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430" w:rsidRDefault="00E27430" w:rsidP="00007EC7">
      <w:pPr>
        <w:spacing w:line="240" w:lineRule="auto"/>
        <w:jc w:val="center"/>
        <w:rPr>
          <w:ins w:id="0" w:author="Muránsky Peter" w:date="2018-05-15T14:10:00Z"/>
          <w:rFonts w:cs="Arial"/>
        </w:rPr>
      </w:pPr>
    </w:p>
    <w:p w:rsidR="00E27430" w:rsidRPr="000977A8" w:rsidRDefault="001E4671" w:rsidP="00007EC7">
      <w:pPr>
        <w:spacing w:line="240" w:lineRule="auto"/>
        <w:jc w:val="center"/>
        <w:rPr>
          <w:rFonts w:cs="Arial"/>
        </w:rPr>
      </w:pPr>
      <w:r>
        <w:rPr>
          <w:noProof/>
          <w:lang w:eastAsia="sk-SK"/>
        </w:rPr>
        <w:drawing>
          <wp:inline distT="0" distB="0" distL="0" distR="0">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rsidR="00E27430" w:rsidRPr="00B962CF" w:rsidRDefault="00E27430" w:rsidP="00007EC7">
      <w:pPr>
        <w:spacing w:line="240" w:lineRule="auto"/>
        <w:jc w:val="center"/>
        <w:rPr>
          <w:rFonts w:cs="Arial"/>
          <w:i/>
        </w:rPr>
      </w:pPr>
      <w:bookmarkStart w:id="1" w:name="_Toc324073213"/>
      <w:bookmarkStart w:id="2" w:name="_Toc324098490"/>
      <w:bookmarkStart w:id="3" w:name="_Toc324141892"/>
      <w:r w:rsidRPr="000977A8">
        <w:rPr>
          <w:rFonts w:cs="Arial"/>
          <w:i/>
        </w:rPr>
        <w:t xml:space="preserve">Národná diaľničná spoločnosť, a.s., </w:t>
      </w:r>
      <w:r w:rsidRPr="00B962CF">
        <w:rPr>
          <w:rFonts w:cs="Arial"/>
          <w:i/>
        </w:rPr>
        <w:t>Dúbravská cesta 14</w:t>
      </w:r>
      <w:r>
        <w:rPr>
          <w:rFonts w:cs="Arial"/>
          <w:i/>
        </w:rPr>
        <w:t>, 841 04</w:t>
      </w:r>
      <w:r w:rsidRPr="000977A8">
        <w:rPr>
          <w:rFonts w:cs="Arial"/>
          <w:i/>
        </w:rPr>
        <w:t xml:space="preserve"> Bratislava</w:t>
      </w:r>
      <w:bookmarkEnd w:id="1"/>
      <w:bookmarkEnd w:id="2"/>
      <w:bookmarkEnd w:id="3"/>
    </w:p>
    <w:p w:rsidR="00E27430" w:rsidRDefault="00E27430">
      <w:pPr>
        <w:tabs>
          <w:tab w:val="left" w:pos="7371"/>
        </w:tabs>
        <w:spacing w:line="240" w:lineRule="auto"/>
        <w:jc w:val="center"/>
        <w:rPr>
          <w:rFonts w:cs="Arial"/>
        </w:rPr>
      </w:pPr>
    </w:p>
    <w:p w:rsidR="00E904F3" w:rsidRPr="00393E17" w:rsidRDefault="00E904F3" w:rsidP="00965DAF">
      <w:pPr>
        <w:spacing w:line="240" w:lineRule="auto"/>
        <w:rPr>
          <w:rFonts w:cs="Arial"/>
          <w:spacing w:val="-2"/>
          <w:sz w:val="32"/>
          <w:szCs w:val="32"/>
        </w:rPr>
      </w:pPr>
    </w:p>
    <w:p w:rsidR="00E27430" w:rsidRPr="003A35DA" w:rsidRDefault="00E27430" w:rsidP="003A35DA">
      <w:pPr>
        <w:pStyle w:val="Zkladntext3"/>
        <w:jc w:val="center"/>
        <w:rPr>
          <w:rFonts w:ascii="Arial" w:hAnsi="Arial" w:cs="Arial"/>
          <w:b/>
          <w:bCs/>
          <w:sz w:val="32"/>
          <w:szCs w:val="32"/>
        </w:rPr>
      </w:pPr>
      <w:r w:rsidRPr="003A35DA">
        <w:rPr>
          <w:rFonts w:ascii="Arial" w:hAnsi="Arial" w:cs="Arial"/>
          <w:sz w:val="32"/>
          <w:szCs w:val="32"/>
        </w:rPr>
        <w:t>U Ž Š I A    S Ú Ť A Ž</w:t>
      </w:r>
    </w:p>
    <w:p w:rsidR="00E27430" w:rsidRPr="003A35DA" w:rsidRDefault="00E27430" w:rsidP="003A35DA">
      <w:pPr>
        <w:pStyle w:val="Zkladntext3"/>
        <w:jc w:val="center"/>
        <w:rPr>
          <w:rFonts w:ascii="Arial" w:hAnsi="Arial" w:cs="Arial"/>
        </w:rPr>
      </w:pPr>
      <w:r w:rsidRPr="003A35DA">
        <w:rPr>
          <w:rFonts w:ascii="Arial" w:hAnsi="Arial" w:cs="Arial"/>
          <w:sz w:val="32"/>
          <w:szCs w:val="32"/>
        </w:rPr>
        <w:t>Zákazka na uskutočnenie stavebných prác</w:t>
      </w:r>
    </w:p>
    <w:p w:rsidR="00E27430" w:rsidRPr="003A35DA" w:rsidRDefault="00E27430" w:rsidP="003A35DA">
      <w:pPr>
        <w:pStyle w:val="Zkladntext3"/>
        <w:jc w:val="center"/>
        <w:rPr>
          <w:rFonts w:ascii="Arial" w:hAnsi="Arial" w:cs="Arial"/>
        </w:rPr>
      </w:pPr>
    </w:p>
    <w:p w:rsidR="00E27430" w:rsidRPr="003A35DA" w:rsidRDefault="00E27430" w:rsidP="003A35DA">
      <w:pPr>
        <w:pStyle w:val="Zkladntext3"/>
        <w:jc w:val="center"/>
        <w:rPr>
          <w:rFonts w:ascii="Arial" w:hAnsi="Arial" w:cs="Arial"/>
        </w:rPr>
      </w:pPr>
    </w:p>
    <w:p w:rsidR="00E27430" w:rsidRPr="003A35DA" w:rsidRDefault="00E27430" w:rsidP="003A35DA">
      <w:pPr>
        <w:pStyle w:val="Zkladntext3"/>
        <w:jc w:val="center"/>
        <w:rPr>
          <w:rFonts w:ascii="Arial" w:hAnsi="Arial" w:cs="Arial"/>
        </w:rPr>
      </w:pPr>
    </w:p>
    <w:p w:rsidR="00E27430" w:rsidRPr="003A35DA" w:rsidRDefault="00E27430" w:rsidP="003A35DA">
      <w:pPr>
        <w:pStyle w:val="Zkladntext3"/>
        <w:jc w:val="center"/>
        <w:rPr>
          <w:rFonts w:ascii="Arial" w:hAnsi="Arial" w:cs="Arial"/>
        </w:rPr>
      </w:pPr>
    </w:p>
    <w:p w:rsidR="00E27430" w:rsidRPr="003A35DA" w:rsidRDefault="00E27430" w:rsidP="003A35DA">
      <w:pPr>
        <w:pStyle w:val="Zkladntext3"/>
        <w:jc w:val="center"/>
        <w:rPr>
          <w:rFonts w:ascii="Arial" w:hAnsi="Arial" w:cs="Arial"/>
        </w:rPr>
      </w:pPr>
    </w:p>
    <w:p w:rsidR="00E27430" w:rsidRPr="003A35DA" w:rsidRDefault="00E27430" w:rsidP="003A35DA">
      <w:pPr>
        <w:pStyle w:val="Zkladntext3"/>
        <w:widowControl/>
        <w:tabs>
          <w:tab w:val="left" w:pos="709"/>
          <w:tab w:val="left" w:pos="1191"/>
          <w:tab w:val="left" w:pos="1474"/>
        </w:tabs>
        <w:suppressAutoHyphens/>
        <w:autoSpaceDE/>
        <w:autoSpaceDN/>
        <w:adjustRightInd/>
        <w:jc w:val="center"/>
        <w:rPr>
          <w:rFonts w:ascii="Arial" w:hAnsi="Arial" w:cs="Arial"/>
          <w:b/>
          <w:sz w:val="36"/>
          <w:szCs w:val="36"/>
        </w:rPr>
      </w:pPr>
      <w:r>
        <w:rPr>
          <w:rFonts w:ascii="Arial" w:hAnsi="Arial" w:cs="Arial"/>
          <w:b/>
          <w:sz w:val="36"/>
          <w:szCs w:val="36"/>
        </w:rPr>
        <w:t>Rýchlostná cesta</w:t>
      </w:r>
      <w:r w:rsidRPr="003A35DA">
        <w:rPr>
          <w:rFonts w:ascii="Arial" w:hAnsi="Arial" w:cs="Arial"/>
          <w:b/>
          <w:sz w:val="36"/>
          <w:szCs w:val="36"/>
        </w:rPr>
        <w:t xml:space="preserve"> </w:t>
      </w:r>
      <w:r>
        <w:rPr>
          <w:rFonts w:ascii="Arial" w:hAnsi="Arial" w:cs="Arial"/>
          <w:b/>
          <w:sz w:val="36"/>
          <w:szCs w:val="36"/>
        </w:rPr>
        <w:t>R2</w:t>
      </w:r>
      <w:r w:rsidRPr="003A35DA">
        <w:rPr>
          <w:rFonts w:ascii="Arial" w:hAnsi="Arial" w:cs="Arial"/>
          <w:b/>
          <w:sz w:val="36"/>
          <w:szCs w:val="36"/>
        </w:rPr>
        <w:t xml:space="preserve"> </w:t>
      </w:r>
      <w:r>
        <w:rPr>
          <w:rFonts w:ascii="Arial" w:hAnsi="Arial" w:cs="Arial"/>
          <w:b/>
          <w:sz w:val="36"/>
          <w:szCs w:val="36"/>
        </w:rPr>
        <w:t xml:space="preserve">Kriváň </w:t>
      </w:r>
      <w:r w:rsidRPr="003A35DA">
        <w:rPr>
          <w:rFonts w:ascii="Arial" w:hAnsi="Arial" w:cs="Arial"/>
          <w:b/>
          <w:sz w:val="36"/>
          <w:szCs w:val="36"/>
        </w:rPr>
        <w:t xml:space="preserve">- </w:t>
      </w:r>
      <w:r>
        <w:rPr>
          <w:rFonts w:ascii="Arial" w:hAnsi="Arial" w:cs="Arial"/>
          <w:b/>
          <w:sz w:val="36"/>
          <w:szCs w:val="36"/>
        </w:rPr>
        <w:t>Mýtna</w:t>
      </w:r>
    </w:p>
    <w:p w:rsidR="00E27430" w:rsidRPr="008C2BE4" w:rsidRDefault="00E27430" w:rsidP="003A35DA">
      <w:pPr>
        <w:pStyle w:val="Zkladntext3"/>
        <w:rPr>
          <w:b/>
          <w:sz w:val="40"/>
          <w:szCs w:val="40"/>
        </w:rPr>
      </w:pPr>
    </w:p>
    <w:p w:rsidR="00E27430" w:rsidRPr="008C2BE4" w:rsidRDefault="00E27430" w:rsidP="003A35DA">
      <w:pPr>
        <w:pStyle w:val="Zkladntext3"/>
      </w:pPr>
    </w:p>
    <w:p w:rsidR="00E27430" w:rsidRPr="000977A8" w:rsidRDefault="00E27430" w:rsidP="00007EC7">
      <w:pPr>
        <w:spacing w:line="240" w:lineRule="auto"/>
        <w:jc w:val="center"/>
        <w:rPr>
          <w:rFonts w:cs="Arial"/>
          <w:spacing w:val="-2"/>
          <w:sz w:val="44"/>
          <w:szCs w:val="44"/>
        </w:rPr>
      </w:pPr>
    </w:p>
    <w:p w:rsidR="00E27430" w:rsidRPr="000977A8" w:rsidRDefault="00E27430" w:rsidP="00007EC7">
      <w:pPr>
        <w:spacing w:line="240" w:lineRule="auto"/>
        <w:jc w:val="center"/>
        <w:rPr>
          <w:rFonts w:cs="Arial"/>
          <w:spacing w:val="-2"/>
          <w:sz w:val="44"/>
          <w:szCs w:val="44"/>
        </w:rPr>
      </w:pPr>
      <w:bookmarkStart w:id="4" w:name="_Toc324073215"/>
      <w:bookmarkStart w:id="5" w:name="_Toc324098492"/>
      <w:bookmarkStart w:id="6" w:name="_Toc324141894"/>
      <w:r w:rsidRPr="000977A8">
        <w:rPr>
          <w:rFonts w:cs="Arial"/>
          <w:spacing w:val="-2"/>
          <w:sz w:val="44"/>
          <w:szCs w:val="44"/>
        </w:rPr>
        <w:t>SÚŤAŽNÉ  PODKLADY</w:t>
      </w:r>
      <w:bookmarkEnd w:id="4"/>
      <w:bookmarkEnd w:id="5"/>
      <w:bookmarkEnd w:id="6"/>
    </w:p>
    <w:p w:rsidR="00E27430" w:rsidRPr="000977A8" w:rsidRDefault="00E27430" w:rsidP="00007EC7">
      <w:pPr>
        <w:spacing w:line="240" w:lineRule="auto"/>
        <w:jc w:val="center"/>
        <w:rPr>
          <w:rFonts w:cs="Arial"/>
          <w:sz w:val="30"/>
          <w:szCs w:val="30"/>
        </w:rPr>
      </w:pPr>
    </w:p>
    <w:p w:rsidR="00E27430" w:rsidRPr="000977A8" w:rsidRDefault="00E27430" w:rsidP="00007EC7">
      <w:pPr>
        <w:spacing w:line="240" w:lineRule="auto"/>
        <w:jc w:val="center"/>
        <w:rPr>
          <w:rFonts w:cs="Arial"/>
          <w:sz w:val="30"/>
          <w:szCs w:val="30"/>
        </w:rPr>
      </w:pPr>
    </w:p>
    <w:p w:rsidR="00E27430" w:rsidRPr="000977A8" w:rsidRDefault="00E27430" w:rsidP="00007EC7">
      <w:pPr>
        <w:spacing w:line="240" w:lineRule="auto"/>
        <w:jc w:val="center"/>
        <w:rPr>
          <w:rFonts w:cs="Arial"/>
          <w:b/>
          <w:caps/>
          <w:sz w:val="48"/>
          <w:szCs w:val="20"/>
        </w:rPr>
      </w:pPr>
      <w:bookmarkStart w:id="7" w:name="_Toc324073216"/>
      <w:bookmarkStart w:id="8" w:name="_Toc324098493"/>
      <w:bookmarkStart w:id="9" w:name="_Toc324141895"/>
      <w:r w:rsidRPr="000977A8">
        <w:rPr>
          <w:rFonts w:cs="Arial"/>
          <w:b/>
          <w:caps/>
          <w:sz w:val="48"/>
          <w:szCs w:val="20"/>
        </w:rPr>
        <w:t>Zväzok 3  časť 4</w:t>
      </w:r>
      <w:bookmarkEnd w:id="7"/>
      <w:bookmarkEnd w:id="8"/>
      <w:bookmarkEnd w:id="9"/>
    </w:p>
    <w:p w:rsidR="00E27430" w:rsidRPr="000977A8" w:rsidRDefault="00E27430" w:rsidP="00007EC7">
      <w:pPr>
        <w:spacing w:line="240" w:lineRule="auto"/>
        <w:jc w:val="center"/>
        <w:rPr>
          <w:rFonts w:cs="Arial"/>
          <w:spacing w:val="-2"/>
          <w:sz w:val="44"/>
          <w:szCs w:val="44"/>
        </w:rPr>
      </w:pPr>
      <w:r w:rsidRPr="000977A8">
        <w:rPr>
          <w:rFonts w:cs="Arial"/>
          <w:spacing w:val="-2"/>
          <w:sz w:val="44"/>
          <w:szCs w:val="44"/>
        </w:rPr>
        <w:t>Technické Požiadavky Objednávateľa</w:t>
      </w:r>
    </w:p>
    <w:p w:rsidR="00E27430" w:rsidRPr="000977A8" w:rsidRDefault="00E27430" w:rsidP="00007EC7">
      <w:pPr>
        <w:spacing w:line="240" w:lineRule="auto"/>
        <w:jc w:val="center"/>
        <w:rPr>
          <w:rFonts w:cs="Arial"/>
          <w:sz w:val="30"/>
          <w:szCs w:val="30"/>
        </w:rPr>
      </w:pPr>
    </w:p>
    <w:p w:rsidR="00E27430" w:rsidRPr="000977A8" w:rsidRDefault="00E27430" w:rsidP="00007EC7">
      <w:pPr>
        <w:spacing w:line="240" w:lineRule="auto"/>
        <w:jc w:val="center"/>
        <w:rPr>
          <w:rFonts w:cs="Arial"/>
          <w:sz w:val="30"/>
          <w:szCs w:val="30"/>
        </w:rPr>
      </w:pPr>
    </w:p>
    <w:p w:rsidR="00E27430" w:rsidRPr="000977A8" w:rsidRDefault="00E27430" w:rsidP="00007EC7">
      <w:pPr>
        <w:spacing w:line="240" w:lineRule="auto"/>
        <w:jc w:val="center"/>
        <w:rPr>
          <w:rFonts w:cs="Arial"/>
          <w:sz w:val="30"/>
          <w:szCs w:val="30"/>
        </w:rPr>
      </w:pPr>
    </w:p>
    <w:p w:rsidR="00E27430" w:rsidRPr="000977A8" w:rsidRDefault="00E27430" w:rsidP="00007EC7">
      <w:pPr>
        <w:spacing w:line="240" w:lineRule="auto"/>
        <w:jc w:val="center"/>
        <w:rPr>
          <w:rFonts w:cs="Arial"/>
          <w:b/>
          <w:smallCaps/>
        </w:rPr>
      </w:pPr>
      <w:bookmarkStart w:id="10" w:name="_Toc324073217"/>
      <w:bookmarkStart w:id="11" w:name="_Toc324098494"/>
      <w:bookmarkStart w:id="12" w:name="_Toc324141896"/>
      <w:r w:rsidRPr="000977A8">
        <w:rPr>
          <w:rFonts w:cs="Arial"/>
          <w:smallCaps/>
          <w:sz w:val="20"/>
          <w:szCs w:val="20"/>
        </w:rPr>
        <w:t xml:space="preserve">Bratislava, </w:t>
      </w:r>
      <w:r>
        <w:rPr>
          <w:rFonts w:cs="Arial"/>
          <w:smallCaps/>
          <w:sz w:val="20"/>
          <w:szCs w:val="20"/>
        </w:rPr>
        <w:t>05/2018</w:t>
      </w:r>
      <w:r w:rsidRPr="000977A8">
        <w:rPr>
          <w:rFonts w:cs="Arial"/>
          <w:smallCaps/>
          <w:sz w:val="20"/>
          <w:szCs w:val="20"/>
        </w:rPr>
        <w:br w:type="page"/>
      </w:r>
      <w:bookmarkEnd w:id="10"/>
      <w:bookmarkEnd w:id="11"/>
      <w:bookmarkEnd w:id="12"/>
    </w:p>
    <w:p w:rsidR="00E27430" w:rsidRPr="000977A8" w:rsidRDefault="00E27430" w:rsidP="00007EC7">
      <w:pPr>
        <w:pStyle w:val="Hlavikaobsahu"/>
        <w:numPr>
          <w:ilvl w:val="0"/>
          <w:numId w:val="0"/>
        </w:numPr>
        <w:spacing w:line="240" w:lineRule="auto"/>
        <w:rPr>
          <w:rFonts w:ascii="Arial" w:hAnsi="Arial" w:cs="Arial"/>
          <w:color w:val="auto"/>
        </w:rPr>
      </w:pPr>
      <w:bookmarkStart w:id="13" w:name="_Toc295672615"/>
      <w:bookmarkStart w:id="14" w:name="_Toc295672616"/>
      <w:bookmarkStart w:id="15" w:name="_Toc292442404"/>
      <w:bookmarkStart w:id="16" w:name="_Toc289279785"/>
      <w:r w:rsidRPr="000977A8">
        <w:rPr>
          <w:rFonts w:ascii="Arial" w:hAnsi="Arial" w:cs="Arial"/>
          <w:color w:val="auto"/>
        </w:rPr>
        <w:lastRenderedPageBreak/>
        <w:t>Obsah</w:t>
      </w:r>
    </w:p>
    <w:p w:rsidR="00EB3093" w:rsidRDefault="00CC00F1">
      <w:pPr>
        <w:pStyle w:val="Obsah1"/>
        <w:rPr>
          <w:rFonts w:asciiTheme="minorHAnsi" w:eastAsiaTheme="minorEastAsia" w:hAnsiTheme="minorHAnsi" w:cstheme="minorBidi"/>
          <w:b w:val="0"/>
          <w:bCs w:val="0"/>
          <w:caps w:val="0"/>
          <w:spacing w:val="0"/>
          <w:kern w:val="0"/>
          <w:szCs w:val="22"/>
          <w:lang w:eastAsia="sk-SK"/>
        </w:rPr>
      </w:pPr>
      <w:r w:rsidRPr="000977A8">
        <w:rPr>
          <w:rFonts w:cs="Arial"/>
          <w:sz w:val="20"/>
          <w:szCs w:val="20"/>
        </w:rPr>
        <w:fldChar w:fldCharType="begin"/>
      </w:r>
      <w:r w:rsidR="00E27430" w:rsidRPr="000977A8">
        <w:rPr>
          <w:rFonts w:cs="Arial"/>
          <w:sz w:val="20"/>
          <w:szCs w:val="20"/>
        </w:rPr>
        <w:instrText xml:space="preserve"> TOC \o "1-3" \h \z \u </w:instrText>
      </w:r>
      <w:r w:rsidRPr="000977A8">
        <w:rPr>
          <w:rFonts w:cs="Arial"/>
          <w:sz w:val="20"/>
          <w:szCs w:val="20"/>
        </w:rPr>
        <w:fldChar w:fldCharType="separate"/>
      </w:r>
      <w:hyperlink w:anchor="_Toc518289723" w:history="1">
        <w:r w:rsidR="00EB3093" w:rsidRPr="00E54923">
          <w:rPr>
            <w:rStyle w:val="Hypertextovprepojenie"/>
          </w:rPr>
          <w:t>1.</w:t>
        </w:r>
        <w:r w:rsidR="00EB3093">
          <w:rPr>
            <w:rFonts w:asciiTheme="minorHAnsi" w:eastAsiaTheme="minorEastAsia" w:hAnsiTheme="minorHAnsi" w:cstheme="minorBidi"/>
            <w:b w:val="0"/>
            <w:bCs w:val="0"/>
            <w:caps w:val="0"/>
            <w:spacing w:val="0"/>
            <w:kern w:val="0"/>
            <w:szCs w:val="22"/>
            <w:lang w:eastAsia="sk-SK"/>
          </w:rPr>
          <w:tab/>
        </w:r>
        <w:r w:rsidR="00EB3093" w:rsidRPr="00E54923">
          <w:rPr>
            <w:rStyle w:val="Hypertextovprepojenie"/>
            <w:rFonts w:cs="Arial"/>
          </w:rPr>
          <w:t>VŠEOBECNÉ technické Požiadavky</w:t>
        </w:r>
        <w:r w:rsidR="00EB3093">
          <w:rPr>
            <w:webHidden/>
          </w:rPr>
          <w:tab/>
        </w:r>
        <w:r>
          <w:rPr>
            <w:webHidden/>
          </w:rPr>
          <w:fldChar w:fldCharType="begin"/>
        </w:r>
        <w:r w:rsidR="00EB3093">
          <w:rPr>
            <w:webHidden/>
          </w:rPr>
          <w:instrText xml:space="preserve"> PAGEREF _Toc518289723 \h </w:instrText>
        </w:r>
        <w:r>
          <w:rPr>
            <w:webHidden/>
          </w:rPr>
        </w:r>
        <w:r>
          <w:rPr>
            <w:webHidden/>
          </w:rPr>
          <w:fldChar w:fldCharType="separate"/>
        </w:r>
        <w:r w:rsidR="00EB3093">
          <w:rPr>
            <w:webHidden/>
          </w:rPr>
          <w:t>7</w:t>
        </w:r>
        <w:r>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24" w:history="1">
        <w:r w:rsidR="00EB3093" w:rsidRPr="00E54923">
          <w:rPr>
            <w:rStyle w:val="Hypertextovprepojenie"/>
          </w:rPr>
          <w:t>1.1</w:t>
        </w:r>
        <w:r w:rsidR="00EB3093">
          <w:rPr>
            <w:rFonts w:asciiTheme="minorHAnsi" w:eastAsiaTheme="minorEastAsia" w:hAnsiTheme="minorHAnsi" w:cstheme="minorBidi"/>
            <w:spacing w:val="0"/>
            <w:lang w:eastAsia="sk-SK"/>
          </w:rPr>
          <w:tab/>
        </w:r>
        <w:r w:rsidR="00EB3093" w:rsidRPr="00E54923">
          <w:rPr>
            <w:rStyle w:val="Hypertextovprepojenie"/>
            <w:rFonts w:cs="Arial"/>
          </w:rPr>
          <w:t>Komunikácie</w:t>
        </w:r>
        <w:r w:rsidR="00EB3093">
          <w:rPr>
            <w:webHidden/>
          </w:rPr>
          <w:tab/>
        </w:r>
        <w:r w:rsidR="00CC00F1">
          <w:rPr>
            <w:webHidden/>
          </w:rPr>
          <w:fldChar w:fldCharType="begin"/>
        </w:r>
        <w:r w:rsidR="00EB3093">
          <w:rPr>
            <w:webHidden/>
          </w:rPr>
          <w:instrText xml:space="preserve"> PAGEREF _Toc518289724 \h </w:instrText>
        </w:r>
        <w:r w:rsidR="00CC00F1">
          <w:rPr>
            <w:webHidden/>
          </w:rPr>
        </w:r>
        <w:r w:rsidR="00CC00F1">
          <w:rPr>
            <w:webHidden/>
          </w:rPr>
          <w:fldChar w:fldCharType="separate"/>
        </w:r>
        <w:r w:rsidR="00EB3093">
          <w:rPr>
            <w:webHidden/>
          </w:rPr>
          <w:t>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25" w:history="1">
        <w:r w:rsidR="00EB3093" w:rsidRPr="00E54923">
          <w:rPr>
            <w:rStyle w:val="Hypertextovprepojenie"/>
          </w:rPr>
          <w:t>1.2</w:t>
        </w:r>
        <w:r w:rsidR="00EB3093">
          <w:rPr>
            <w:rFonts w:asciiTheme="minorHAnsi" w:eastAsiaTheme="minorEastAsia" w:hAnsiTheme="minorHAnsi" w:cstheme="minorBidi"/>
            <w:spacing w:val="0"/>
            <w:lang w:eastAsia="sk-SK"/>
          </w:rPr>
          <w:tab/>
        </w:r>
        <w:r w:rsidR="00EB3093" w:rsidRPr="00E54923">
          <w:rPr>
            <w:rStyle w:val="Hypertextovprepojenie"/>
            <w:rFonts w:cs="Arial"/>
          </w:rPr>
          <w:t>Dopravné značenie A DOPRAVNÉ zariadenia</w:t>
        </w:r>
        <w:r w:rsidR="00EB3093">
          <w:rPr>
            <w:webHidden/>
          </w:rPr>
          <w:tab/>
        </w:r>
        <w:r w:rsidR="00CC00F1">
          <w:rPr>
            <w:webHidden/>
          </w:rPr>
          <w:fldChar w:fldCharType="begin"/>
        </w:r>
        <w:r w:rsidR="00EB3093">
          <w:rPr>
            <w:webHidden/>
          </w:rPr>
          <w:instrText xml:space="preserve"> PAGEREF _Toc518289725 \h </w:instrText>
        </w:r>
        <w:r w:rsidR="00CC00F1">
          <w:rPr>
            <w:webHidden/>
          </w:rPr>
        </w:r>
        <w:r w:rsidR="00CC00F1">
          <w:rPr>
            <w:webHidden/>
          </w:rPr>
          <w:fldChar w:fldCharType="separate"/>
        </w:r>
        <w:r w:rsidR="00EB3093">
          <w:rPr>
            <w:webHidden/>
          </w:rPr>
          <w:t>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26" w:history="1">
        <w:r w:rsidR="00EB3093" w:rsidRPr="00E54923">
          <w:rPr>
            <w:rStyle w:val="Hypertextovprepojenie"/>
          </w:rPr>
          <w:t>1.3</w:t>
        </w:r>
        <w:r w:rsidR="00EB3093">
          <w:rPr>
            <w:rFonts w:asciiTheme="minorHAnsi" w:eastAsiaTheme="minorEastAsia" w:hAnsiTheme="minorHAnsi" w:cstheme="minorBidi"/>
            <w:spacing w:val="0"/>
            <w:lang w:eastAsia="sk-SK"/>
          </w:rPr>
          <w:tab/>
        </w:r>
        <w:r w:rsidR="00EB3093" w:rsidRPr="00E54923">
          <w:rPr>
            <w:rStyle w:val="Hypertextovprepojenie"/>
            <w:rFonts w:cs="Arial"/>
          </w:rPr>
          <w:t>Kanalizácie</w:t>
        </w:r>
        <w:r w:rsidR="00EB3093">
          <w:rPr>
            <w:webHidden/>
          </w:rPr>
          <w:tab/>
        </w:r>
        <w:r w:rsidR="00CC00F1">
          <w:rPr>
            <w:webHidden/>
          </w:rPr>
          <w:fldChar w:fldCharType="begin"/>
        </w:r>
        <w:r w:rsidR="00EB3093">
          <w:rPr>
            <w:webHidden/>
          </w:rPr>
          <w:instrText xml:space="preserve"> PAGEREF _Toc518289726 \h </w:instrText>
        </w:r>
        <w:r w:rsidR="00CC00F1">
          <w:rPr>
            <w:webHidden/>
          </w:rPr>
        </w:r>
        <w:r w:rsidR="00CC00F1">
          <w:rPr>
            <w:webHidden/>
          </w:rPr>
          <w:fldChar w:fldCharType="separate"/>
        </w:r>
        <w:r w:rsidR="00EB3093">
          <w:rPr>
            <w:webHidden/>
          </w:rPr>
          <w:t>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27" w:history="1">
        <w:r w:rsidR="00EB3093" w:rsidRPr="00E54923">
          <w:rPr>
            <w:rStyle w:val="Hypertextovprepojenie"/>
          </w:rPr>
          <w:t>1.4</w:t>
        </w:r>
        <w:r w:rsidR="00EB3093">
          <w:rPr>
            <w:rFonts w:asciiTheme="minorHAnsi" w:eastAsiaTheme="minorEastAsia" w:hAnsiTheme="minorHAnsi" w:cstheme="minorBidi"/>
            <w:spacing w:val="0"/>
            <w:lang w:eastAsia="sk-SK"/>
          </w:rPr>
          <w:tab/>
        </w:r>
        <w:r w:rsidR="00EB3093" w:rsidRPr="00E54923">
          <w:rPr>
            <w:rStyle w:val="Hypertextovprepojenie"/>
            <w:rFonts w:cs="Arial"/>
          </w:rPr>
          <w:t>Mostné objekty</w:t>
        </w:r>
        <w:r w:rsidR="00EB3093">
          <w:rPr>
            <w:webHidden/>
          </w:rPr>
          <w:tab/>
        </w:r>
        <w:r w:rsidR="00CC00F1">
          <w:rPr>
            <w:webHidden/>
          </w:rPr>
          <w:fldChar w:fldCharType="begin"/>
        </w:r>
        <w:r w:rsidR="00EB3093">
          <w:rPr>
            <w:webHidden/>
          </w:rPr>
          <w:instrText xml:space="preserve"> PAGEREF _Toc518289727 \h </w:instrText>
        </w:r>
        <w:r w:rsidR="00CC00F1">
          <w:rPr>
            <w:webHidden/>
          </w:rPr>
        </w:r>
        <w:r w:rsidR="00CC00F1">
          <w:rPr>
            <w:webHidden/>
          </w:rPr>
          <w:fldChar w:fldCharType="separate"/>
        </w:r>
        <w:r w:rsidR="00EB3093">
          <w:rPr>
            <w:webHidden/>
          </w:rPr>
          <w:t>11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28" w:history="1">
        <w:r w:rsidR="00EB3093" w:rsidRPr="00E54923">
          <w:rPr>
            <w:rStyle w:val="Hypertextovprepojenie"/>
          </w:rPr>
          <w:t>1.5</w:t>
        </w:r>
        <w:r w:rsidR="00EB3093">
          <w:rPr>
            <w:rFonts w:asciiTheme="minorHAnsi" w:eastAsiaTheme="minorEastAsia" w:hAnsiTheme="minorHAnsi" w:cstheme="minorBidi"/>
            <w:spacing w:val="0"/>
            <w:lang w:eastAsia="sk-SK"/>
          </w:rPr>
          <w:tab/>
        </w:r>
        <w:r w:rsidR="00EB3093" w:rsidRPr="00E54923">
          <w:rPr>
            <w:rStyle w:val="Hypertextovprepojenie"/>
            <w:rFonts w:cs="Arial"/>
          </w:rPr>
          <w:t>ISRC (informačný systém rýchlostnej cesty)</w:t>
        </w:r>
        <w:r w:rsidR="00EB3093">
          <w:rPr>
            <w:webHidden/>
          </w:rPr>
          <w:tab/>
        </w:r>
        <w:r w:rsidR="00CC00F1">
          <w:rPr>
            <w:webHidden/>
          </w:rPr>
          <w:fldChar w:fldCharType="begin"/>
        </w:r>
        <w:r w:rsidR="00EB3093">
          <w:rPr>
            <w:webHidden/>
          </w:rPr>
          <w:instrText xml:space="preserve"> PAGEREF _Toc518289728 \h </w:instrText>
        </w:r>
        <w:r w:rsidR="00CC00F1">
          <w:rPr>
            <w:webHidden/>
          </w:rPr>
        </w:r>
        <w:r w:rsidR="00CC00F1">
          <w:rPr>
            <w:webHidden/>
          </w:rPr>
          <w:fldChar w:fldCharType="separate"/>
        </w:r>
        <w:r w:rsidR="00EB3093">
          <w:rPr>
            <w:webHidden/>
          </w:rPr>
          <w:t>16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29" w:history="1">
        <w:r w:rsidR="00EB3093" w:rsidRPr="00E54923">
          <w:rPr>
            <w:rStyle w:val="Hypertextovprepojenie"/>
          </w:rPr>
          <w:t>1.6</w:t>
        </w:r>
        <w:r w:rsidR="00EB3093">
          <w:rPr>
            <w:rFonts w:asciiTheme="minorHAnsi" w:eastAsiaTheme="minorEastAsia" w:hAnsiTheme="minorHAnsi" w:cstheme="minorBidi"/>
            <w:spacing w:val="0"/>
            <w:lang w:eastAsia="sk-SK"/>
          </w:rPr>
          <w:tab/>
        </w:r>
        <w:r w:rsidR="00EB3093" w:rsidRPr="00E54923">
          <w:rPr>
            <w:rStyle w:val="Hypertextovprepojenie"/>
            <w:rFonts w:cs="Arial"/>
          </w:rPr>
          <w:t>Zárubné a oporné múry</w:t>
        </w:r>
        <w:r w:rsidR="00EB3093">
          <w:rPr>
            <w:webHidden/>
          </w:rPr>
          <w:tab/>
        </w:r>
        <w:r w:rsidR="00CC00F1">
          <w:rPr>
            <w:webHidden/>
          </w:rPr>
          <w:fldChar w:fldCharType="begin"/>
        </w:r>
        <w:r w:rsidR="00EB3093">
          <w:rPr>
            <w:webHidden/>
          </w:rPr>
          <w:instrText xml:space="preserve"> PAGEREF _Toc518289729 \h </w:instrText>
        </w:r>
        <w:r w:rsidR="00CC00F1">
          <w:rPr>
            <w:webHidden/>
          </w:rPr>
        </w:r>
        <w:r w:rsidR="00CC00F1">
          <w:rPr>
            <w:webHidden/>
          </w:rPr>
          <w:fldChar w:fldCharType="separate"/>
        </w:r>
        <w:r w:rsidR="00EB3093">
          <w:rPr>
            <w:webHidden/>
          </w:rPr>
          <w:t>16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0" w:history="1">
        <w:r w:rsidR="00EB3093" w:rsidRPr="00E54923">
          <w:rPr>
            <w:rStyle w:val="Hypertextovprepojenie"/>
          </w:rPr>
          <w:t>1.7</w:t>
        </w:r>
        <w:r w:rsidR="00EB3093">
          <w:rPr>
            <w:rFonts w:asciiTheme="minorHAnsi" w:eastAsiaTheme="minorEastAsia" w:hAnsiTheme="minorHAnsi" w:cstheme="minorBidi"/>
            <w:spacing w:val="0"/>
            <w:lang w:eastAsia="sk-SK"/>
          </w:rPr>
          <w:tab/>
        </w:r>
        <w:r w:rsidR="00EB3093" w:rsidRPr="00E54923">
          <w:rPr>
            <w:rStyle w:val="Hypertextovprepojenie"/>
            <w:rFonts w:cs="Arial"/>
          </w:rPr>
          <w:t>Rigoly</w:t>
        </w:r>
        <w:r w:rsidR="00EB3093">
          <w:rPr>
            <w:webHidden/>
          </w:rPr>
          <w:tab/>
        </w:r>
        <w:r w:rsidR="00CC00F1">
          <w:rPr>
            <w:webHidden/>
          </w:rPr>
          <w:fldChar w:fldCharType="begin"/>
        </w:r>
        <w:r w:rsidR="00EB3093">
          <w:rPr>
            <w:webHidden/>
          </w:rPr>
          <w:instrText xml:space="preserve"> PAGEREF _Toc518289730 \h </w:instrText>
        </w:r>
        <w:r w:rsidR="00CC00F1">
          <w:rPr>
            <w:webHidden/>
          </w:rPr>
        </w:r>
        <w:r w:rsidR="00CC00F1">
          <w:rPr>
            <w:webHidden/>
          </w:rPr>
          <w:fldChar w:fldCharType="separate"/>
        </w:r>
        <w:r w:rsidR="00EB3093">
          <w:rPr>
            <w:webHidden/>
          </w:rPr>
          <w:t>17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1" w:history="1">
        <w:r w:rsidR="00EB3093" w:rsidRPr="00E54923">
          <w:rPr>
            <w:rStyle w:val="Hypertextovprepojenie"/>
          </w:rPr>
          <w:t>1.8</w:t>
        </w:r>
        <w:r w:rsidR="00EB3093">
          <w:rPr>
            <w:rFonts w:asciiTheme="minorHAnsi" w:eastAsiaTheme="minorEastAsia" w:hAnsiTheme="minorHAnsi" w:cstheme="minorBidi"/>
            <w:spacing w:val="0"/>
            <w:lang w:eastAsia="sk-SK"/>
          </w:rPr>
          <w:tab/>
        </w:r>
        <w:r w:rsidR="00EB3093" w:rsidRPr="00E54923">
          <w:rPr>
            <w:rStyle w:val="Hypertextovprepojenie"/>
            <w:rFonts w:cs="Arial"/>
          </w:rPr>
          <w:t>Protihlukové steny</w:t>
        </w:r>
        <w:r w:rsidR="00EB3093">
          <w:rPr>
            <w:webHidden/>
          </w:rPr>
          <w:tab/>
        </w:r>
        <w:r w:rsidR="00CC00F1">
          <w:rPr>
            <w:webHidden/>
          </w:rPr>
          <w:fldChar w:fldCharType="begin"/>
        </w:r>
        <w:r w:rsidR="00EB3093">
          <w:rPr>
            <w:webHidden/>
          </w:rPr>
          <w:instrText xml:space="preserve"> PAGEREF _Toc518289731 \h </w:instrText>
        </w:r>
        <w:r w:rsidR="00CC00F1">
          <w:rPr>
            <w:webHidden/>
          </w:rPr>
        </w:r>
        <w:r w:rsidR="00CC00F1">
          <w:rPr>
            <w:webHidden/>
          </w:rPr>
          <w:fldChar w:fldCharType="separate"/>
        </w:r>
        <w:r w:rsidR="00EB3093">
          <w:rPr>
            <w:webHidden/>
          </w:rPr>
          <w:t>17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2" w:history="1">
        <w:r w:rsidR="00EB3093" w:rsidRPr="00E54923">
          <w:rPr>
            <w:rStyle w:val="Hypertextovprepojenie"/>
          </w:rPr>
          <w:t>1.9</w:t>
        </w:r>
        <w:r w:rsidR="00EB3093">
          <w:rPr>
            <w:rFonts w:asciiTheme="minorHAnsi" w:eastAsiaTheme="minorEastAsia" w:hAnsiTheme="minorHAnsi" w:cstheme="minorBidi"/>
            <w:spacing w:val="0"/>
            <w:lang w:eastAsia="sk-SK"/>
          </w:rPr>
          <w:tab/>
        </w:r>
        <w:r w:rsidR="00EB3093" w:rsidRPr="00E54923">
          <w:rPr>
            <w:rStyle w:val="Hypertextovprepojenie"/>
            <w:rFonts w:cs="Arial"/>
          </w:rPr>
          <w:t>Vodohospodárske objekty</w:t>
        </w:r>
        <w:r w:rsidR="00EB3093">
          <w:rPr>
            <w:webHidden/>
          </w:rPr>
          <w:tab/>
        </w:r>
        <w:r w:rsidR="00CC00F1">
          <w:rPr>
            <w:webHidden/>
          </w:rPr>
          <w:fldChar w:fldCharType="begin"/>
        </w:r>
        <w:r w:rsidR="00EB3093">
          <w:rPr>
            <w:webHidden/>
          </w:rPr>
          <w:instrText xml:space="preserve"> PAGEREF _Toc518289732 \h </w:instrText>
        </w:r>
        <w:r w:rsidR="00CC00F1">
          <w:rPr>
            <w:webHidden/>
          </w:rPr>
        </w:r>
        <w:r w:rsidR="00CC00F1">
          <w:rPr>
            <w:webHidden/>
          </w:rPr>
          <w:fldChar w:fldCharType="separate"/>
        </w:r>
        <w:r w:rsidR="00EB3093">
          <w:rPr>
            <w:webHidden/>
          </w:rPr>
          <w:t>18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3" w:history="1">
        <w:r w:rsidR="00EB3093" w:rsidRPr="00E54923">
          <w:rPr>
            <w:rStyle w:val="Hypertextovprepojenie"/>
          </w:rPr>
          <w:t>1.10</w:t>
        </w:r>
        <w:r w:rsidR="00EB3093">
          <w:rPr>
            <w:rFonts w:asciiTheme="minorHAnsi" w:eastAsiaTheme="minorEastAsia" w:hAnsiTheme="minorHAnsi" w:cstheme="minorBidi"/>
            <w:spacing w:val="0"/>
            <w:lang w:eastAsia="sk-SK"/>
          </w:rPr>
          <w:tab/>
        </w:r>
        <w:r w:rsidR="00EB3093" w:rsidRPr="00E54923">
          <w:rPr>
            <w:rStyle w:val="Hypertextovprepojenie"/>
            <w:rFonts w:cs="Arial"/>
          </w:rPr>
          <w:t>Prístupové komunikácie na stavenisko</w:t>
        </w:r>
        <w:r w:rsidR="00EB3093">
          <w:rPr>
            <w:webHidden/>
          </w:rPr>
          <w:tab/>
        </w:r>
        <w:r w:rsidR="00CC00F1">
          <w:rPr>
            <w:webHidden/>
          </w:rPr>
          <w:fldChar w:fldCharType="begin"/>
        </w:r>
        <w:r w:rsidR="00EB3093">
          <w:rPr>
            <w:webHidden/>
          </w:rPr>
          <w:instrText xml:space="preserve"> PAGEREF _Toc518289733 \h </w:instrText>
        </w:r>
        <w:r w:rsidR="00CC00F1">
          <w:rPr>
            <w:webHidden/>
          </w:rPr>
        </w:r>
        <w:r w:rsidR="00CC00F1">
          <w:rPr>
            <w:webHidden/>
          </w:rPr>
          <w:fldChar w:fldCharType="separate"/>
        </w:r>
        <w:r w:rsidR="00EB3093">
          <w:rPr>
            <w:webHidden/>
          </w:rPr>
          <w:t>19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4" w:history="1">
        <w:r w:rsidR="00EB3093" w:rsidRPr="00E54923">
          <w:rPr>
            <w:rStyle w:val="Hypertextovprepojenie"/>
          </w:rPr>
          <w:t>1.11</w:t>
        </w:r>
        <w:r w:rsidR="00EB3093">
          <w:rPr>
            <w:rFonts w:asciiTheme="minorHAnsi" w:eastAsiaTheme="minorEastAsia" w:hAnsiTheme="minorHAnsi" w:cstheme="minorBidi"/>
            <w:spacing w:val="0"/>
            <w:lang w:eastAsia="sk-SK"/>
          </w:rPr>
          <w:tab/>
        </w:r>
        <w:r w:rsidR="00EB3093" w:rsidRPr="00E54923">
          <w:rPr>
            <w:rStyle w:val="Hypertextovprepojenie"/>
            <w:rFonts w:cs="Arial"/>
          </w:rPr>
          <w:t>Inžinierske siete</w:t>
        </w:r>
        <w:r w:rsidR="00EB3093">
          <w:rPr>
            <w:webHidden/>
          </w:rPr>
          <w:tab/>
        </w:r>
        <w:r w:rsidR="00CC00F1">
          <w:rPr>
            <w:webHidden/>
          </w:rPr>
          <w:fldChar w:fldCharType="begin"/>
        </w:r>
        <w:r w:rsidR="00EB3093">
          <w:rPr>
            <w:webHidden/>
          </w:rPr>
          <w:instrText xml:space="preserve"> PAGEREF _Toc518289734 \h </w:instrText>
        </w:r>
        <w:r w:rsidR="00CC00F1">
          <w:rPr>
            <w:webHidden/>
          </w:rPr>
        </w:r>
        <w:r w:rsidR="00CC00F1">
          <w:rPr>
            <w:webHidden/>
          </w:rPr>
          <w:fldChar w:fldCharType="separate"/>
        </w:r>
        <w:r w:rsidR="00EB3093">
          <w:rPr>
            <w:webHidden/>
          </w:rPr>
          <w:t>19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5" w:history="1">
        <w:r w:rsidR="00EB3093" w:rsidRPr="00E54923">
          <w:rPr>
            <w:rStyle w:val="Hypertextovprepojenie"/>
          </w:rPr>
          <w:t>1.12</w:t>
        </w:r>
        <w:r w:rsidR="00EB3093">
          <w:rPr>
            <w:rFonts w:asciiTheme="minorHAnsi" w:eastAsiaTheme="minorEastAsia" w:hAnsiTheme="minorHAnsi" w:cstheme="minorBidi"/>
            <w:spacing w:val="0"/>
            <w:lang w:eastAsia="sk-SK"/>
          </w:rPr>
          <w:tab/>
        </w:r>
        <w:r w:rsidR="00EB3093" w:rsidRPr="00E54923">
          <w:rPr>
            <w:rStyle w:val="Hypertextovprepojenie"/>
            <w:rFonts w:cs="Arial"/>
          </w:rPr>
          <w:t>Vegetačné úpravy</w:t>
        </w:r>
        <w:r w:rsidR="00EB3093">
          <w:rPr>
            <w:webHidden/>
          </w:rPr>
          <w:tab/>
        </w:r>
        <w:r w:rsidR="00CC00F1">
          <w:rPr>
            <w:webHidden/>
          </w:rPr>
          <w:fldChar w:fldCharType="begin"/>
        </w:r>
        <w:r w:rsidR="00EB3093">
          <w:rPr>
            <w:webHidden/>
          </w:rPr>
          <w:instrText xml:space="preserve"> PAGEREF _Toc518289735 \h </w:instrText>
        </w:r>
        <w:r w:rsidR="00CC00F1">
          <w:rPr>
            <w:webHidden/>
          </w:rPr>
        </w:r>
        <w:r w:rsidR="00CC00F1">
          <w:rPr>
            <w:webHidden/>
          </w:rPr>
          <w:fldChar w:fldCharType="separate"/>
        </w:r>
        <w:r w:rsidR="00EB3093">
          <w:rPr>
            <w:webHidden/>
          </w:rPr>
          <w:t>20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6" w:history="1">
        <w:r w:rsidR="00EB3093" w:rsidRPr="00E54923">
          <w:rPr>
            <w:rStyle w:val="Hypertextovprepojenie"/>
          </w:rPr>
          <w:t>1.13</w:t>
        </w:r>
        <w:r w:rsidR="00EB3093">
          <w:rPr>
            <w:rFonts w:asciiTheme="minorHAnsi" w:eastAsiaTheme="minorEastAsia" w:hAnsiTheme="minorHAnsi" w:cstheme="minorBidi"/>
            <w:spacing w:val="0"/>
            <w:lang w:eastAsia="sk-SK"/>
          </w:rPr>
          <w:tab/>
        </w:r>
        <w:r w:rsidR="00EB3093" w:rsidRPr="00E54923">
          <w:rPr>
            <w:rStyle w:val="Hypertextovprepojenie"/>
            <w:rFonts w:cs="Arial"/>
          </w:rPr>
          <w:t>Technický dozor</w:t>
        </w:r>
        <w:r w:rsidR="00EB3093">
          <w:rPr>
            <w:webHidden/>
          </w:rPr>
          <w:tab/>
        </w:r>
        <w:r w:rsidR="00CC00F1">
          <w:rPr>
            <w:webHidden/>
          </w:rPr>
          <w:fldChar w:fldCharType="begin"/>
        </w:r>
        <w:r w:rsidR="00EB3093">
          <w:rPr>
            <w:webHidden/>
          </w:rPr>
          <w:instrText xml:space="preserve"> PAGEREF _Toc518289736 \h </w:instrText>
        </w:r>
        <w:r w:rsidR="00CC00F1">
          <w:rPr>
            <w:webHidden/>
          </w:rPr>
        </w:r>
        <w:r w:rsidR="00CC00F1">
          <w:rPr>
            <w:webHidden/>
          </w:rPr>
          <w:fldChar w:fldCharType="separate"/>
        </w:r>
        <w:r w:rsidR="00EB3093">
          <w:rPr>
            <w:webHidden/>
          </w:rPr>
          <w:t>20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7" w:history="1">
        <w:r w:rsidR="00EB3093" w:rsidRPr="00E54923">
          <w:rPr>
            <w:rStyle w:val="Hypertextovprepojenie"/>
          </w:rPr>
          <w:t>1.14</w:t>
        </w:r>
        <w:r w:rsidR="00EB3093">
          <w:rPr>
            <w:rFonts w:asciiTheme="minorHAnsi" w:eastAsiaTheme="minorEastAsia" w:hAnsiTheme="minorHAnsi" w:cstheme="minorBidi"/>
            <w:spacing w:val="0"/>
            <w:lang w:eastAsia="sk-SK"/>
          </w:rPr>
          <w:tab/>
        </w:r>
        <w:r w:rsidR="00EB3093" w:rsidRPr="00E54923">
          <w:rPr>
            <w:rStyle w:val="Hypertextovprepojenie"/>
            <w:rFonts w:cs="Arial"/>
          </w:rPr>
          <w:t>Zaistenie stavebného povolenia</w:t>
        </w:r>
        <w:r w:rsidR="00EB3093">
          <w:rPr>
            <w:webHidden/>
          </w:rPr>
          <w:tab/>
        </w:r>
        <w:r w:rsidR="00CC00F1">
          <w:rPr>
            <w:webHidden/>
          </w:rPr>
          <w:fldChar w:fldCharType="begin"/>
        </w:r>
        <w:r w:rsidR="00EB3093">
          <w:rPr>
            <w:webHidden/>
          </w:rPr>
          <w:instrText xml:space="preserve"> PAGEREF _Toc518289737 \h </w:instrText>
        </w:r>
        <w:r w:rsidR="00CC00F1">
          <w:rPr>
            <w:webHidden/>
          </w:rPr>
        </w:r>
        <w:r w:rsidR="00CC00F1">
          <w:rPr>
            <w:webHidden/>
          </w:rPr>
          <w:fldChar w:fldCharType="separate"/>
        </w:r>
        <w:r w:rsidR="00EB3093">
          <w:rPr>
            <w:webHidden/>
          </w:rPr>
          <w:t>20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38" w:history="1">
        <w:r w:rsidR="00EB3093" w:rsidRPr="00E54923">
          <w:rPr>
            <w:rStyle w:val="Hypertextovprepojenie"/>
          </w:rPr>
          <w:t>1.15</w:t>
        </w:r>
        <w:r w:rsidR="00EB3093">
          <w:rPr>
            <w:rFonts w:asciiTheme="minorHAnsi" w:eastAsiaTheme="minorEastAsia" w:hAnsiTheme="minorHAnsi" w:cstheme="minorBidi"/>
            <w:spacing w:val="0"/>
            <w:lang w:eastAsia="sk-SK"/>
          </w:rPr>
          <w:tab/>
        </w:r>
        <w:r w:rsidR="00EB3093" w:rsidRPr="00E54923">
          <w:rPr>
            <w:rStyle w:val="Hypertextovprepojenie"/>
            <w:rFonts w:cs="Arial"/>
          </w:rPr>
          <w:t>Architektonické riešenie</w:t>
        </w:r>
        <w:r w:rsidR="00EB3093">
          <w:rPr>
            <w:webHidden/>
          </w:rPr>
          <w:tab/>
        </w:r>
        <w:r w:rsidR="00CC00F1">
          <w:rPr>
            <w:webHidden/>
          </w:rPr>
          <w:fldChar w:fldCharType="begin"/>
        </w:r>
        <w:r w:rsidR="00EB3093">
          <w:rPr>
            <w:webHidden/>
          </w:rPr>
          <w:instrText xml:space="preserve"> PAGEREF _Toc518289738 \h </w:instrText>
        </w:r>
        <w:r w:rsidR="00CC00F1">
          <w:rPr>
            <w:webHidden/>
          </w:rPr>
        </w:r>
        <w:r w:rsidR="00CC00F1">
          <w:rPr>
            <w:webHidden/>
          </w:rPr>
          <w:fldChar w:fldCharType="separate"/>
        </w:r>
        <w:r w:rsidR="00EB3093">
          <w:rPr>
            <w:webHidden/>
          </w:rPr>
          <w:t>21</w:t>
        </w:r>
        <w:r w:rsidR="00CC00F1">
          <w:rPr>
            <w:webHidden/>
          </w:rPr>
          <w:fldChar w:fldCharType="end"/>
        </w:r>
      </w:hyperlink>
    </w:p>
    <w:p w:rsidR="00EB3093" w:rsidRDefault="00BC02C4">
      <w:pPr>
        <w:pStyle w:val="Obsah3"/>
        <w:rPr>
          <w:rFonts w:asciiTheme="minorHAnsi" w:eastAsiaTheme="minorEastAsia" w:hAnsiTheme="minorHAnsi" w:cstheme="minorBidi"/>
          <w:i w:val="0"/>
          <w:iCs w:val="0"/>
          <w:noProof/>
          <w:spacing w:val="0"/>
          <w:sz w:val="22"/>
          <w:lang w:eastAsia="sk-SK"/>
        </w:rPr>
      </w:pPr>
      <w:hyperlink w:anchor="_Toc518289739" w:history="1">
        <w:r w:rsidR="00EB3093" w:rsidRPr="00E54923">
          <w:rPr>
            <w:rStyle w:val="Hypertextovprepojenie"/>
            <w:noProof/>
          </w:rPr>
          <w:t>1.15.1</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Jednotnosť vonkajšieho obrysu priečneho rezu nosnej konštrukcie dvoch na seba nadväzujúcich mostov alebo dilatačných celkov.</w:t>
        </w:r>
        <w:r w:rsidR="00EB3093">
          <w:rPr>
            <w:noProof/>
            <w:webHidden/>
          </w:rPr>
          <w:tab/>
        </w:r>
        <w:r w:rsidR="00CC00F1">
          <w:rPr>
            <w:noProof/>
            <w:webHidden/>
          </w:rPr>
          <w:fldChar w:fldCharType="begin"/>
        </w:r>
        <w:r w:rsidR="00EB3093">
          <w:rPr>
            <w:noProof/>
            <w:webHidden/>
          </w:rPr>
          <w:instrText xml:space="preserve"> PAGEREF _Toc518289739 \h </w:instrText>
        </w:r>
        <w:r w:rsidR="00CC00F1">
          <w:rPr>
            <w:noProof/>
            <w:webHidden/>
          </w:rPr>
        </w:r>
        <w:r w:rsidR="00CC00F1">
          <w:rPr>
            <w:noProof/>
            <w:webHidden/>
          </w:rPr>
          <w:fldChar w:fldCharType="separate"/>
        </w:r>
        <w:r w:rsidR="00EB3093">
          <w:rPr>
            <w:noProof/>
            <w:webHidden/>
          </w:rPr>
          <w:t>21</w:t>
        </w:r>
        <w:r w:rsidR="00CC00F1">
          <w:rPr>
            <w:noProof/>
            <w:webHidden/>
          </w:rPr>
          <w:fldChar w:fldCharType="end"/>
        </w:r>
      </w:hyperlink>
    </w:p>
    <w:p w:rsidR="00EB3093" w:rsidRDefault="00BC02C4">
      <w:pPr>
        <w:pStyle w:val="Obsah3"/>
        <w:rPr>
          <w:rFonts w:asciiTheme="minorHAnsi" w:eastAsiaTheme="minorEastAsia" w:hAnsiTheme="minorHAnsi" w:cstheme="minorBidi"/>
          <w:i w:val="0"/>
          <w:iCs w:val="0"/>
          <w:noProof/>
          <w:spacing w:val="0"/>
          <w:sz w:val="22"/>
          <w:lang w:eastAsia="sk-SK"/>
        </w:rPr>
      </w:pPr>
      <w:hyperlink w:anchor="_Toc518289740" w:history="1">
        <w:r w:rsidR="00EB3093" w:rsidRPr="00E54923">
          <w:rPr>
            <w:rStyle w:val="Hypertextovprepojenie"/>
            <w:noProof/>
          </w:rPr>
          <w:t>1.15.2</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Možné varianty pozdĺžneho usporiadania mostov 209-01 a 209-02</w:t>
        </w:r>
        <w:r w:rsidR="00EB3093">
          <w:rPr>
            <w:noProof/>
            <w:webHidden/>
          </w:rPr>
          <w:tab/>
        </w:r>
        <w:r w:rsidR="00CC00F1">
          <w:rPr>
            <w:noProof/>
            <w:webHidden/>
          </w:rPr>
          <w:fldChar w:fldCharType="begin"/>
        </w:r>
        <w:r w:rsidR="00EB3093">
          <w:rPr>
            <w:noProof/>
            <w:webHidden/>
          </w:rPr>
          <w:instrText xml:space="preserve"> PAGEREF _Toc518289740 \h </w:instrText>
        </w:r>
        <w:r w:rsidR="00CC00F1">
          <w:rPr>
            <w:noProof/>
            <w:webHidden/>
          </w:rPr>
        </w:r>
        <w:r w:rsidR="00CC00F1">
          <w:rPr>
            <w:noProof/>
            <w:webHidden/>
          </w:rPr>
          <w:fldChar w:fldCharType="separate"/>
        </w:r>
        <w:r w:rsidR="00EB3093">
          <w:rPr>
            <w:noProof/>
            <w:webHidden/>
          </w:rPr>
          <w:t>22</w:t>
        </w:r>
        <w:r w:rsidR="00CC00F1">
          <w:rPr>
            <w:noProof/>
            <w:webHidden/>
          </w:rPr>
          <w:fldChar w:fldCharType="end"/>
        </w:r>
      </w:hyperlink>
    </w:p>
    <w:p w:rsidR="00EB3093" w:rsidRDefault="00BC02C4">
      <w:pPr>
        <w:pStyle w:val="Obsah3"/>
        <w:rPr>
          <w:rFonts w:asciiTheme="minorHAnsi" w:eastAsiaTheme="minorEastAsia" w:hAnsiTheme="minorHAnsi" w:cstheme="minorBidi"/>
          <w:i w:val="0"/>
          <w:iCs w:val="0"/>
          <w:noProof/>
          <w:spacing w:val="0"/>
          <w:sz w:val="22"/>
          <w:lang w:eastAsia="sk-SK"/>
        </w:rPr>
      </w:pPr>
      <w:hyperlink w:anchor="_Toc518289741" w:history="1">
        <w:r w:rsidR="00EB3093" w:rsidRPr="00E54923">
          <w:rPr>
            <w:rStyle w:val="Hypertextovprepojenie"/>
            <w:noProof/>
          </w:rPr>
          <w:t>1.15.3</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Rozdelenie mosta na viac dilatačných celkov</w:t>
        </w:r>
        <w:r w:rsidR="00EB3093">
          <w:rPr>
            <w:noProof/>
            <w:webHidden/>
          </w:rPr>
          <w:tab/>
        </w:r>
        <w:r w:rsidR="00CC00F1">
          <w:rPr>
            <w:noProof/>
            <w:webHidden/>
          </w:rPr>
          <w:fldChar w:fldCharType="begin"/>
        </w:r>
        <w:r w:rsidR="00EB3093">
          <w:rPr>
            <w:noProof/>
            <w:webHidden/>
          </w:rPr>
          <w:instrText xml:space="preserve"> PAGEREF _Toc518289741 \h </w:instrText>
        </w:r>
        <w:r w:rsidR="00CC00F1">
          <w:rPr>
            <w:noProof/>
            <w:webHidden/>
          </w:rPr>
        </w:r>
        <w:r w:rsidR="00CC00F1">
          <w:rPr>
            <w:noProof/>
            <w:webHidden/>
          </w:rPr>
          <w:fldChar w:fldCharType="separate"/>
        </w:r>
        <w:r w:rsidR="00EB3093">
          <w:rPr>
            <w:noProof/>
            <w:webHidden/>
          </w:rPr>
          <w:t>22</w:t>
        </w:r>
        <w:r w:rsidR="00CC00F1">
          <w:rPr>
            <w:noProof/>
            <w:webHidden/>
          </w:rPr>
          <w:fldChar w:fldCharType="end"/>
        </w:r>
      </w:hyperlink>
    </w:p>
    <w:p w:rsidR="00EB3093" w:rsidRDefault="00BC02C4">
      <w:pPr>
        <w:pStyle w:val="Obsah3"/>
        <w:rPr>
          <w:rFonts w:asciiTheme="minorHAnsi" w:eastAsiaTheme="minorEastAsia" w:hAnsiTheme="minorHAnsi" w:cstheme="minorBidi"/>
          <w:i w:val="0"/>
          <w:iCs w:val="0"/>
          <w:noProof/>
          <w:spacing w:val="0"/>
          <w:sz w:val="22"/>
          <w:lang w:eastAsia="sk-SK"/>
        </w:rPr>
      </w:pPr>
      <w:hyperlink w:anchor="_Toc518289742" w:history="1">
        <w:r w:rsidR="00EB3093" w:rsidRPr="00E54923">
          <w:rPr>
            <w:rStyle w:val="Hypertextovprepojenie"/>
            <w:noProof/>
          </w:rPr>
          <w:t>1.15.4</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Priečny rez</w:t>
        </w:r>
        <w:r w:rsidR="00EB3093">
          <w:rPr>
            <w:noProof/>
            <w:webHidden/>
          </w:rPr>
          <w:tab/>
        </w:r>
        <w:r w:rsidR="00CC00F1">
          <w:rPr>
            <w:noProof/>
            <w:webHidden/>
          </w:rPr>
          <w:fldChar w:fldCharType="begin"/>
        </w:r>
        <w:r w:rsidR="00EB3093">
          <w:rPr>
            <w:noProof/>
            <w:webHidden/>
          </w:rPr>
          <w:instrText xml:space="preserve"> PAGEREF _Toc518289742 \h </w:instrText>
        </w:r>
        <w:r w:rsidR="00CC00F1">
          <w:rPr>
            <w:noProof/>
            <w:webHidden/>
          </w:rPr>
        </w:r>
        <w:r w:rsidR="00CC00F1">
          <w:rPr>
            <w:noProof/>
            <w:webHidden/>
          </w:rPr>
          <w:fldChar w:fldCharType="separate"/>
        </w:r>
        <w:r w:rsidR="00EB3093">
          <w:rPr>
            <w:noProof/>
            <w:webHidden/>
          </w:rPr>
          <w:t>23</w:t>
        </w:r>
        <w:r w:rsidR="00CC00F1">
          <w:rPr>
            <w:noProof/>
            <w:webHidden/>
          </w:rPr>
          <w:fldChar w:fldCharType="end"/>
        </w:r>
      </w:hyperlink>
    </w:p>
    <w:p w:rsidR="00EB3093" w:rsidRDefault="00BC02C4">
      <w:pPr>
        <w:pStyle w:val="Obsah3"/>
        <w:rPr>
          <w:rFonts w:asciiTheme="minorHAnsi" w:eastAsiaTheme="minorEastAsia" w:hAnsiTheme="minorHAnsi" w:cstheme="minorBidi"/>
          <w:i w:val="0"/>
          <w:iCs w:val="0"/>
          <w:noProof/>
          <w:spacing w:val="0"/>
          <w:sz w:val="22"/>
          <w:lang w:eastAsia="sk-SK"/>
        </w:rPr>
      </w:pPr>
      <w:hyperlink w:anchor="_Toc518289743" w:history="1">
        <w:r w:rsidR="00EB3093" w:rsidRPr="00E54923">
          <w:rPr>
            <w:rStyle w:val="Hypertextovprepojenie"/>
            <w:noProof/>
          </w:rPr>
          <w:t>1.15.5</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odvodnenie</w:t>
        </w:r>
        <w:r w:rsidR="00EB3093">
          <w:rPr>
            <w:noProof/>
            <w:webHidden/>
          </w:rPr>
          <w:tab/>
        </w:r>
        <w:r w:rsidR="00CC00F1">
          <w:rPr>
            <w:noProof/>
            <w:webHidden/>
          </w:rPr>
          <w:fldChar w:fldCharType="begin"/>
        </w:r>
        <w:r w:rsidR="00EB3093">
          <w:rPr>
            <w:noProof/>
            <w:webHidden/>
          </w:rPr>
          <w:instrText xml:space="preserve"> PAGEREF _Toc518289743 \h </w:instrText>
        </w:r>
        <w:r w:rsidR="00CC00F1">
          <w:rPr>
            <w:noProof/>
            <w:webHidden/>
          </w:rPr>
        </w:r>
        <w:r w:rsidR="00CC00F1">
          <w:rPr>
            <w:noProof/>
            <w:webHidden/>
          </w:rPr>
          <w:fldChar w:fldCharType="separate"/>
        </w:r>
        <w:r w:rsidR="00EB3093">
          <w:rPr>
            <w:noProof/>
            <w:webHidden/>
          </w:rPr>
          <w:t>24</w:t>
        </w:r>
        <w:r w:rsidR="00CC00F1">
          <w:rPr>
            <w:noProof/>
            <w:webHidden/>
          </w:rPr>
          <w:fldChar w:fldCharType="end"/>
        </w:r>
      </w:hyperlink>
    </w:p>
    <w:p w:rsidR="00EB3093" w:rsidRDefault="00BC02C4">
      <w:pPr>
        <w:pStyle w:val="Obsah3"/>
        <w:rPr>
          <w:rFonts w:asciiTheme="minorHAnsi" w:eastAsiaTheme="minorEastAsia" w:hAnsiTheme="minorHAnsi" w:cstheme="minorBidi"/>
          <w:i w:val="0"/>
          <w:iCs w:val="0"/>
          <w:noProof/>
          <w:spacing w:val="0"/>
          <w:sz w:val="22"/>
          <w:lang w:eastAsia="sk-SK"/>
        </w:rPr>
      </w:pPr>
      <w:hyperlink w:anchor="_Toc518289744" w:history="1">
        <w:r w:rsidR="00EB3093" w:rsidRPr="00E54923">
          <w:rPr>
            <w:rStyle w:val="Hypertextovprepojenie"/>
            <w:noProof/>
          </w:rPr>
          <w:t>1.15.6</w:t>
        </w:r>
        <w:r w:rsidR="00EB3093">
          <w:rPr>
            <w:rFonts w:asciiTheme="minorHAnsi" w:eastAsiaTheme="minorEastAsia" w:hAnsiTheme="minorHAnsi" w:cstheme="minorBidi"/>
            <w:i w:val="0"/>
            <w:iCs w:val="0"/>
            <w:noProof/>
            <w:spacing w:val="0"/>
            <w:sz w:val="22"/>
            <w:lang w:eastAsia="sk-SK"/>
          </w:rPr>
          <w:tab/>
        </w:r>
        <w:r w:rsidR="00EB3093" w:rsidRPr="00E54923">
          <w:rPr>
            <w:rStyle w:val="Hypertextovprepojenie"/>
            <w:noProof/>
          </w:rPr>
          <w:t>Geometria - pôdorysné lomy nosnej konštrukcie mosta v oblúku</w:t>
        </w:r>
        <w:r w:rsidR="00EB3093">
          <w:rPr>
            <w:noProof/>
            <w:webHidden/>
          </w:rPr>
          <w:tab/>
        </w:r>
        <w:r w:rsidR="00CC00F1">
          <w:rPr>
            <w:noProof/>
            <w:webHidden/>
          </w:rPr>
          <w:fldChar w:fldCharType="begin"/>
        </w:r>
        <w:r w:rsidR="00EB3093">
          <w:rPr>
            <w:noProof/>
            <w:webHidden/>
          </w:rPr>
          <w:instrText xml:space="preserve"> PAGEREF _Toc518289744 \h </w:instrText>
        </w:r>
        <w:r w:rsidR="00CC00F1">
          <w:rPr>
            <w:noProof/>
            <w:webHidden/>
          </w:rPr>
        </w:r>
        <w:r w:rsidR="00CC00F1">
          <w:rPr>
            <w:noProof/>
            <w:webHidden/>
          </w:rPr>
          <w:fldChar w:fldCharType="separate"/>
        </w:r>
        <w:r w:rsidR="00EB3093">
          <w:rPr>
            <w:noProof/>
            <w:webHidden/>
          </w:rPr>
          <w:t>24</w:t>
        </w:r>
        <w:r w:rsidR="00CC00F1">
          <w:rPr>
            <w:noProof/>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45" w:history="1">
        <w:r w:rsidR="00EB3093" w:rsidRPr="00E54923">
          <w:rPr>
            <w:rStyle w:val="Hypertextovprepojenie"/>
          </w:rPr>
          <w:t>1.16</w:t>
        </w:r>
        <w:r w:rsidR="00EB3093">
          <w:rPr>
            <w:rFonts w:asciiTheme="minorHAnsi" w:eastAsiaTheme="minorEastAsia" w:hAnsiTheme="minorHAnsi" w:cstheme="minorBidi"/>
            <w:spacing w:val="0"/>
            <w:lang w:eastAsia="sk-SK"/>
          </w:rPr>
          <w:tab/>
        </w:r>
        <w:r w:rsidR="00EB3093" w:rsidRPr="00E54923">
          <w:rPr>
            <w:rStyle w:val="Hypertextovprepojenie"/>
            <w:rFonts w:cs="Arial"/>
          </w:rPr>
          <w:t>Environmentálne požiadavky</w:t>
        </w:r>
        <w:r w:rsidR="00EB3093">
          <w:rPr>
            <w:webHidden/>
          </w:rPr>
          <w:tab/>
        </w:r>
        <w:r w:rsidR="00CC00F1">
          <w:rPr>
            <w:webHidden/>
          </w:rPr>
          <w:fldChar w:fldCharType="begin"/>
        </w:r>
        <w:r w:rsidR="00EB3093">
          <w:rPr>
            <w:webHidden/>
          </w:rPr>
          <w:instrText xml:space="preserve"> PAGEREF _Toc518289745 \h </w:instrText>
        </w:r>
        <w:r w:rsidR="00CC00F1">
          <w:rPr>
            <w:webHidden/>
          </w:rPr>
        </w:r>
        <w:r w:rsidR="00CC00F1">
          <w:rPr>
            <w:webHidden/>
          </w:rPr>
          <w:fldChar w:fldCharType="separate"/>
        </w:r>
        <w:r w:rsidR="00EB3093">
          <w:rPr>
            <w:webHidden/>
          </w:rPr>
          <w:t>25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46" w:history="1">
        <w:r w:rsidR="00EB3093" w:rsidRPr="00E54923">
          <w:rPr>
            <w:rStyle w:val="Hypertextovprepojenie"/>
          </w:rPr>
          <w:t>1.17</w:t>
        </w:r>
        <w:r w:rsidR="00EB3093">
          <w:rPr>
            <w:rFonts w:asciiTheme="minorHAnsi" w:eastAsiaTheme="minorEastAsia" w:hAnsiTheme="minorHAnsi" w:cstheme="minorBidi"/>
            <w:spacing w:val="0"/>
            <w:lang w:eastAsia="sk-SK"/>
          </w:rPr>
          <w:tab/>
        </w:r>
        <w:r w:rsidR="00EB3093" w:rsidRPr="00E54923">
          <w:rPr>
            <w:rStyle w:val="Hypertextovprepojenie"/>
            <w:rFonts w:cs="Arial"/>
          </w:rPr>
          <w:t>IFRS - členenie nákladov u objektov v správe NDS</w:t>
        </w:r>
        <w:r w:rsidR="00EB3093">
          <w:rPr>
            <w:webHidden/>
          </w:rPr>
          <w:tab/>
        </w:r>
        <w:r w:rsidR="00CC00F1">
          <w:rPr>
            <w:webHidden/>
          </w:rPr>
          <w:fldChar w:fldCharType="begin"/>
        </w:r>
        <w:r w:rsidR="00EB3093">
          <w:rPr>
            <w:webHidden/>
          </w:rPr>
          <w:instrText xml:space="preserve"> PAGEREF _Toc518289746 \h </w:instrText>
        </w:r>
        <w:r w:rsidR="00CC00F1">
          <w:rPr>
            <w:webHidden/>
          </w:rPr>
        </w:r>
        <w:r w:rsidR="00CC00F1">
          <w:rPr>
            <w:webHidden/>
          </w:rPr>
          <w:fldChar w:fldCharType="separate"/>
        </w:r>
        <w:r w:rsidR="00EB3093">
          <w:rPr>
            <w:webHidden/>
          </w:rPr>
          <w:t>27</w:t>
        </w:r>
        <w:r w:rsidR="00CC00F1">
          <w:rPr>
            <w:webHidden/>
          </w:rPr>
          <w:fldChar w:fldCharType="end"/>
        </w:r>
      </w:hyperlink>
    </w:p>
    <w:p w:rsidR="00EB3093" w:rsidRDefault="00BC02C4">
      <w:pPr>
        <w:pStyle w:val="Obsah1"/>
        <w:rPr>
          <w:rFonts w:asciiTheme="minorHAnsi" w:eastAsiaTheme="minorEastAsia" w:hAnsiTheme="minorHAnsi" w:cstheme="minorBidi"/>
          <w:b w:val="0"/>
          <w:bCs w:val="0"/>
          <w:caps w:val="0"/>
          <w:spacing w:val="0"/>
          <w:kern w:val="0"/>
          <w:szCs w:val="22"/>
          <w:lang w:eastAsia="sk-SK"/>
        </w:rPr>
      </w:pPr>
      <w:hyperlink w:anchor="_Toc518289747" w:history="1">
        <w:r w:rsidR="00EB3093" w:rsidRPr="00E54923">
          <w:rPr>
            <w:rStyle w:val="Hypertextovprepojenie"/>
          </w:rPr>
          <w:t>2.</w:t>
        </w:r>
        <w:r w:rsidR="00EB3093">
          <w:rPr>
            <w:rFonts w:asciiTheme="minorHAnsi" w:eastAsiaTheme="minorEastAsia" w:hAnsiTheme="minorHAnsi" w:cstheme="minorBidi"/>
            <w:b w:val="0"/>
            <w:bCs w:val="0"/>
            <w:caps w:val="0"/>
            <w:spacing w:val="0"/>
            <w:kern w:val="0"/>
            <w:szCs w:val="22"/>
            <w:lang w:eastAsia="sk-SK"/>
          </w:rPr>
          <w:tab/>
        </w:r>
        <w:r w:rsidR="00EB3093" w:rsidRPr="00E54923">
          <w:rPr>
            <w:rStyle w:val="Hypertextovprepojenie"/>
            <w:rFonts w:cs="Arial"/>
          </w:rPr>
          <w:t>Požiadavky na jednotlivé objekty</w:t>
        </w:r>
        <w:r w:rsidR="00EB3093">
          <w:rPr>
            <w:webHidden/>
          </w:rPr>
          <w:tab/>
        </w:r>
        <w:r w:rsidR="00CC00F1">
          <w:rPr>
            <w:webHidden/>
          </w:rPr>
          <w:fldChar w:fldCharType="begin"/>
        </w:r>
        <w:r w:rsidR="00EB3093">
          <w:rPr>
            <w:webHidden/>
          </w:rPr>
          <w:instrText xml:space="preserve"> PAGEREF _Toc518289747 \h </w:instrText>
        </w:r>
        <w:r w:rsidR="00CC00F1">
          <w:rPr>
            <w:webHidden/>
          </w:rPr>
        </w:r>
        <w:r w:rsidR="00CC00F1">
          <w:rPr>
            <w:webHidden/>
          </w:rPr>
          <w:fldChar w:fldCharType="separate"/>
        </w:r>
        <w:r w:rsidR="00EB3093">
          <w:rPr>
            <w:webHidden/>
          </w:rPr>
          <w:t>28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48" w:history="1">
        <w:r w:rsidR="00EB3093" w:rsidRPr="00E54923">
          <w:rPr>
            <w:rStyle w:val="Hypertextovprepojenie"/>
          </w:rPr>
          <w:t>2.1</w:t>
        </w:r>
        <w:r w:rsidR="00EB3093">
          <w:rPr>
            <w:rFonts w:asciiTheme="minorHAnsi" w:eastAsiaTheme="minorEastAsia" w:hAnsiTheme="minorHAnsi" w:cstheme="minorBidi"/>
            <w:spacing w:val="0"/>
            <w:lang w:eastAsia="sk-SK"/>
          </w:rPr>
          <w:tab/>
        </w:r>
        <w:r w:rsidR="00EB3093" w:rsidRPr="00E54923">
          <w:rPr>
            <w:rStyle w:val="Hypertextovprepojenie"/>
            <w:rFonts w:cs="Arial"/>
          </w:rPr>
          <w:t>015-00 Príprava územia</w:t>
        </w:r>
        <w:r w:rsidR="00EB3093">
          <w:rPr>
            <w:webHidden/>
          </w:rPr>
          <w:tab/>
        </w:r>
        <w:r w:rsidR="00CC00F1">
          <w:rPr>
            <w:webHidden/>
          </w:rPr>
          <w:fldChar w:fldCharType="begin"/>
        </w:r>
        <w:r w:rsidR="00EB3093">
          <w:rPr>
            <w:webHidden/>
          </w:rPr>
          <w:instrText xml:space="preserve"> PAGEREF _Toc518289748 \h </w:instrText>
        </w:r>
        <w:r w:rsidR="00CC00F1">
          <w:rPr>
            <w:webHidden/>
          </w:rPr>
        </w:r>
        <w:r w:rsidR="00CC00F1">
          <w:rPr>
            <w:webHidden/>
          </w:rPr>
          <w:fldChar w:fldCharType="separate"/>
        </w:r>
        <w:r w:rsidR="00EB3093">
          <w:rPr>
            <w:webHidden/>
          </w:rPr>
          <w:t>28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49" w:history="1">
        <w:r w:rsidR="00EB3093" w:rsidRPr="00E54923">
          <w:rPr>
            <w:rStyle w:val="Hypertextovprepojenie"/>
          </w:rPr>
          <w:t>2.2</w:t>
        </w:r>
        <w:r w:rsidR="00EB3093">
          <w:rPr>
            <w:rFonts w:asciiTheme="minorHAnsi" w:eastAsiaTheme="minorEastAsia" w:hAnsiTheme="minorHAnsi" w:cstheme="minorBidi"/>
            <w:spacing w:val="0"/>
            <w:lang w:eastAsia="sk-SK"/>
          </w:rPr>
          <w:tab/>
        </w:r>
        <w:r w:rsidR="00EB3093" w:rsidRPr="00E54923">
          <w:rPr>
            <w:rStyle w:val="Hypertextovprepojenie"/>
            <w:rFonts w:cs="Arial"/>
          </w:rPr>
          <w:t xml:space="preserve">020-00 Vegetačné </w:t>
        </w:r>
        <w:r w:rsidR="00EB3093" w:rsidRPr="00E54923">
          <w:rPr>
            <w:rStyle w:val="Hypertextovprepojenie"/>
          </w:rPr>
          <w:t xml:space="preserve"> </w:t>
        </w:r>
        <w:r w:rsidR="00EB3093" w:rsidRPr="00E54923">
          <w:rPr>
            <w:rStyle w:val="Hypertextovprepojenie"/>
            <w:rFonts w:cs="Arial"/>
          </w:rPr>
          <w:t>úpravy</w:t>
        </w:r>
        <w:r w:rsidR="00EB3093">
          <w:rPr>
            <w:webHidden/>
          </w:rPr>
          <w:tab/>
        </w:r>
        <w:r w:rsidR="00CC00F1">
          <w:rPr>
            <w:webHidden/>
          </w:rPr>
          <w:fldChar w:fldCharType="begin"/>
        </w:r>
        <w:r w:rsidR="00EB3093">
          <w:rPr>
            <w:webHidden/>
          </w:rPr>
          <w:instrText xml:space="preserve"> PAGEREF _Toc518289749 \h </w:instrText>
        </w:r>
        <w:r w:rsidR="00CC00F1">
          <w:rPr>
            <w:webHidden/>
          </w:rPr>
        </w:r>
        <w:r w:rsidR="00CC00F1">
          <w:rPr>
            <w:webHidden/>
          </w:rPr>
          <w:fldChar w:fldCharType="separate"/>
        </w:r>
        <w:r w:rsidR="00EB3093">
          <w:rPr>
            <w:webHidden/>
          </w:rPr>
          <w:t>29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0" w:history="1">
        <w:r w:rsidR="00EB3093" w:rsidRPr="00E54923">
          <w:rPr>
            <w:rStyle w:val="Hypertextovprepojenie"/>
          </w:rPr>
          <w:t>2.3</w:t>
        </w:r>
        <w:r w:rsidR="00EB3093">
          <w:rPr>
            <w:rFonts w:asciiTheme="minorHAnsi" w:eastAsiaTheme="minorEastAsia" w:hAnsiTheme="minorHAnsi" w:cstheme="minorBidi"/>
            <w:spacing w:val="0"/>
            <w:lang w:eastAsia="sk-SK"/>
          </w:rPr>
          <w:tab/>
        </w:r>
        <w:r w:rsidR="00EB3093" w:rsidRPr="00E54923">
          <w:rPr>
            <w:rStyle w:val="Hypertextovprepojenie"/>
            <w:rFonts w:cs="Arial"/>
          </w:rPr>
          <w:t>021-00 Stavebný dvor č.1 v MÚK Kriváň</w:t>
        </w:r>
        <w:r w:rsidR="00EB3093">
          <w:rPr>
            <w:webHidden/>
          </w:rPr>
          <w:tab/>
        </w:r>
        <w:r w:rsidR="00CC00F1">
          <w:rPr>
            <w:webHidden/>
          </w:rPr>
          <w:fldChar w:fldCharType="begin"/>
        </w:r>
        <w:r w:rsidR="00EB3093">
          <w:rPr>
            <w:webHidden/>
          </w:rPr>
          <w:instrText xml:space="preserve"> PAGEREF _Toc518289750 \h </w:instrText>
        </w:r>
        <w:r w:rsidR="00CC00F1">
          <w:rPr>
            <w:webHidden/>
          </w:rPr>
        </w:r>
        <w:r w:rsidR="00CC00F1">
          <w:rPr>
            <w:webHidden/>
          </w:rPr>
          <w:fldChar w:fldCharType="separate"/>
        </w:r>
        <w:r w:rsidR="00EB3093">
          <w:rPr>
            <w:webHidden/>
          </w:rPr>
          <w:t>29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1" w:history="1">
        <w:r w:rsidR="00EB3093" w:rsidRPr="00E54923">
          <w:rPr>
            <w:rStyle w:val="Hypertextovprepojenie"/>
          </w:rPr>
          <w:t>2.4</w:t>
        </w:r>
        <w:r w:rsidR="00EB3093">
          <w:rPr>
            <w:rFonts w:asciiTheme="minorHAnsi" w:eastAsiaTheme="minorEastAsia" w:hAnsiTheme="minorHAnsi" w:cstheme="minorBidi"/>
            <w:spacing w:val="0"/>
            <w:lang w:eastAsia="sk-SK"/>
          </w:rPr>
          <w:tab/>
        </w:r>
        <w:r w:rsidR="00EB3093" w:rsidRPr="00E54923">
          <w:rPr>
            <w:rStyle w:val="Hypertextovprepojenie"/>
            <w:rFonts w:cs="Arial"/>
          </w:rPr>
          <w:t>041-00 Technická a biologická rekultivácia PF</w:t>
        </w:r>
        <w:r w:rsidR="00EB3093">
          <w:rPr>
            <w:webHidden/>
          </w:rPr>
          <w:tab/>
        </w:r>
        <w:r w:rsidR="00CC00F1">
          <w:rPr>
            <w:webHidden/>
          </w:rPr>
          <w:fldChar w:fldCharType="begin"/>
        </w:r>
        <w:r w:rsidR="00EB3093">
          <w:rPr>
            <w:webHidden/>
          </w:rPr>
          <w:instrText xml:space="preserve"> PAGEREF _Toc518289751 \h </w:instrText>
        </w:r>
        <w:r w:rsidR="00CC00F1">
          <w:rPr>
            <w:webHidden/>
          </w:rPr>
        </w:r>
        <w:r w:rsidR="00CC00F1">
          <w:rPr>
            <w:webHidden/>
          </w:rPr>
          <w:fldChar w:fldCharType="separate"/>
        </w:r>
        <w:r w:rsidR="00EB3093">
          <w:rPr>
            <w:webHidden/>
          </w:rPr>
          <w:t>30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2" w:history="1">
        <w:r w:rsidR="00EB3093" w:rsidRPr="00E54923">
          <w:rPr>
            <w:rStyle w:val="Hypertextovprepojenie"/>
          </w:rPr>
          <w:t>2.5</w:t>
        </w:r>
        <w:r w:rsidR="00EB3093">
          <w:rPr>
            <w:rFonts w:asciiTheme="minorHAnsi" w:eastAsiaTheme="minorEastAsia" w:hAnsiTheme="minorHAnsi" w:cstheme="minorBidi"/>
            <w:spacing w:val="0"/>
            <w:lang w:eastAsia="sk-SK"/>
          </w:rPr>
          <w:tab/>
        </w:r>
        <w:r w:rsidR="00EB3093" w:rsidRPr="00E54923">
          <w:rPr>
            <w:rStyle w:val="Hypertextovprepojenie"/>
            <w:rFonts w:cs="Arial"/>
          </w:rPr>
          <w:t>045-00 Rekultivácia LF</w:t>
        </w:r>
        <w:r w:rsidR="00EB3093">
          <w:rPr>
            <w:webHidden/>
          </w:rPr>
          <w:tab/>
        </w:r>
        <w:r w:rsidR="00CC00F1">
          <w:rPr>
            <w:webHidden/>
          </w:rPr>
          <w:fldChar w:fldCharType="begin"/>
        </w:r>
        <w:r w:rsidR="00EB3093">
          <w:rPr>
            <w:webHidden/>
          </w:rPr>
          <w:instrText xml:space="preserve"> PAGEREF _Toc518289752 \h </w:instrText>
        </w:r>
        <w:r w:rsidR="00CC00F1">
          <w:rPr>
            <w:webHidden/>
          </w:rPr>
        </w:r>
        <w:r w:rsidR="00CC00F1">
          <w:rPr>
            <w:webHidden/>
          </w:rPr>
          <w:fldChar w:fldCharType="separate"/>
        </w:r>
        <w:r w:rsidR="00EB3093">
          <w:rPr>
            <w:webHidden/>
          </w:rPr>
          <w:t>31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3" w:history="1">
        <w:r w:rsidR="00EB3093" w:rsidRPr="00E54923">
          <w:rPr>
            <w:rStyle w:val="Hypertextovprepojenie"/>
          </w:rPr>
          <w:t>2.6</w:t>
        </w:r>
        <w:r w:rsidR="00EB3093">
          <w:rPr>
            <w:rFonts w:asciiTheme="minorHAnsi" w:eastAsiaTheme="minorEastAsia" w:hAnsiTheme="minorHAnsi" w:cstheme="minorBidi"/>
            <w:spacing w:val="0"/>
            <w:lang w:eastAsia="sk-SK"/>
          </w:rPr>
          <w:tab/>
        </w:r>
        <w:r w:rsidR="00EB3093" w:rsidRPr="00E54923">
          <w:rPr>
            <w:rStyle w:val="Hypertextovprepojenie"/>
            <w:rFonts w:cs="Arial"/>
          </w:rPr>
          <w:t>047-00 Náhradná výsadba</w:t>
        </w:r>
        <w:r w:rsidR="00EB3093">
          <w:rPr>
            <w:webHidden/>
          </w:rPr>
          <w:tab/>
        </w:r>
        <w:r w:rsidR="00CC00F1">
          <w:rPr>
            <w:webHidden/>
          </w:rPr>
          <w:fldChar w:fldCharType="begin"/>
        </w:r>
        <w:r w:rsidR="00EB3093">
          <w:rPr>
            <w:webHidden/>
          </w:rPr>
          <w:instrText xml:space="preserve"> PAGEREF _Toc518289753 \h </w:instrText>
        </w:r>
        <w:r w:rsidR="00CC00F1">
          <w:rPr>
            <w:webHidden/>
          </w:rPr>
        </w:r>
        <w:r w:rsidR="00CC00F1">
          <w:rPr>
            <w:webHidden/>
          </w:rPr>
          <w:fldChar w:fldCharType="separate"/>
        </w:r>
        <w:r w:rsidR="00EB3093">
          <w:rPr>
            <w:webHidden/>
          </w:rPr>
          <w:t>31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4" w:history="1">
        <w:r w:rsidR="00EB3093" w:rsidRPr="00E54923">
          <w:rPr>
            <w:rStyle w:val="Hypertextovprepojenie"/>
          </w:rPr>
          <w:t>2.7</w:t>
        </w:r>
        <w:r w:rsidR="00EB3093">
          <w:rPr>
            <w:rFonts w:asciiTheme="minorHAnsi" w:eastAsiaTheme="minorEastAsia" w:hAnsiTheme="minorHAnsi" w:cstheme="minorBidi"/>
            <w:spacing w:val="0"/>
            <w:lang w:eastAsia="sk-SK"/>
          </w:rPr>
          <w:tab/>
        </w:r>
        <w:r w:rsidR="00EB3093" w:rsidRPr="00E54923">
          <w:rPr>
            <w:rStyle w:val="Hypertextovprepojenie"/>
            <w:rFonts w:cs="Arial"/>
          </w:rPr>
          <w:t>051-00 Úprava melioračných zariadení v km 0,000-0,300</w:t>
        </w:r>
        <w:r w:rsidR="00EB3093">
          <w:rPr>
            <w:webHidden/>
          </w:rPr>
          <w:tab/>
        </w:r>
        <w:r w:rsidR="00CC00F1">
          <w:rPr>
            <w:webHidden/>
          </w:rPr>
          <w:fldChar w:fldCharType="begin"/>
        </w:r>
        <w:r w:rsidR="00EB3093">
          <w:rPr>
            <w:webHidden/>
          </w:rPr>
          <w:instrText xml:space="preserve"> PAGEREF _Toc518289754 \h </w:instrText>
        </w:r>
        <w:r w:rsidR="00CC00F1">
          <w:rPr>
            <w:webHidden/>
          </w:rPr>
        </w:r>
        <w:r w:rsidR="00CC00F1">
          <w:rPr>
            <w:webHidden/>
          </w:rPr>
          <w:fldChar w:fldCharType="separate"/>
        </w:r>
        <w:r w:rsidR="00EB3093">
          <w:rPr>
            <w:webHidden/>
          </w:rPr>
          <w:t>31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5" w:history="1">
        <w:r w:rsidR="00EB3093" w:rsidRPr="00E54923">
          <w:rPr>
            <w:rStyle w:val="Hypertextovprepojenie"/>
          </w:rPr>
          <w:t>2.8</w:t>
        </w:r>
        <w:r w:rsidR="00EB3093">
          <w:rPr>
            <w:rFonts w:asciiTheme="minorHAnsi" w:eastAsiaTheme="minorEastAsia" w:hAnsiTheme="minorHAnsi" w:cstheme="minorBidi"/>
            <w:spacing w:val="0"/>
            <w:lang w:eastAsia="sk-SK"/>
          </w:rPr>
          <w:tab/>
        </w:r>
        <w:r w:rsidR="00EB3093" w:rsidRPr="00E54923">
          <w:rPr>
            <w:rStyle w:val="Hypertextovprepojenie"/>
            <w:rFonts w:cs="Arial"/>
          </w:rPr>
          <w:t>100-00 Rýchlostná cesta R2</w:t>
        </w:r>
        <w:r w:rsidR="00EB3093">
          <w:rPr>
            <w:webHidden/>
          </w:rPr>
          <w:tab/>
        </w:r>
        <w:r w:rsidR="00CC00F1">
          <w:rPr>
            <w:webHidden/>
          </w:rPr>
          <w:fldChar w:fldCharType="begin"/>
        </w:r>
        <w:r w:rsidR="00EB3093">
          <w:rPr>
            <w:webHidden/>
          </w:rPr>
          <w:instrText xml:space="preserve"> PAGEREF _Toc518289755 \h </w:instrText>
        </w:r>
        <w:r w:rsidR="00CC00F1">
          <w:rPr>
            <w:webHidden/>
          </w:rPr>
        </w:r>
        <w:r w:rsidR="00CC00F1">
          <w:rPr>
            <w:webHidden/>
          </w:rPr>
          <w:fldChar w:fldCharType="separate"/>
        </w:r>
        <w:r w:rsidR="00EB3093">
          <w:rPr>
            <w:webHidden/>
          </w:rPr>
          <w:t>31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6" w:history="1">
        <w:r w:rsidR="00EB3093" w:rsidRPr="00E54923">
          <w:rPr>
            <w:rStyle w:val="Hypertextovprepojenie"/>
          </w:rPr>
          <w:t>2.9</w:t>
        </w:r>
        <w:r w:rsidR="00EB3093">
          <w:rPr>
            <w:rFonts w:asciiTheme="minorHAnsi" w:eastAsiaTheme="minorEastAsia" w:hAnsiTheme="minorHAnsi" w:cstheme="minorBidi"/>
            <w:spacing w:val="0"/>
            <w:lang w:eastAsia="sk-SK"/>
          </w:rPr>
          <w:tab/>
        </w:r>
        <w:r w:rsidR="00EB3093" w:rsidRPr="00E54923">
          <w:rPr>
            <w:rStyle w:val="Hypertextovprepojenie"/>
            <w:rFonts w:cs="Arial"/>
          </w:rPr>
          <w:t xml:space="preserve">101-00 Zrušenie dočasného napojenia R2 na cestu I/16 v k.ú. </w:t>
        </w:r>
        <w:r w:rsidR="00EB3093">
          <w:rPr>
            <w:rStyle w:val="Hypertextovprepojenie"/>
            <w:rFonts w:cs="Arial"/>
          </w:rPr>
          <w:t>M</w:t>
        </w:r>
        <w:r w:rsidR="00EB3093" w:rsidRPr="00E54923">
          <w:rPr>
            <w:rStyle w:val="Hypertextovprepojenie"/>
            <w:rFonts w:cs="Arial"/>
          </w:rPr>
          <w:t>ýtna</w:t>
        </w:r>
        <w:r w:rsidR="00EB3093">
          <w:rPr>
            <w:webHidden/>
          </w:rPr>
          <w:tab/>
        </w:r>
        <w:r w:rsidR="00CC00F1">
          <w:rPr>
            <w:webHidden/>
          </w:rPr>
          <w:fldChar w:fldCharType="begin"/>
        </w:r>
        <w:r w:rsidR="00EB3093">
          <w:rPr>
            <w:webHidden/>
          </w:rPr>
          <w:instrText xml:space="preserve"> PAGEREF _Toc518289756 \h </w:instrText>
        </w:r>
        <w:r w:rsidR="00CC00F1">
          <w:rPr>
            <w:webHidden/>
          </w:rPr>
        </w:r>
        <w:r w:rsidR="00CC00F1">
          <w:rPr>
            <w:webHidden/>
          </w:rPr>
          <w:fldChar w:fldCharType="separate"/>
        </w:r>
        <w:r w:rsidR="00EB3093">
          <w:rPr>
            <w:webHidden/>
          </w:rPr>
          <w:t>37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7" w:history="1">
        <w:r w:rsidR="00EB3093" w:rsidRPr="00E54923">
          <w:rPr>
            <w:rStyle w:val="Hypertextovprepojenie"/>
          </w:rPr>
          <w:t>2.10</w:t>
        </w:r>
        <w:r w:rsidR="00EB3093">
          <w:rPr>
            <w:rFonts w:asciiTheme="minorHAnsi" w:eastAsiaTheme="minorEastAsia" w:hAnsiTheme="minorHAnsi" w:cstheme="minorBidi"/>
            <w:spacing w:val="0"/>
            <w:lang w:eastAsia="sk-SK"/>
          </w:rPr>
          <w:tab/>
        </w:r>
        <w:r w:rsidR="00EB3093" w:rsidRPr="00E54923">
          <w:rPr>
            <w:rStyle w:val="Hypertextovprepojenie"/>
            <w:rFonts w:cs="Arial"/>
          </w:rPr>
          <w:t>102-00 Úpravy cesty I/16 v km 3,670-9.100</w:t>
        </w:r>
        <w:r w:rsidR="00EB3093">
          <w:rPr>
            <w:webHidden/>
          </w:rPr>
          <w:tab/>
        </w:r>
        <w:r w:rsidR="00CC00F1">
          <w:rPr>
            <w:webHidden/>
          </w:rPr>
          <w:fldChar w:fldCharType="begin"/>
        </w:r>
        <w:r w:rsidR="00EB3093">
          <w:rPr>
            <w:webHidden/>
          </w:rPr>
          <w:instrText xml:space="preserve"> PAGEREF _Toc518289757 \h </w:instrText>
        </w:r>
        <w:r w:rsidR="00CC00F1">
          <w:rPr>
            <w:webHidden/>
          </w:rPr>
        </w:r>
        <w:r w:rsidR="00CC00F1">
          <w:rPr>
            <w:webHidden/>
          </w:rPr>
          <w:fldChar w:fldCharType="separate"/>
        </w:r>
        <w:r w:rsidR="00EB3093">
          <w:rPr>
            <w:webHidden/>
          </w:rPr>
          <w:t>37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8" w:history="1">
        <w:r w:rsidR="00EB3093" w:rsidRPr="00E54923">
          <w:rPr>
            <w:rStyle w:val="Hypertextovprepojenie"/>
          </w:rPr>
          <w:t>2.11</w:t>
        </w:r>
        <w:r w:rsidR="00EB3093">
          <w:rPr>
            <w:rFonts w:asciiTheme="minorHAnsi" w:eastAsiaTheme="minorEastAsia" w:hAnsiTheme="minorHAnsi" w:cstheme="minorBidi"/>
            <w:spacing w:val="0"/>
            <w:lang w:eastAsia="sk-SK"/>
          </w:rPr>
          <w:tab/>
        </w:r>
        <w:r w:rsidR="00EB3093" w:rsidRPr="00E54923">
          <w:rPr>
            <w:rStyle w:val="Hypertextovprepojenie"/>
            <w:rFonts w:cs="Arial"/>
          </w:rPr>
          <w:t>103-00 Preložka cesty I/16 v km 7,100-8,500</w:t>
        </w:r>
        <w:r w:rsidR="00EB3093">
          <w:rPr>
            <w:webHidden/>
          </w:rPr>
          <w:tab/>
        </w:r>
        <w:r w:rsidR="00CC00F1">
          <w:rPr>
            <w:webHidden/>
          </w:rPr>
          <w:fldChar w:fldCharType="begin"/>
        </w:r>
        <w:r w:rsidR="00EB3093">
          <w:rPr>
            <w:webHidden/>
          </w:rPr>
          <w:instrText xml:space="preserve"> PAGEREF _Toc518289758 \h </w:instrText>
        </w:r>
        <w:r w:rsidR="00CC00F1">
          <w:rPr>
            <w:webHidden/>
          </w:rPr>
        </w:r>
        <w:r w:rsidR="00CC00F1">
          <w:rPr>
            <w:webHidden/>
          </w:rPr>
          <w:fldChar w:fldCharType="separate"/>
        </w:r>
        <w:r w:rsidR="00EB3093">
          <w:rPr>
            <w:webHidden/>
          </w:rPr>
          <w:t>37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59" w:history="1">
        <w:r w:rsidR="00EB3093" w:rsidRPr="00E54923">
          <w:rPr>
            <w:rStyle w:val="Hypertextovprepojenie"/>
          </w:rPr>
          <w:t>2.12</w:t>
        </w:r>
        <w:r w:rsidR="00EB3093">
          <w:rPr>
            <w:rFonts w:asciiTheme="minorHAnsi" w:eastAsiaTheme="minorEastAsia" w:hAnsiTheme="minorHAnsi" w:cstheme="minorBidi"/>
            <w:spacing w:val="0"/>
            <w:lang w:eastAsia="sk-SK"/>
          </w:rPr>
          <w:tab/>
        </w:r>
        <w:r w:rsidR="00EB3093" w:rsidRPr="00E54923">
          <w:rPr>
            <w:rStyle w:val="Hypertextovprepojenie"/>
            <w:rFonts w:cs="Arial"/>
          </w:rPr>
          <w:t>107-00 Úprava MÚK Kriváň</w:t>
        </w:r>
        <w:r w:rsidR="00EB3093">
          <w:rPr>
            <w:webHidden/>
          </w:rPr>
          <w:tab/>
        </w:r>
        <w:r w:rsidR="00CC00F1">
          <w:rPr>
            <w:webHidden/>
          </w:rPr>
          <w:fldChar w:fldCharType="begin"/>
        </w:r>
        <w:r w:rsidR="00EB3093">
          <w:rPr>
            <w:webHidden/>
          </w:rPr>
          <w:instrText xml:space="preserve"> PAGEREF _Toc518289759 \h </w:instrText>
        </w:r>
        <w:r w:rsidR="00CC00F1">
          <w:rPr>
            <w:webHidden/>
          </w:rPr>
        </w:r>
        <w:r w:rsidR="00CC00F1">
          <w:rPr>
            <w:webHidden/>
          </w:rPr>
          <w:fldChar w:fldCharType="separate"/>
        </w:r>
        <w:r w:rsidR="00EB3093">
          <w:rPr>
            <w:webHidden/>
          </w:rPr>
          <w:t>37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0" w:history="1">
        <w:r w:rsidR="00EB3093" w:rsidRPr="00E54923">
          <w:rPr>
            <w:rStyle w:val="Hypertextovprepojenie"/>
          </w:rPr>
          <w:t>2.13</w:t>
        </w:r>
        <w:r w:rsidR="00EB3093">
          <w:rPr>
            <w:rFonts w:asciiTheme="minorHAnsi" w:eastAsiaTheme="minorEastAsia" w:hAnsiTheme="minorHAnsi" w:cstheme="minorBidi"/>
            <w:spacing w:val="0"/>
            <w:lang w:eastAsia="sk-SK"/>
          </w:rPr>
          <w:tab/>
        </w:r>
        <w:r w:rsidR="00EB3093" w:rsidRPr="00E54923">
          <w:rPr>
            <w:rStyle w:val="Hypertextovprepojenie"/>
            <w:rFonts w:cs="Arial"/>
          </w:rPr>
          <w:t>109-00 Úprava odpočívadla pri ceste I/16 v km 4,375</w:t>
        </w:r>
        <w:r w:rsidR="00EB3093">
          <w:rPr>
            <w:webHidden/>
          </w:rPr>
          <w:tab/>
        </w:r>
        <w:r w:rsidR="00CC00F1">
          <w:rPr>
            <w:webHidden/>
          </w:rPr>
          <w:fldChar w:fldCharType="begin"/>
        </w:r>
        <w:r w:rsidR="00EB3093">
          <w:rPr>
            <w:webHidden/>
          </w:rPr>
          <w:instrText xml:space="preserve"> PAGEREF _Toc518289760 \h </w:instrText>
        </w:r>
        <w:r w:rsidR="00CC00F1">
          <w:rPr>
            <w:webHidden/>
          </w:rPr>
        </w:r>
        <w:r w:rsidR="00CC00F1">
          <w:rPr>
            <w:webHidden/>
          </w:rPr>
          <w:fldChar w:fldCharType="separate"/>
        </w:r>
        <w:r w:rsidR="00EB3093">
          <w:rPr>
            <w:webHidden/>
          </w:rPr>
          <w:t>38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1" w:history="1">
        <w:r w:rsidR="00EB3093" w:rsidRPr="00E54923">
          <w:rPr>
            <w:rStyle w:val="Hypertextovprepojenie"/>
          </w:rPr>
          <w:t>2.14</w:t>
        </w:r>
        <w:r w:rsidR="00EB3093">
          <w:rPr>
            <w:rFonts w:asciiTheme="minorHAnsi" w:eastAsiaTheme="minorEastAsia" w:hAnsiTheme="minorHAnsi" w:cstheme="minorBidi"/>
            <w:spacing w:val="0"/>
            <w:lang w:eastAsia="sk-SK"/>
          </w:rPr>
          <w:tab/>
        </w:r>
        <w:r w:rsidR="00EB3093" w:rsidRPr="00E54923">
          <w:rPr>
            <w:rStyle w:val="Hypertextovprepojenie"/>
            <w:rFonts w:cs="Arial"/>
          </w:rPr>
          <w:t>113-00 Úprava II/526 pri MÚK Kriváň</w:t>
        </w:r>
        <w:r w:rsidR="00EB3093">
          <w:rPr>
            <w:webHidden/>
          </w:rPr>
          <w:tab/>
        </w:r>
        <w:r w:rsidR="00CC00F1">
          <w:rPr>
            <w:webHidden/>
          </w:rPr>
          <w:fldChar w:fldCharType="begin"/>
        </w:r>
        <w:r w:rsidR="00EB3093">
          <w:rPr>
            <w:webHidden/>
          </w:rPr>
          <w:instrText xml:space="preserve"> PAGEREF _Toc518289761 \h </w:instrText>
        </w:r>
        <w:r w:rsidR="00CC00F1">
          <w:rPr>
            <w:webHidden/>
          </w:rPr>
        </w:r>
        <w:r w:rsidR="00CC00F1">
          <w:rPr>
            <w:webHidden/>
          </w:rPr>
          <w:fldChar w:fldCharType="separate"/>
        </w:r>
        <w:r w:rsidR="00EB3093">
          <w:rPr>
            <w:webHidden/>
          </w:rPr>
          <w:t>38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2" w:history="1">
        <w:r w:rsidR="00EB3093" w:rsidRPr="00E54923">
          <w:rPr>
            <w:rStyle w:val="Hypertextovprepojenie"/>
          </w:rPr>
          <w:t>2.15</w:t>
        </w:r>
        <w:r w:rsidR="00EB3093">
          <w:rPr>
            <w:rFonts w:asciiTheme="minorHAnsi" w:eastAsiaTheme="minorEastAsia" w:hAnsiTheme="minorHAnsi" w:cstheme="minorBidi"/>
            <w:spacing w:val="0"/>
            <w:lang w:eastAsia="sk-SK"/>
          </w:rPr>
          <w:tab/>
        </w:r>
        <w:r w:rsidR="00EB3093" w:rsidRPr="00E54923">
          <w:rPr>
            <w:rStyle w:val="Hypertextovprepojenie"/>
            <w:rFonts w:cs="Arial"/>
          </w:rPr>
          <w:t>114-00 Úprava križovatky I/16-III/2630 v km 4,5</w:t>
        </w:r>
        <w:r w:rsidR="00EB3093">
          <w:rPr>
            <w:webHidden/>
          </w:rPr>
          <w:tab/>
        </w:r>
        <w:r w:rsidR="00CC00F1">
          <w:rPr>
            <w:webHidden/>
          </w:rPr>
          <w:fldChar w:fldCharType="begin"/>
        </w:r>
        <w:r w:rsidR="00EB3093">
          <w:rPr>
            <w:webHidden/>
          </w:rPr>
          <w:instrText xml:space="preserve"> PAGEREF _Toc518289762 \h </w:instrText>
        </w:r>
        <w:r w:rsidR="00CC00F1">
          <w:rPr>
            <w:webHidden/>
          </w:rPr>
        </w:r>
        <w:r w:rsidR="00CC00F1">
          <w:rPr>
            <w:webHidden/>
          </w:rPr>
          <w:fldChar w:fldCharType="separate"/>
        </w:r>
        <w:r w:rsidR="00EB3093">
          <w:rPr>
            <w:webHidden/>
          </w:rPr>
          <w:t>38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3" w:history="1">
        <w:r w:rsidR="00EB3093" w:rsidRPr="00E54923">
          <w:rPr>
            <w:rStyle w:val="Hypertextovprepojenie"/>
          </w:rPr>
          <w:t>2.16</w:t>
        </w:r>
        <w:r w:rsidR="00EB3093">
          <w:rPr>
            <w:rFonts w:asciiTheme="minorHAnsi" w:eastAsiaTheme="minorEastAsia" w:hAnsiTheme="minorHAnsi" w:cstheme="minorBidi"/>
            <w:spacing w:val="0"/>
            <w:lang w:eastAsia="sk-SK"/>
          </w:rPr>
          <w:tab/>
        </w:r>
        <w:r w:rsidR="00EB3093" w:rsidRPr="00E54923">
          <w:rPr>
            <w:rStyle w:val="Hypertextovprepojenie"/>
            <w:rFonts w:cs="Arial"/>
          </w:rPr>
          <w:t>116-00 Preložka MK v km 0,682 pri cintoríne v Kriváni</w:t>
        </w:r>
        <w:r w:rsidR="00EB3093">
          <w:rPr>
            <w:webHidden/>
          </w:rPr>
          <w:tab/>
        </w:r>
        <w:r w:rsidR="00CC00F1">
          <w:rPr>
            <w:webHidden/>
          </w:rPr>
          <w:fldChar w:fldCharType="begin"/>
        </w:r>
        <w:r w:rsidR="00EB3093">
          <w:rPr>
            <w:webHidden/>
          </w:rPr>
          <w:instrText xml:space="preserve"> PAGEREF _Toc518289763 \h </w:instrText>
        </w:r>
        <w:r w:rsidR="00CC00F1">
          <w:rPr>
            <w:webHidden/>
          </w:rPr>
        </w:r>
        <w:r w:rsidR="00CC00F1">
          <w:rPr>
            <w:webHidden/>
          </w:rPr>
          <w:fldChar w:fldCharType="separate"/>
        </w:r>
        <w:r w:rsidR="00EB3093">
          <w:rPr>
            <w:webHidden/>
          </w:rPr>
          <w:t>38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4" w:history="1">
        <w:r w:rsidR="00EB3093" w:rsidRPr="00E54923">
          <w:rPr>
            <w:rStyle w:val="Hypertextovprepojenie"/>
          </w:rPr>
          <w:t>2.17</w:t>
        </w:r>
        <w:r w:rsidR="00EB3093">
          <w:rPr>
            <w:rFonts w:asciiTheme="minorHAnsi" w:eastAsiaTheme="minorEastAsia" w:hAnsiTheme="minorHAnsi" w:cstheme="minorBidi"/>
            <w:spacing w:val="0"/>
            <w:lang w:eastAsia="sk-SK"/>
          </w:rPr>
          <w:tab/>
        </w:r>
        <w:r w:rsidR="00EB3093" w:rsidRPr="00E54923">
          <w:rPr>
            <w:rStyle w:val="Hypertextovprepojenie"/>
            <w:rFonts w:cs="Arial"/>
          </w:rPr>
          <w:t>117-00 Preložka MK Dolné lazy v km 1,822 v Podkriváni</w:t>
        </w:r>
        <w:r w:rsidR="00EB3093">
          <w:rPr>
            <w:webHidden/>
          </w:rPr>
          <w:tab/>
        </w:r>
        <w:r w:rsidR="00CC00F1">
          <w:rPr>
            <w:webHidden/>
          </w:rPr>
          <w:fldChar w:fldCharType="begin"/>
        </w:r>
        <w:r w:rsidR="00EB3093">
          <w:rPr>
            <w:webHidden/>
          </w:rPr>
          <w:instrText xml:space="preserve"> PAGEREF _Toc518289764 \h </w:instrText>
        </w:r>
        <w:r w:rsidR="00CC00F1">
          <w:rPr>
            <w:webHidden/>
          </w:rPr>
        </w:r>
        <w:r w:rsidR="00CC00F1">
          <w:rPr>
            <w:webHidden/>
          </w:rPr>
          <w:fldChar w:fldCharType="separate"/>
        </w:r>
        <w:r w:rsidR="00EB3093">
          <w:rPr>
            <w:webHidden/>
          </w:rPr>
          <w:t>39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5" w:history="1">
        <w:r w:rsidR="00EB3093" w:rsidRPr="00E54923">
          <w:rPr>
            <w:rStyle w:val="Hypertextovprepojenie"/>
          </w:rPr>
          <w:t>2.18</w:t>
        </w:r>
        <w:r w:rsidR="00EB3093">
          <w:rPr>
            <w:rFonts w:asciiTheme="minorHAnsi" w:eastAsiaTheme="minorEastAsia" w:hAnsiTheme="minorHAnsi" w:cstheme="minorBidi"/>
            <w:spacing w:val="0"/>
            <w:lang w:eastAsia="sk-SK"/>
          </w:rPr>
          <w:tab/>
        </w:r>
        <w:r w:rsidR="00EB3093" w:rsidRPr="00E54923">
          <w:rPr>
            <w:rStyle w:val="Hypertextovprepojenie"/>
            <w:rFonts w:cs="Arial"/>
          </w:rPr>
          <w:t>118-00  Úprava MK Mýtna v km 8,153 P</w:t>
        </w:r>
        <w:r w:rsidR="00EB3093">
          <w:rPr>
            <w:webHidden/>
          </w:rPr>
          <w:tab/>
        </w:r>
        <w:r w:rsidR="00CC00F1">
          <w:rPr>
            <w:webHidden/>
          </w:rPr>
          <w:fldChar w:fldCharType="begin"/>
        </w:r>
        <w:r w:rsidR="00EB3093">
          <w:rPr>
            <w:webHidden/>
          </w:rPr>
          <w:instrText xml:space="preserve"> PAGEREF _Toc518289765 \h </w:instrText>
        </w:r>
        <w:r w:rsidR="00CC00F1">
          <w:rPr>
            <w:webHidden/>
          </w:rPr>
        </w:r>
        <w:r w:rsidR="00CC00F1">
          <w:rPr>
            <w:webHidden/>
          </w:rPr>
          <w:fldChar w:fldCharType="separate"/>
        </w:r>
        <w:r w:rsidR="00EB3093">
          <w:rPr>
            <w:webHidden/>
          </w:rPr>
          <w:t>39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6" w:history="1">
        <w:r w:rsidR="00EB3093" w:rsidRPr="00E54923">
          <w:rPr>
            <w:rStyle w:val="Hypertextovprepojenie"/>
          </w:rPr>
          <w:t>2.19</w:t>
        </w:r>
        <w:r w:rsidR="00EB3093">
          <w:rPr>
            <w:rFonts w:asciiTheme="minorHAnsi" w:eastAsiaTheme="minorEastAsia" w:hAnsiTheme="minorHAnsi" w:cstheme="minorBidi"/>
            <w:spacing w:val="0"/>
            <w:lang w:eastAsia="sk-SK"/>
          </w:rPr>
          <w:tab/>
        </w:r>
        <w:r w:rsidR="00EB3093" w:rsidRPr="00E54923">
          <w:rPr>
            <w:rStyle w:val="Hypertextovprepojenie"/>
            <w:rFonts w:cs="Arial"/>
          </w:rPr>
          <w:t>121-00 Poľná cesta v km 1,091</w:t>
        </w:r>
        <w:r w:rsidR="00EB3093">
          <w:rPr>
            <w:webHidden/>
          </w:rPr>
          <w:tab/>
        </w:r>
        <w:r w:rsidR="00CC00F1">
          <w:rPr>
            <w:webHidden/>
          </w:rPr>
          <w:fldChar w:fldCharType="begin"/>
        </w:r>
        <w:r w:rsidR="00EB3093">
          <w:rPr>
            <w:webHidden/>
          </w:rPr>
          <w:instrText xml:space="preserve"> PAGEREF _Toc518289766 \h </w:instrText>
        </w:r>
        <w:r w:rsidR="00CC00F1">
          <w:rPr>
            <w:webHidden/>
          </w:rPr>
        </w:r>
        <w:r w:rsidR="00CC00F1">
          <w:rPr>
            <w:webHidden/>
          </w:rPr>
          <w:fldChar w:fldCharType="separate"/>
        </w:r>
        <w:r w:rsidR="00EB3093">
          <w:rPr>
            <w:webHidden/>
          </w:rPr>
          <w:t>39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7" w:history="1">
        <w:r w:rsidR="00EB3093" w:rsidRPr="00E54923">
          <w:rPr>
            <w:rStyle w:val="Hypertextovprepojenie"/>
          </w:rPr>
          <w:t>2.20</w:t>
        </w:r>
        <w:r w:rsidR="00EB3093">
          <w:rPr>
            <w:rFonts w:asciiTheme="minorHAnsi" w:eastAsiaTheme="minorEastAsia" w:hAnsiTheme="minorHAnsi" w:cstheme="minorBidi"/>
            <w:spacing w:val="0"/>
            <w:lang w:eastAsia="sk-SK"/>
          </w:rPr>
          <w:tab/>
        </w:r>
        <w:r w:rsidR="00EB3093" w:rsidRPr="00E54923">
          <w:rPr>
            <w:rStyle w:val="Hypertextovprepojenie"/>
            <w:rFonts w:cs="Arial"/>
          </w:rPr>
          <w:t>122-00 PoľnÉ cesty v km 1,545</w:t>
        </w:r>
        <w:r w:rsidR="00EB3093">
          <w:rPr>
            <w:webHidden/>
          </w:rPr>
          <w:tab/>
        </w:r>
        <w:r w:rsidR="00CC00F1">
          <w:rPr>
            <w:webHidden/>
          </w:rPr>
          <w:fldChar w:fldCharType="begin"/>
        </w:r>
        <w:r w:rsidR="00EB3093">
          <w:rPr>
            <w:webHidden/>
          </w:rPr>
          <w:instrText xml:space="preserve"> PAGEREF _Toc518289767 \h </w:instrText>
        </w:r>
        <w:r w:rsidR="00CC00F1">
          <w:rPr>
            <w:webHidden/>
          </w:rPr>
        </w:r>
        <w:r w:rsidR="00CC00F1">
          <w:rPr>
            <w:webHidden/>
          </w:rPr>
          <w:fldChar w:fldCharType="separate"/>
        </w:r>
        <w:r w:rsidR="00EB3093">
          <w:rPr>
            <w:webHidden/>
          </w:rPr>
          <w:t>39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8" w:history="1">
        <w:r w:rsidR="00EB3093" w:rsidRPr="00E54923">
          <w:rPr>
            <w:rStyle w:val="Hypertextovprepojenie"/>
          </w:rPr>
          <w:t>2.21</w:t>
        </w:r>
        <w:r w:rsidR="00EB3093">
          <w:rPr>
            <w:rFonts w:asciiTheme="minorHAnsi" w:eastAsiaTheme="minorEastAsia" w:hAnsiTheme="minorHAnsi" w:cstheme="minorBidi"/>
            <w:spacing w:val="0"/>
            <w:lang w:eastAsia="sk-SK"/>
          </w:rPr>
          <w:tab/>
        </w:r>
        <w:r w:rsidR="00EB3093" w:rsidRPr="00E54923">
          <w:rPr>
            <w:rStyle w:val="Hypertextovprepojenie"/>
            <w:rFonts w:cs="Arial"/>
          </w:rPr>
          <w:t>125-00 Poľná cesta v km 7.4</w:t>
        </w:r>
        <w:r w:rsidR="00EB3093">
          <w:rPr>
            <w:webHidden/>
          </w:rPr>
          <w:tab/>
        </w:r>
        <w:r w:rsidR="00CC00F1">
          <w:rPr>
            <w:webHidden/>
          </w:rPr>
          <w:fldChar w:fldCharType="begin"/>
        </w:r>
        <w:r w:rsidR="00EB3093">
          <w:rPr>
            <w:webHidden/>
          </w:rPr>
          <w:instrText xml:space="preserve"> PAGEREF _Toc518289768 \h </w:instrText>
        </w:r>
        <w:r w:rsidR="00CC00F1">
          <w:rPr>
            <w:webHidden/>
          </w:rPr>
        </w:r>
        <w:r w:rsidR="00CC00F1">
          <w:rPr>
            <w:webHidden/>
          </w:rPr>
          <w:fldChar w:fldCharType="separate"/>
        </w:r>
        <w:r w:rsidR="00EB3093">
          <w:rPr>
            <w:webHidden/>
          </w:rPr>
          <w:t>40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69" w:history="1">
        <w:r w:rsidR="00EB3093" w:rsidRPr="00E54923">
          <w:rPr>
            <w:rStyle w:val="Hypertextovprepojenie"/>
          </w:rPr>
          <w:t>2.22</w:t>
        </w:r>
        <w:r w:rsidR="00EB3093">
          <w:rPr>
            <w:rFonts w:asciiTheme="minorHAnsi" w:eastAsiaTheme="minorEastAsia" w:hAnsiTheme="minorHAnsi" w:cstheme="minorBidi"/>
            <w:spacing w:val="0"/>
            <w:lang w:eastAsia="sk-SK"/>
          </w:rPr>
          <w:tab/>
        </w:r>
        <w:r w:rsidR="00EB3093" w:rsidRPr="00E54923">
          <w:rPr>
            <w:rStyle w:val="Hypertextovprepojenie"/>
            <w:rFonts w:cs="Arial"/>
          </w:rPr>
          <w:t>126-00 Účelová cesta v km 8.2 k areálu SVP Mýtna</w:t>
        </w:r>
        <w:r w:rsidR="00EB3093">
          <w:rPr>
            <w:webHidden/>
          </w:rPr>
          <w:tab/>
        </w:r>
        <w:r w:rsidR="00CC00F1">
          <w:rPr>
            <w:webHidden/>
          </w:rPr>
          <w:fldChar w:fldCharType="begin"/>
        </w:r>
        <w:r w:rsidR="00EB3093">
          <w:rPr>
            <w:webHidden/>
          </w:rPr>
          <w:instrText xml:space="preserve"> PAGEREF _Toc518289769 \h </w:instrText>
        </w:r>
        <w:r w:rsidR="00CC00F1">
          <w:rPr>
            <w:webHidden/>
          </w:rPr>
        </w:r>
        <w:r w:rsidR="00CC00F1">
          <w:rPr>
            <w:webHidden/>
          </w:rPr>
          <w:fldChar w:fldCharType="separate"/>
        </w:r>
        <w:r w:rsidR="00EB3093">
          <w:rPr>
            <w:webHidden/>
          </w:rPr>
          <w:t>40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0" w:history="1">
        <w:r w:rsidR="00EB3093" w:rsidRPr="00E54923">
          <w:rPr>
            <w:rStyle w:val="Hypertextovprepojenie"/>
          </w:rPr>
          <w:t>2.23</w:t>
        </w:r>
        <w:r w:rsidR="00EB3093">
          <w:rPr>
            <w:rFonts w:asciiTheme="minorHAnsi" w:eastAsiaTheme="minorEastAsia" w:hAnsiTheme="minorHAnsi" w:cstheme="minorBidi"/>
            <w:spacing w:val="0"/>
            <w:lang w:eastAsia="sk-SK"/>
          </w:rPr>
          <w:tab/>
        </w:r>
        <w:r w:rsidR="00EB3093" w:rsidRPr="00E54923">
          <w:rPr>
            <w:rStyle w:val="Hypertextovprepojenie"/>
            <w:rFonts w:cs="Arial"/>
          </w:rPr>
          <w:t>132-00 Poľná cesta v km 2.4</w:t>
        </w:r>
        <w:r w:rsidR="00EB3093">
          <w:rPr>
            <w:webHidden/>
          </w:rPr>
          <w:tab/>
        </w:r>
        <w:r w:rsidR="00CC00F1">
          <w:rPr>
            <w:webHidden/>
          </w:rPr>
          <w:fldChar w:fldCharType="begin"/>
        </w:r>
        <w:r w:rsidR="00EB3093">
          <w:rPr>
            <w:webHidden/>
          </w:rPr>
          <w:instrText xml:space="preserve"> PAGEREF _Toc518289770 \h </w:instrText>
        </w:r>
        <w:r w:rsidR="00CC00F1">
          <w:rPr>
            <w:webHidden/>
          </w:rPr>
        </w:r>
        <w:r w:rsidR="00CC00F1">
          <w:rPr>
            <w:webHidden/>
          </w:rPr>
          <w:fldChar w:fldCharType="separate"/>
        </w:r>
        <w:r w:rsidR="00EB3093">
          <w:rPr>
            <w:webHidden/>
          </w:rPr>
          <w:t>40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1" w:history="1">
        <w:r w:rsidR="00EB3093" w:rsidRPr="00E54923">
          <w:rPr>
            <w:rStyle w:val="Hypertextovprepojenie"/>
          </w:rPr>
          <w:t>2.24</w:t>
        </w:r>
        <w:r w:rsidR="00EB3093">
          <w:rPr>
            <w:rFonts w:asciiTheme="minorHAnsi" w:eastAsiaTheme="minorEastAsia" w:hAnsiTheme="minorHAnsi" w:cstheme="minorBidi"/>
            <w:spacing w:val="0"/>
            <w:lang w:eastAsia="sk-SK"/>
          </w:rPr>
          <w:tab/>
        </w:r>
        <w:r w:rsidR="00EB3093" w:rsidRPr="00E54923">
          <w:rPr>
            <w:rStyle w:val="Hypertextovprepojenie"/>
            <w:rFonts w:cs="Arial"/>
          </w:rPr>
          <w:t>133-00 Úpravy lesných ciest v km 3.750-6.900</w:t>
        </w:r>
        <w:r w:rsidR="00EB3093">
          <w:rPr>
            <w:webHidden/>
          </w:rPr>
          <w:tab/>
        </w:r>
        <w:r w:rsidR="00CC00F1">
          <w:rPr>
            <w:webHidden/>
          </w:rPr>
          <w:fldChar w:fldCharType="begin"/>
        </w:r>
        <w:r w:rsidR="00EB3093">
          <w:rPr>
            <w:webHidden/>
          </w:rPr>
          <w:instrText xml:space="preserve"> PAGEREF _Toc518289771 \h </w:instrText>
        </w:r>
        <w:r w:rsidR="00CC00F1">
          <w:rPr>
            <w:webHidden/>
          </w:rPr>
        </w:r>
        <w:r w:rsidR="00CC00F1">
          <w:rPr>
            <w:webHidden/>
          </w:rPr>
          <w:fldChar w:fldCharType="separate"/>
        </w:r>
        <w:r w:rsidR="00EB3093">
          <w:rPr>
            <w:webHidden/>
          </w:rPr>
          <w:t>40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2" w:history="1">
        <w:r w:rsidR="00EB3093" w:rsidRPr="00E54923">
          <w:rPr>
            <w:rStyle w:val="Hypertextovprepojenie"/>
          </w:rPr>
          <w:t>2.25</w:t>
        </w:r>
        <w:r w:rsidR="00EB3093">
          <w:rPr>
            <w:rFonts w:asciiTheme="minorHAnsi" w:eastAsiaTheme="minorEastAsia" w:hAnsiTheme="minorHAnsi" w:cstheme="minorBidi"/>
            <w:spacing w:val="0"/>
            <w:lang w:eastAsia="sk-SK"/>
          </w:rPr>
          <w:tab/>
        </w:r>
        <w:r w:rsidR="00EB3093" w:rsidRPr="00E54923">
          <w:rPr>
            <w:rStyle w:val="Hypertextovprepojenie"/>
            <w:rFonts w:cs="Arial"/>
          </w:rPr>
          <w:t>140-00 Portály pre dopravné značenie</w:t>
        </w:r>
        <w:r w:rsidR="00EB3093">
          <w:rPr>
            <w:webHidden/>
          </w:rPr>
          <w:tab/>
        </w:r>
        <w:r w:rsidR="00CC00F1">
          <w:rPr>
            <w:webHidden/>
          </w:rPr>
          <w:fldChar w:fldCharType="begin"/>
        </w:r>
        <w:r w:rsidR="00EB3093">
          <w:rPr>
            <w:webHidden/>
          </w:rPr>
          <w:instrText xml:space="preserve"> PAGEREF _Toc518289772 \h </w:instrText>
        </w:r>
        <w:r w:rsidR="00CC00F1">
          <w:rPr>
            <w:webHidden/>
          </w:rPr>
        </w:r>
        <w:r w:rsidR="00CC00F1">
          <w:rPr>
            <w:webHidden/>
          </w:rPr>
          <w:fldChar w:fldCharType="separate"/>
        </w:r>
        <w:r w:rsidR="00EB3093">
          <w:rPr>
            <w:webHidden/>
          </w:rPr>
          <w:t>40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3" w:history="1">
        <w:r w:rsidR="00EB3093" w:rsidRPr="00E54923">
          <w:rPr>
            <w:rStyle w:val="Hypertextovprepojenie"/>
          </w:rPr>
          <w:t>2.26</w:t>
        </w:r>
        <w:r w:rsidR="00EB3093">
          <w:rPr>
            <w:rFonts w:asciiTheme="minorHAnsi" w:eastAsiaTheme="minorEastAsia" w:hAnsiTheme="minorHAnsi" w:cstheme="minorBidi"/>
            <w:spacing w:val="0"/>
            <w:lang w:eastAsia="sk-SK"/>
          </w:rPr>
          <w:tab/>
        </w:r>
        <w:r w:rsidR="00EB3093" w:rsidRPr="00E54923">
          <w:rPr>
            <w:rStyle w:val="Hypertextovprepojenie"/>
            <w:rFonts w:cs="Arial"/>
          </w:rPr>
          <w:t>145-00 Dočasné dopravné značenie</w:t>
        </w:r>
        <w:r w:rsidR="00EB3093">
          <w:rPr>
            <w:webHidden/>
          </w:rPr>
          <w:tab/>
        </w:r>
        <w:r w:rsidR="00CC00F1">
          <w:rPr>
            <w:webHidden/>
          </w:rPr>
          <w:fldChar w:fldCharType="begin"/>
        </w:r>
        <w:r w:rsidR="00EB3093">
          <w:rPr>
            <w:webHidden/>
          </w:rPr>
          <w:instrText xml:space="preserve"> PAGEREF _Toc518289773 \h </w:instrText>
        </w:r>
        <w:r w:rsidR="00CC00F1">
          <w:rPr>
            <w:webHidden/>
          </w:rPr>
        </w:r>
        <w:r w:rsidR="00CC00F1">
          <w:rPr>
            <w:webHidden/>
          </w:rPr>
          <w:fldChar w:fldCharType="separate"/>
        </w:r>
        <w:r w:rsidR="00EB3093">
          <w:rPr>
            <w:webHidden/>
          </w:rPr>
          <w:t>41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4" w:history="1">
        <w:r w:rsidR="00EB3093" w:rsidRPr="00E54923">
          <w:rPr>
            <w:rStyle w:val="Hypertextovprepojenie"/>
          </w:rPr>
          <w:t>2.27</w:t>
        </w:r>
        <w:r w:rsidR="00EB3093">
          <w:rPr>
            <w:rFonts w:asciiTheme="minorHAnsi" w:eastAsiaTheme="minorEastAsia" w:hAnsiTheme="minorHAnsi" w:cstheme="minorBidi"/>
            <w:spacing w:val="0"/>
            <w:lang w:eastAsia="sk-SK"/>
          </w:rPr>
          <w:tab/>
        </w:r>
        <w:r w:rsidR="00EB3093" w:rsidRPr="00E54923">
          <w:rPr>
            <w:rStyle w:val="Hypertextovprepojenie"/>
            <w:rFonts w:cs="Arial"/>
          </w:rPr>
          <w:t>201-00 Most na R2 nad bezmenným potokom v km 0.087</w:t>
        </w:r>
        <w:r w:rsidR="00EB3093">
          <w:rPr>
            <w:webHidden/>
          </w:rPr>
          <w:tab/>
        </w:r>
        <w:r w:rsidR="00CC00F1">
          <w:rPr>
            <w:webHidden/>
          </w:rPr>
          <w:fldChar w:fldCharType="begin"/>
        </w:r>
        <w:r w:rsidR="00EB3093">
          <w:rPr>
            <w:webHidden/>
          </w:rPr>
          <w:instrText xml:space="preserve"> PAGEREF _Toc518289774 \h </w:instrText>
        </w:r>
        <w:r w:rsidR="00CC00F1">
          <w:rPr>
            <w:webHidden/>
          </w:rPr>
        </w:r>
        <w:r w:rsidR="00CC00F1">
          <w:rPr>
            <w:webHidden/>
          </w:rPr>
          <w:fldChar w:fldCharType="separate"/>
        </w:r>
        <w:r w:rsidR="00EB3093">
          <w:rPr>
            <w:webHidden/>
          </w:rPr>
          <w:t>41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5" w:history="1">
        <w:r w:rsidR="00EB3093" w:rsidRPr="00E54923">
          <w:rPr>
            <w:rStyle w:val="Hypertextovprepojenie"/>
          </w:rPr>
          <w:t>2.28</w:t>
        </w:r>
        <w:r w:rsidR="00EB3093">
          <w:rPr>
            <w:rFonts w:asciiTheme="minorHAnsi" w:eastAsiaTheme="minorEastAsia" w:hAnsiTheme="minorHAnsi" w:cstheme="minorBidi"/>
            <w:spacing w:val="0"/>
            <w:lang w:eastAsia="sk-SK"/>
          </w:rPr>
          <w:tab/>
        </w:r>
        <w:r w:rsidR="00EB3093" w:rsidRPr="00E54923">
          <w:rPr>
            <w:rStyle w:val="Hypertextovprepojenie"/>
            <w:rFonts w:cs="Arial"/>
          </w:rPr>
          <w:t>202-00 Most na PC pri cintoríne nad R2 v km 0.690</w:t>
        </w:r>
        <w:r w:rsidR="00EB3093">
          <w:rPr>
            <w:webHidden/>
          </w:rPr>
          <w:tab/>
        </w:r>
        <w:r w:rsidR="00CC00F1">
          <w:rPr>
            <w:webHidden/>
          </w:rPr>
          <w:fldChar w:fldCharType="begin"/>
        </w:r>
        <w:r w:rsidR="00EB3093">
          <w:rPr>
            <w:webHidden/>
          </w:rPr>
          <w:instrText xml:space="preserve"> PAGEREF _Toc518289775 \h </w:instrText>
        </w:r>
        <w:r w:rsidR="00CC00F1">
          <w:rPr>
            <w:webHidden/>
          </w:rPr>
        </w:r>
        <w:r w:rsidR="00CC00F1">
          <w:rPr>
            <w:webHidden/>
          </w:rPr>
          <w:fldChar w:fldCharType="separate"/>
        </w:r>
        <w:r w:rsidR="00EB3093">
          <w:rPr>
            <w:webHidden/>
          </w:rPr>
          <w:t>41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6" w:history="1">
        <w:r w:rsidR="00EB3093" w:rsidRPr="00E54923">
          <w:rPr>
            <w:rStyle w:val="Hypertextovprepojenie"/>
          </w:rPr>
          <w:t>2.29</w:t>
        </w:r>
        <w:r w:rsidR="00EB3093">
          <w:rPr>
            <w:rFonts w:asciiTheme="minorHAnsi" w:eastAsiaTheme="minorEastAsia" w:hAnsiTheme="minorHAnsi" w:cstheme="minorBidi"/>
            <w:spacing w:val="0"/>
            <w:lang w:eastAsia="sk-SK"/>
          </w:rPr>
          <w:tab/>
        </w:r>
        <w:r w:rsidR="00EB3093" w:rsidRPr="00E54923">
          <w:rPr>
            <w:rStyle w:val="Hypertextovprepojenie"/>
            <w:rFonts w:cs="Arial"/>
          </w:rPr>
          <w:t>203-00 Most na R2 nad bezmenným potokom v km 1.000</w:t>
        </w:r>
        <w:r w:rsidR="00EB3093">
          <w:rPr>
            <w:webHidden/>
          </w:rPr>
          <w:tab/>
        </w:r>
        <w:r w:rsidR="00CC00F1">
          <w:rPr>
            <w:webHidden/>
          </w:rPr>
          <w:fldChar w:fldCharType="begin"/>
        </w:r>
        <w:r w:rsidR="00EB3093">
          <w:rPr>
            <w:webHidden/>
          </w:rPr>
          <w:instrText xml:space="preserve"> PAGEREF _Toc518289776 \h </w:instrText>
        </w:r>
        <w:r w:rsidR="00CC00F1">
          <w:rPr>
            <w:webHidden/>
          </w:rPr>
        </w:r>
        <w:r w:rsidR="00CC00F1">
          <w:rPr>
            <w:webHidden/>
          </w:rPr>
          <w:fldChar w:fldCharType="separate"/>
        </w:r>
        <w:r w:rsidR="00EB3093">
          <w:rPr>
            <w:webHidden/>
          </w:rPr>
          <w:t>42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7" w:history="1">
        <w:r w:rsidR="00EB3093" w:rsidRPr="00E54923">
          <w:rPr>
            <w:rStyle w:val="Hypertextovprepojenie"/>
          </w:rPr>
          <w:t>2.30</w:t>
        </w:r>
        <w:r w:rsidR="00EB3093">
          <w:rPr>
            <w:rFonts w:asciiTheme="minorHAnsi" w:eastAsiaTheme="minorEastAsia" w:hAnsiTheme="minorHAnsi" w:cstheme="minorBidi"/>
            <w:spacing w:val="0"/>
            <w:lang w:eastAsia="sk-SK"/>
          </w:rPr>
          <w:tab/>
        </w:r>
        <w:r w:rsidR="00EB3093" w:rsidRPr="00E54923">
          <w:rPr>
            <w:rStyle w:val="Hypertextovprepojenie"/>
            <w:rFonts w:cs="Arial"/>
          </w:rPr>
          <w:t>204-00 Most na R2 nad PC a bezmenným potokom v km 1.100</w:t>
        </w:r>
        <w:r w:rsidR="00EB3093">
          <w:rPr>
            <w:webHidden/>
          </w:rPr>
          <w:tab/>
        </w:r>
        <w:r w:rsidR="00CC00F1">
          <w:rPr>
            <w:webHidden/>
          </w:rPr>
          <w:fldChar w:fldCharType="begin"/>
        </w:r>
        <w:r w:rsidR="00EB3093">
          <w:rPr>
            <w:webHidden/>
          </w:rPr>
          <w:instrText xml:space="preserve"> PAGEREF _Toc518289777 \h </w:instrText>
        </w:r>
        <w:r w:rsidR="00CC00F1">
          <w:rPr>
            <w:webHidden/>
          </w:rPr>
        </w:r>
        <w:r w:rsidR="00CC00F1">
          <w:rPr>
            <w:webHidden/>
          </w:rPr>
          <w:fldChar w:fldCharType="separate"/>
        </w:r>
        <w:r w:rsidR="00EB3093">
          <w:rPr>
            <w:webHidden/>
          </w:rPr>
          <w:t>42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8" w:history="1">
        <w:r w:rsidR="00EB3093" w:rsidRPr="00E54923">
          <w:rPr>
            <w:rStyle w:val="Hypertextovprepojenie"/>
          </w:rPr>
          <w:t>2.31</w:t>
        </w:r>
        <w:r w:rsidR="00EB3093">
          <w:rPr>
            <w:rFonts w:asciiTheme="minorHAnsi" w:eastAsiaTheme="minorEastAsia" w:hAnsiTheme="minorHAnsi" w:cstheme="minorBidi"/>
            <w:spacing w:val="0"/>
            <w:lang w:eastAsia="sk-SK"/>
          </w:rPr>
          <w:tab/>
        </w:r>
        <w:r w:rsidR="00EB3093" w:rsidRPr="00E54923">
          <w:rPr>
            <w:rStyle w:val="Hypertextovprepojenie"/>
            <w:rFonts w:cs="Arial"/>
          </w:rPr>
          <w:t>206-00 Most na PC nad R2 v km 1.820</w:t>
        </w:r>
        <w:r w:rsidR="00EB3093">
          <w:rPr>
            <w:webHidden/>
          </w:rPr>
          <w:tab/>
        </w:r>
        <w:r w:rsidR="00CC00F1">
          <w:rPr>
            <w:webHidden/>
          </w:rPr>
          <w:fldChar w:fldCharType="begin"/>
        </w:r>
        <w:r w:rsidR="00EB3093">
          <w:rPr>
            <w:webHidden/>
          </w:rPr>
          <w:instrText xml:space="preserve"> PAGEREF _Toc518289778 \h </w:instrText>
        </w:r>
        <w:r w:rsidR="00CC00F1">
          <w:rPr>
            <w:webHidden/>
          </w:rPr>
        </w:r>
        <w:r w:rsidR="00CC00F1">
          <w:rPr>
            <w:webHidden/>
          </w:rPr>
          <w:fldChar w:fldCharType="separate"/>
        </w:r>
        <w:r w:rsidR="00EB3093">
          <w:rPr>
            <w:webHidden/>
          </w:rPr>
          <w:t>42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79" w:history="1">
        <w:r w:rsidR="00EB3093" w:rsidRPr="00E54923">
          <w:rPr>
            <w:rStyle w:val="Hypertextovprepojenie"/>
          </w:rPr>
          <w:t>2.32</w:t>
        </w:r>
        <w:r w:rsidR="00EB3093">
          <w:rPr>
            <w:rFonts w:asciiTheme="minorHAnsi" w:eastAsiaTheme="minorEastAsia" w:hAnsiTheme="minorHAnsi" w:cstheme="minorBidi"/>
            <w:spacing w:val="0"/>
            <w:lang w:eastAsia="sk-SK"/>
          </w:rPr>
          <w:tab/>
        </w:r>
        <w:r w:rsidR="00EB3093" w:rsidRPr="00E54923">
          <w:rPr>
            <w:rStyle w:val="Hypertextovprepojenie"/>
            <w:rFonts w:cs="Arial"/>
          </w:rPr>
          <w:t>207-00 Most na R2 nad údolím v km 1.921</w:t>
        </w:r>
        <w:r w:rsidR="00EB3093">
          <w:rPr>
            <w:webHidden/>
          </w:rPr>
          <w:tab/>
        </w:r>
        <w:r w:rsidR="00CC00F1">
          <w:rPr>
            <w:webHidden/>
          </w:rPr>
          <w:fldChar w:fldCharType="begin"/>
        </w:r>
        <w:r w:rsidR="00EB3093">
          <w:rPr>
            <w:webHidden/>
          </w:rPr>
          <w:instrText xml:space="preserve"> PAGEREF _Toc518289779 \h </w:instrText>
        </w:r>
        <w:r w:rsidR="00CC00F1">
          <w:rPr>
            <w:webHidden/>
          </w:rPr>
        </w:r>
        <w:r w:rsidR="00CC00F1">
          <w:rPr>
            <w:webHidden/>
          </w:rPr>
          <w:fldChar w:fldCharType="separate"/>
        </w:r>
        <w:r w:rsidR="00EB3093">
          <w:rPr>
            <w:webHidden/>
          </w:rPr>
          <w:t>43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0" w:history="1">
        <w:r w:rsidR="00EB3093" w:rsidRPr="00E54923">
          <w:rPr>
            <w:rStyle w:val="Hypertextovprepojenie"/>
          </w:rPr>
          <w:t>2.33</w:t>
        </w:r>
        <w:r w:rsidR="00EB3093">
          <w:rPr>
            <w:rFonts w:asciiTheme="minorHAnsi" w:eastAsiaTheme="minorEastAsia" w:hAnsiTheme="minorHAnsi" w:cstheme="minorBidi"/>
            <w:spacing w:val="0"/>
            <w:lang w:eastAsia="sk-SK"/>
          </w:rPr>
          <w:tab/>
        </w:r>
        <w:r w:rsidR="00EB3093" w:rsidRPr="00E54923">
          <w:rPr>
            <w:rStyle w:val="Hypertextovprepojenie"/>
            <w:rFonts w:cs="Arial"/>
          </w:rPr>
          <w:t>208-00 Most na R2 nad PC v km 2.150</w:t>
        </w:r>
        <w:r w:rsidR="00EB3093">
          <w:rPr>
            <w:webHidden/>
          </w:rPr>
          <w:tab/>
        </w:r>
        <w:r w:rsidR="00CC00F1">
          <w:rPr>
            <w:webHidden/>
          </w:rPr>
          <w:fldChar w:fldCharType="begin"/>
        </w:r>
        <w:r w:rsidR="00EB3093">
          <w:rPr>
            <w:webHidden/>
          </w:rPr>
          <w:instrText xml:space="preserve"> PAGEREF _Toc518289780 \h </w:instrText>
        </w:r>
        <w:r w:rsidR="00CC00F1">
          <w:rPr>
            <w:webHidden/>
          </w:rPr>
        </w:r>
        <w:r w:rsidR="00CC00F1">
          <w:rPr>
            <w:webHidden/>
          </w:rPr>
          <w:fldChar w:fldCharType="separate"/>
        </w:r>
        <w:r w:rsidR="00EB3093">
          <w:rPr>
            <w:webHidden/>
          </w:rPr>
          <w:t>43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1" w:history="1">
        <w:r w:rsidR="00EB3093" w:rsidRPr="00E54923">
          <w:rPr>
            <w:rStyle w:val="Hypertextovprepojenie"/>
          </w:rPr>
          <w:t>2.34</w:t>
        </w:r>
        <w:r w:rsidR="00EB3093">
          <w:rPr>
            <w:rFonts w:asciiTheme="minorHAnsi" w:eastAsiaTheme="minorEastAsia" w:hAnsiTheme="minorHAnsi" w:cstheme="minorBidi"/>
            <w:spacing w:val="0"/>
            <w:lang w:eastAsia="sk-SK"/>
          </w:rPr>
          <w:tab/>
        </w:r>
        <w:r w:rsidR="00EB3093" w:rsidRPr="00E54923">
          <w:rPr>
            <w:rStyle w:val="Hypertextovprepojenie"/>
            <w:rFonts w:cs="Arial"/>
          </w:rPr>
          <w:t>209-01 Estakáda v km 2.700-5.310</w:t>
        </w:r>
        <w:r w:rsidR="00EB3093">
          <w:rPr>
            <w:webHidden/>
          </w:rPr>
          <w:tab/>
        </w:r>
        <w:r w:rsidR="00CC00F1">
          <w:rPr>
            <w:webHidden/>
          </w:rPr>
          <w:fldChar w:fldCharType="begin"/>
        </w:r>
        <w:r w:rsidR="00EB3093">
          <w:rPr>
            <w:webHidden/>
          </w:rPr>
          <w:instrText xml:space="preserve"> PAGEREF _Toc518289781 \h </w:instrText>
        </w:r>
        <w:r w:rsidR="00CC00F1">
          <w:rPr>
            <w:webHidden/>
          </w:rPr>
        </w:r>
        <w:r w:rsidR="00CC00F1">
          <w:rPr>
            <w:webHidden/>
          </w:rPr>
          <w:fldChar w:fldCharType="separate"/>
        </w:r>
        <w:r w:rsidR="00EB3093">
          <w:rPr>
            <w:webHidden/>
          </w:rPr>
          <w:t>44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2" w:history="1">
        <w:r w:rsidR="00EB3093" w:rsidRPr="00E54923">
          <w:rPr>
            <w:rStyle w:val="Hypertextovprepojenie"/>
          </w:rPr>
          <w:t>2.35</w:t>
        </w:r>
        <w:r w:rsidR="00EB3093">
          <w:rPr>
            <w:rFonts w:asciiTheme="minorHAnsi" w:eastAsiaTheme="minorEastAsia" w:hAnsiTheme="minorHAnsi" w:cstheme="minorBidi"/>
            <w:spacing w:val="0"/>
            <w:lang w:eastAsia="sk-SK"/>
          </w:rPr>
          <w:tab/>
        </w:r>
        <w:r w:rsidR="00EB3093" w:rsidRPr="00E54923">
          <w:rPr>
            <w:rStyle w:val="Hypertextovprepojenie"/>
            <w:rFonts w:cs="Arial"/>
          </w:rPr>
          <w:t>209-02 Estakáda v km 5.310-7.062</w:t>
        </w:r>
        <w:r w:rsidR="00EB3093">
          <w:rPr>
            <w:webHidden/>
          </w:rPr>
          <w:tab/>
        </w:r>
        <w:r w:rsidR="00CC00F1">
          <w:rPr>
            <w:webHidden/>
          </w:rPr>
          <w:fldChar w:fldCharType="begin"/>
        </w:r>
        <w:r w:rsidR="00EB3093">
          <w:rPr>
            <w:webHidden/>
          </w:rPr>
          <w:instrText xml:space="preserve"> PAGEREF _Toc518289782 \h </w:instrText>
        </w:r>
        <w:r w:rsidR="00CC00F1">
          <w:rPr>
            <w:webHidden/>
          </w:rPr>
        </w:r>
        <w:r w:rsidR="00CC00F1">
          <w:rPr>
            <w:webHidden/>
          </w:rPr>
          <w:fldChar w:fldCharType="separate"/>
        </w:r>
        <w:r w:rsidR="00EB3093">
          <w:rPr>
            <w:webHidden/>
          </w:rPr>
          <w:t>44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3" w:history="1">
        <w:r w:rsidR="00EB3093" w:rsidRPr="00E54923">
          <w:rPr>
            <w:rStyle w:val="Hypertextovprepojenie"/>
          </w:rPr>
          <w:t>2.36</w:t>
        </w:r>
        <w:r w:rsidR="00EB3093">
          <w:rPr>
            <w:rFonts w:asciiTheme="minorHAnsi" w:eastAsiaTheme="minorEastAsia" w:hAnsiTheme="minorHAnsi" w:cstheme="minorBidi"/>
            <w:spacing w:val="0"/>
            <w:lang w:eastAsia="sk-SK"/>
          </w:rPr>
          <w:tab/>
        </w:r>
        <w:r w:rsidR="00EB3093" w:rsidRPr="00E54923">
          <w:rPr>
            <w:rStyle w:val="Hypertextovprepojenie"/>
            <w:rFonts w:cs="Arial"/>
          </w:rPr>
          <w:t>210-00 Estakáda v km 7.155-8.798</w:t>
        </w:r>
        <w:r w:rsidR="00EB3093">
          <w:rPr>
            <w:webHidden/>
          </w:rPr>
          <w:tab/>
        </w:r>
        <w:r w:rsidR="00CC00F1">
          <w:rPr>
            <w:webHidden/>
          </w:rPr>
          <w:fldChar w:fldCharType="begin"/>
        </w:r>
        <w:r w:rsidR="00EB3093">
          <w:rPr>
            <w:webHidden/>
          </w:rPr>
          <w:instrText xml:space="preserve"> PAGEREF _Toc518289783 \h </w:instrText>
        </w:r>
        <w:r w:rsidR="00CC00F1">
          <w:rPr>
            <w:webHidden/>
          </w:rPr>
        </w:r>
        <w:r w:rsidR="00CC00F1">
          <w:rPr>
            <w:webHidden/>
          </w:rPr>
          <w:fldChar w:fldCharType="separate"/>
        </w:r>
        <w:r w:rsidR="00EB3093">
          <w:rPr>
            <w:webHidden/>
          </w:rPr>
          <w:t>45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4" w:history="1">
        <w:r w:rsidR="00EB3093" w:rsidRPr="00E54923">
          <w:rPr>
            <w:rStyle w:val="Hypertextovprepojenie"/>
          </w:rPr>
          <w:t>2.37</w:t>
        </w:r>
        <w:r w:rsidR="00EB3093">
          <w:rPr>
            <w:rFonts w:asciiTheme="minorHAnsi" w:eastAsiaTheme="minorEastAsia" w:hAnsiTheme="minorHAnsi" w:cstheme="minorBidi"/>
            <w:spacing w:val="0"/>
            <w:lang w:eastAsia="sk-SK"/>
          </w:rPr>
          <w:tab/>
        </w:r>
        <w:r w:rsidR="00EB3093" w:rsidRPr="00E54923">
          <w:rPr>
            <w:rStyle w:val="Hypertextovprepojenie"/>
            <w:rFonts w:cs="Arial"/>
          </w:rPr>
          <w:t>225-00 Most na R2 nad cestou II/526 v MÚK Kriváň</w:t>
        </w:r>
        <w:r w:rsidR="00EB3093">
          <w:rPr>
            <w:webHidden/>
          </w:rPr>
          <w:tab/>
        </w:r>
        <w:r w:rsidR="00CC00F1">
          <w:rPr>
            <w:webHidden/>
          </w:rPr>
          <w:fldChar w:fldCharType="begin"/>
        </w:r>
        <w:r w:rsidR="00EB3093">
          <w:rPr>
            <w:webHidden/>
          </w:rPr>
          <w:instrText xml:space="preserve"> PAGEREF _Toc518289784 \h </w:instrText>
        </w:r>
        <w:r w:rsidR="00CC00F1">
          <w:rPr>
            <w:webHidden/>
          </w:rPr>
        </w:r>
        <w:r w:rsidR="00CC00F1">
          <w:rPr>
            <w:webHidden/>
          </w:rPr>
          <w:fldChar w:fldCharType="separate"/>
        </w:r>
        <w:r w:rsidR="00EB3093">
          <w:rPr>
            <w:webHidden/>
          </w:rPr>
          <w:t>45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5" w:history="1">
        <w:r w:rsidR="00EB3093" w:rsidRPr="00E54923">
          <w:rPr>
            <w:rStyle w:val="Hypertextovprepojenie"/>
          </w:rPr>
          <w:t>2.38</w:t>
        </w:r>
        <w:r w:rsidR="00EB3093">
          <w:rPr>
            <w:rFonts w:asciiTheme="minorHAnsi" w:eastAsiaTheme="minorEastAsia" w:hAnsiTheme="minorHAnsi" w:cstheme="minorBidi"/>
            <w:spacing w:val="0"/>
            <w:lang w:eastAsia="sk-SK"/>
          </w:rPr>
          <w:tab/>
        </w:r>
        <w:r w:rsidR="00EB3093" w:rsidRPr="00E54923">
          <w:rPr>
            <w:rStyle w:val="Hypertextovprepojenie"/>
          </w:rPr>
          <w:t>230-00 Oporný múr na R2 v km 0,035 - 0,090 L</w:t>
        </w:r>
        <w:r w:rsidR="00EB3093">
          <w:rPr>
            <w:webHidden/>
          </w:rPr>
          <w:tab/>
        </w:r>
        <w:r w:rsidR="00CC00F1">
          <w:rPr>
            <w:webHidden/>
          </w:rPr>
          <w:fldChar w:fldCharType="begin"/>
        </w:r>
        <w:r w:rsidR="00EB3093">
          <w:rPr>
            <w:webHidden/>
          </w:rPr>
          <w:instrText xml:space="preserve"> PAGEREF _Toc518289785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6" w:history="1">
        <w:r w:rsidR="00EB3093" w:rsidRPr="00E54923">
          <w:rPr>
            <w:rStyle w:val="Hypertextovprepojenie"/>
          </w:rPr>
          <w:t>2.39</w:t>
        </w:r>
        <w:r w:rsidR="00EB3093">
          <w:rPr>
            <w:rFonts w:asciiTheme="minorHAnsi" w:eastAsiaTheme="minorEastAsia" w:hAnsiTheme="minorHAnsi" w:cstheme="minorBidi"/>
            <w:spacing w:val="0"/>
            <w:lang w:eastAsia="sk-SK"/>
          </w:rPr>
          <w:tab/>
        </w:r>
        <w:r w:rsidR="00EB3093" w:rsidRPr="00E54923">
          <w:rPr>
            <w:rStyle w:val="Hypertextovprepojenie"/>
          </w:rPr>
          <w:t>231-00 Zárubný múr na R2 v km 0,610 - 0,700 P</w:t>
        </w:r>
        <w:r w:rsidR="00EB3093">
          <w:rPr>
            <w:webHidden/>
          </w:rPr>
          <w:tab/>
        </w:r>
        <w:r w:rsidR="00CC00F1">
          <w:rPr>
            <w:webHidden/>
          </w:rPr>
          <w:fldChar w:fldCharType="begin"/>
        </w:r>
        <w:r w:rsidR="00EB3093">
          <w:rPr>
            <w:webHidden/>
          </w:rPr>
          <w:instrText xml:space="preserve"> PAGEREF _Toc518289786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7" w:history="1">
        <w:r w:rsidR="00EB3093" w:rsidRPr="00E54923">
          <w:rPr>
            <w:rStyle w:val="Hypertextovprepojenie"/>
          </w:rPr>
          <w:t>2.40</w:t>
        </w:r>
        <w:r w:rsidR="00EB3093">
          <w:rPr>
            <w:rFonts w:asciiTheme="minorHAnsi" w:eastAsiaTheme="minorEastAsia" w:hAnsiTheme="minorHAnsi" w:cstheme="minorBidi"/>
            <w:spacing w:val="0"/>
            <w:lang w:eastAsia="sk-SK"/>
          </w:rPr>
          <w:tab/>
        </w:r>
        <w:r w:rsidR="00EB3093" w:rsidRPr="00E54923">
          <w:rPr>
            <w:rStyle w:val="Hypertextovprepojenie"/>
          </w:rPr>
          <w:t>232-00 Zárubný múr na R2 v km 1,645 - 1,855 L</w:t>
        </w:r>
        <w:r w:rsidR="00EB3093">
          <w:rPr>
            <w:webHidden/>
          </w:rPr>
          <w:tab/>
        </w:r>
        <w:r w:rsidR="00CC00F1">
          <w:rPr>
            <w:webHidden/>
          </w:rPr>
          <w:fldChar w:fldCharType="begin"/>
        </w:r>
        <w:r w:rsidR="00EB3093">
          <w:rPr>
            <w:webHidden/>
          </w:rPr>
          <w:instrText xml:space="preserve"> PAGEREF _Toc518289787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8" w:history="1">
        <w:r w:rsidR="00EB3093" w:rsidRPr="00E54923">
          <w:rPr>
            <w:rStyle w:val="Hypertextovprepojenie"/>
          </w:rPr>
          <w:t>2.41</w:t>
        </w:r>
        <w:r w:rsidR="00EB3093">
          <w:rPr>
            <w:rFonts w:asciiTheme="minorHAnsi" w:eastAsiaTheme="minorEastAsia" w:hAnsiTheme="minorHAnsi" w:cstheme="minorBidi"/>
            <w:spacing w:val="0"/>
            <w:lang w:eastAsia="sk-SK"/>
          </w:rPr>
          <w:tab/>
        </w:r>
        <w:r w:rsidR="00EB3093" w:rsidRPr="00E54923">
          <w:rPr>
            <w:rStyle w:val="Hypertextovprepojenie"/>
          </w:rPr>
          <w:t>233-00 Zárubný múr na R2 v km 2,230 - 2,680 L</w:t>
        </w:r>
        <w:r w:rsidR="00EB3093">
          <w:rPr>
            <w:webHidden/>
          </w:rPr>
          <w:tab/>
        </w:r>
        <w:r w:rsidR="00CC00F1">
          <w:rPr>
            <w:webHidden/>
          </w:rPr>
          <w:fldChar w:fldCharType="begin"/>
        </w:r>
        <w:r w:rsidR="00EB3093">
          <w:rPr>
            <w:webHidden/>
          </w:rPr>
          <w:instrText xml:space="preserve"> PAGEREF _Toc518289788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89" w:history="1">
        <w:r w:rsidR="00EB3093" w:rsidRPr="00E54923">
          <w:rPr>
            <w:rStyle w:val="Hypertextovprepojenie"/>
          </w:rPr>
          <w:t>2.42</w:t>
        </w:r>
        <w:r w:rsidR="00EB3093">
          <w:rPr>
            <w:rFonts w:asciiTheme="minorHAnsi" w:eastAsiaTheme="minorEastAsia" w:hAnsiTheme="minorHAnsi" w:cstheme="minorBidi"/>
            <w:spacing w:val="0"/>
            <w:lang w:eastAsia="sk-SK"/>
          </w:rPr>
          <w:tab/>
        </w:r>
        <w:r w:rsidR="00EB3093" w:rsidRPr="00E54923">
          <w:rPr>
            <w:rStyle w:val="Hypertextovprepojenie"/>
          </w:rPr>
          <w:t>242-00 Oporný múr na R2 v km 2,650 - 2,700 P</w:t>
        </w:r>
        <w:r w:rsidR="00EB3093">
          <w:rPr>
            <w:webHidden/>
          </w:rPr>
          <w:tab/>
        </w:r>
        <w:r w:rsidR="00CC00F1">
          <w:rPr>
            <w:webHidden/>
          </w:rPr>
          <w:fldChar w:fldCharType="begin"/>
        </w:r>
        <w:r w:rsidR="00EB3093">
          <w:rPr>
            <w:webHidden/>
          </w:rPr>
          <w:instrText xml:space="preserve"> PAGEREF _Toc518289789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0" w:history="1">
        <w:r w:rsidR="00EB3093" w:rsidRPr="00E54923">
          <w:rPr>
            <w:rStyle w:val="Hypertextovprepojenie"/>
          </w:rPr>
          <w:t>2.43</w:t>
        </w:r>
        <w:r w:rsidR="00EB3093">
          <w:rPr>
            <w:rFonts w:asciiTheme="minorHAnsi" w:eastAsiaTheme="minorEastAsia" w:hAnsiTheme="minorHAnsi" w:cstheme="minorBidi"/>
            <w:spacing w:val="0"/>
            <w:lang w:eastAsia="sk-SK"/>
          </w:rPr>
          <w:tab/>
        </w:r>
        <w:r w:rsidR="00EB3093" w:rsidRPr="00E54923">
          <w:rPr>
            <w:rStyle w:val="Hypertextovprepojenie"/>
          </w:rPr>
          <w:t>251-00 PH stena na R2 v km 0,000-0,250 L</w:t>
        </w:r>
        <w:r w:rsidR="00EB3093">
          <w:rPr>
            <w:webHidden/>
          </w:rPr>
          <w:tab/>
        </w:r>
        <w:r w:rsidR="00CC00F1">
          <w:rPr>
            <w:webHidden/>
          </w:rPr>
          <w:fldChar w:fldCharType="begin"/>
        </w:r>
        <w:r w:rsidR="00EB3093">
          <w:rPr>
            <w:webHidden/>
          </w:rPr>
          <w:instrText xml:space="preserve"> PAGEREF _Toc518289790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1" w:history="1">
        <w:r w:rsidR="00EB3093" w:rsidRPr="00E54923">
          <w:rPr>
            <w:rStyle w:val="Hypertextovprepojenie"/>
          </w:rPr>
          <w:t>2.44</w:t>
        </w:r>
        <w:r w:rsidR="00EB3093">
          <w:rPr>
            <w:rFonts w:asciiTheme="minorHAnsi" w:eastAsiaTheme="minorEastAsia" w:hAnsiTheme="minorHAnsi" w:cstheme="minorBidi"/>
            <w:spacing w:val="0"/>
            <w:lang w:eastAsia="sk-SK"/>
          </w:rPr>
          <w:tab/>
        </w:r>
        <w:r w:rsidR="00EB3093" w:rsidRPr="00E54923">
          <w:rPr>
            <w:rStyle w:val="Hypertextovprepojenie"/>
          </w:rPr>
          <w:t>252-00 PH stena na R2 v km 0,000-0,300 P</w:t>
        </w:r>
        <w:r w:rsidR="00EB3093">
          <w:rPr>
            <w:webHidden/>
          </w:rPr>
          <w:tab/>
        </w:r>
        <w:r w:rsidR="00CC00F1">
          <w:rPr>
            <w:webHidden/>
          </w:rPr>
          <w:fldChar w:fldCharType="begin"/>
        </w:r>
        <w:r w:rsidR="00EB3093">
          <w:rPr>
            <w:webHidden/>
          </w:rPr>
          <w:instrText xml:space="preserve"> PAGEREF _Toc518289791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2" w:history="1">
        <w:r w:rsidR="00EB3093" w:rsidRPr="00E54923">
          <w:rPr>
            <w:rStyle w:val="Hypertextovprepojenie"/>
          </w:rPr>
          <w:t>2.45</w:t>
        </w:r>
        <w:r w:rsidR="00EB3093">
          <w:rPr>
            <w:rFonts w:asciiTheme="minorHAnsi" w:eastAsiaTheme="minorEastAsia" w:hAnsiTheme="minorHAnsi" w:cstheme="minorBidi"/>
            <w:spacing w:val="0"/>
            <w:lang w:eastAsia="sk-SK"/>
          </w:rPr>
          <w:tab/>
        </w:r>
        <w:r w:rsidR="00EB3093" w:rsidRPr="00E54923">
          <w:rPr>
            <w:rStyle w:val="Hypertextovprepojenie"/>
          </w:rPr>
          <w:t>253-00 PH stena na R2 v km 0,825-1,000 a 1,075-1,150 P</w:t>
        </w:r>
        <w:r w:rsidR="00EB3093">
          <w:rPr>
            <w:webHidden/>
          </w:rPr>
          <w:tab/>
        </w:r>
        <w:r w:rsidR="00CC00F1">
          <w:rPr>
            <w:webHidden/>
          </w:rPr>
          <w:fldChar w:fldCharType="begin"/>
        </w:r>
        <w:r w:rsidR="00EB3093">
          <w:rPr>
            <w:webHidden/>
          </w:rPr>
          <w:instrText xml:space="preserve"> PAGEREF _Toc518289792 \h </w:instrText>
        </w:r>
        <w:r w:rsidR="00CC00F1">
          <w:rPr>
            <w:webHidden/>
          </w:rPr>
        </w:r>
        <w:r w:rsidR="00CC00F1">
          <w:rPr>
            <w:webHidden/>
          </w:rPr>
          <w:fldChar w:fldCharType="separate"/>
        </w:r>
        <w:r w:rsidR="00EB3093">
          <w:rPr>
            <w:webHidden/>
          </w:rPr>
          <w:t>46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3" w:history="1">
        <w:r w:rsidR="00EB3093" w:rsidRPr="00E54923">
          <w:rPr>
            <w:rStyle w:val="Hypertextovprepojenie"/>
          </w:rPr>
          <w:t>2.46</w:t>
        </w:r>
        <w:r w:rsidR="00EB3093">
          <w:rPr>
            <w:rFonts w:asciiTheme="minorHAnsi" w:eastAsiaTheme="minorEastAsia" w:hAnsiTheme="minorHAnsi" w:cstheme="minorBidi"/>
            <w:spacing w:val="0"/>
            <w:lang w:eastAsia="sk-SK"/>
          </w:rPr>
          <w:tab/>
        </w:r>
        <w:r w:rsidR="00EB3093" w:rsidRPr="00E54923">
          <w:rPr>
            <w:rStyle w:val="Hypertextovprepojenie"/>
          </w:rPr>
          <w:t>256-00 PH stena na R2 v km 1,520-1,615 L</w:t>
        </w:r>
        <w:r w:rsidR="00EB3093">
          <w:rPr>
            <w:webHidden/>
          </w:rPr>
          <w:tab/>
        </w:r>
        <w:r w:rsidR="00CC00F1">
          <w:rPr>
            <w:webHidden/>
          </w:rPr>
          <w:fldChar w:fldCharType="begin"/>
        </w:r>
        <w:r w:rsidR="00EB3093">
          <w:rPr>
            <w:webHidden/>
          </w:rPr>
          <w:instrText xml:space="preserve"> PAGEREF _Toc518289793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4" w:history="1">
        <w:r w:rsidR="00EB3093" w:rsidRPr="00E54923">
          <w:rPr>
            <w:rStyle w:val="Hypertextovprepojenie"/>
          </w:rPr>
          <w:t>2.47</w:t>
        </w:r>
        <w:r w:rsidR="00EB3093">
          <w:rPr>
            <w:rFonts w:asciiTheme="minorHAnsi" w:eastAsiaTheme="minorEastAsia" w:hAnsiTheme="minorHAnsi" w:cstheme="minorBidi"/>
            <w:spacing w:val="0"/>
            <w:lang w:eastAsia="sk-SK"/>
          </w:rPr>
          <w:tab/>
        </w:r>
        <w:r w:rsidR="00EB3093" w:rsidRPr="00E54923">
          <w:rPr>
            <w:rStyle w:val="Hypertextovprepojenie"/>
          </w:rPr>
          <w:t>257-00 PH stena na R2 v km 1,830-2,005 P</w:t>
        </w:r>
        <w:r w:rsidR="00EB3093">
          <w:rPr>
            <w:webHidden/>
          </w:rPr>
          <w:tab/>
        </w:r>
        <w:r w:rsidR="00CC00F1">
          <w:rPr>
            <w:webHidden/>
          </w:rPr>
          <w:fldChar w:fldCharType="begin"/>
        </w:r>
        <w:r w:rsidR="00EB3093">
          <w:rPr>
            <w:webHidden/>
          </w:rPr>
          <w:instrText xml:space="preserve"> PAGEREF _Toc518289794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5" w:history="1">
        <w:r w:rsidR="00EB3093" w:rsidRPr="00E54923">
          <w:rPr>
            <w:rStyle w:val="Hypertextovprepojenie"/>
          </w:rPr>
          <w:t>2.48</w:t>
        </w:r>
        <w:r w:rsidR="00EB3093">
          <w:rPr>
            <w:rFonts w:asciiTheme="minorHAnsi" w:eastAsiaTheme="minorEastAsia" w:hAnsiTheme="minorHAnsi" w:cstheme="minorBidi"/>
            <w:spacing w:val="0"/>
            <w:lang w:eastAsia="sk-SK"/>
          </w:rPr>
          <w:tab/>
        </w:r>
        <w:r w:rsidR="00EB3093" w:rsidRPr="00E54923">
          <w:rPr>
            <w:rStyle w:val="Hypertextovprepojenie"/>
          </w:rPr>
          <w:t>258-00 PH stena na R2 v km 2,650-2,925 P</w:t>
        </w:r>
        <w:r w:rsidR="00EB3093">
          <w:rPr>
            <w:webHidden/>
          </w:rPr>
          <w:tab/>
        </w:r>
        <w:r w:rsidR="00CC00F1">
          <w:rPr>
            <w:webHidden/>
          </w:rPr>
          <w:fldChar w:fldCharType="begin"/>
        </w:r>
        <w:r w:rsidR="00EB3093">
          <w:rPr>
            <w:webHidden/>
          </w:rPr>
          <w:instrText xml:space="preserve"> PAGEREF _Toc518289795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6" w:history="1">
        <w:r w:rsidR="00EB3093" w:rsidRPr="00E54923">
          <w:rPr>
            <w:rStyle w:val="Hypertextovprepojenie"/>
          </w:rPr>
          <w:t>2.49</w:t>
        </w:r>
        <w:r w:rsidR="00EB3093">
          <w:rPr>
            <w:rFonts w:asciiTheme="minorHAnsi" w:eastAsiaTheme="minorEastAsia" w:hAnsiTheme="minorHAnsi" w:cstheme="minorBidi"/>
            <w:spacing w:val="0"/>
            <w:lang w:eastAsia="sk-SK"/>
          </w:rPr>
          <w:tab/>
        </w:r>
        <w:r w:rsidR="00EB3093" w:rsidRPr="00E54923">
          <w:rPr>
            <w:rStyle w:val="Hypertextovprepojenie"/>
          </w:rPr>
          <w:t>259-00 PH stena na R2 v km 5,175-5,725 P</w:t>
        </w:r>
        <w:r w:rsidR="00EB3093">
          <w:rPr>
            <w:webHidden/>
          </w:rPr>
          <w:tab/>
        </w:r>
        <w:r w:rsidR="00CC00F1">
          <w:rPr>
            <w:webHidden/>
          </w:rPr>
          <w:fldChar w:fldCharType="begin"/>
        </w:r>
        <w:r w:rsidR="00EB3093">
          <w:rPr>
            <w:webHidden/>
          </w:rPr>
          <w:instrText xml:space="preserve"> PAGEREF _Toc518289796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7" w:history="1">
        <w:r w:rsidR="00EB3093" w:rsidRPr="00E54923">
          <w:rPr>
            <w:rStyle w:val="Hypertextovprepojenie"/>
          </w:rPr>
          <w:t>2.50</w:t>
        </w:r>
        <w:r w:rsidR="00EB3093">
          <w:rPr>
            <w:rFonts w:asciiTheme="minorHAnsi" w:eastAsiaTheme="minorEastAsia" w:hAnsiTheme="minorHAnsi" w:cstheme="minorBidi"/>
            <w:spacing w:val="0"/>
            <w:lang w:eastAsia="sk-SK"/>
          </w:rPr>
          <w:tab/>
        </w:r>
        <w:r w:rsidR="00EB3093" w:rsidRPr="00E54923">
          <w:rPr>
            <w:rStyle w:val="Hypertextovprepojenie"/>
          </w:rPr>
          <w:t>260-00 PH stena na R2 v km 6,100-6,600 P</w:t>
        </w:r>
        <w:r w:rsidR="00EB3093">
          <w:rPr>
            <w:webHidden/>
          </w:rPr>
          <w:tab/>
        </w:r>
        <w:r w:rsidR="00CC00F1">
          <w:rPr>
            <w:webHidden/>
          </w:rPr>
          <w:fldChar w:fldCharType="begin"/>
        </w:r>
        <w:r w:rsidR="00EB3093">
          <w:rPr>
            <w:webHidden/>
          </w:rPr>
          <w:instrText xml:space="preserve"> PAGEREF _Toc518289797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8" w:history="1">
        <w:r w:rsidR="00EB3093" w:rsidRPr="00E54923">
          <w:rPr>
            <w:rStyle w:val="Hypertextovprepojenie"/>
          </w:rPr>
          <w:t>2.51</w:t>
        </w:r>
        <w:r w:rsidR="00EB3093">
          <w:rPr>
            <w:rFonts w:asciiTheme="minorHAnsi" w:eastAsiaTheme="minorEastAsia" w:hAnsiTheme="minorHAnsi" w:cstheme="minorBidi"/>
            <w:spacing w:val="0"/>
            <w:lang w:eastAsia="sk-SK"/>
          </w:rPr>
          <w:tab/>
        </w:r>
        <w:r w:rsidR="00EB3093" w:rsidRPr="00E54923">
          <w:rPr>
            <w:rStyle w:val="Hypertextovprepojenie"/>
          </w:rPr>
          <w:t>261-00 PH stena na R2 v km 7,100-8,525 P</w:t>
        </w:r>
        <w:r w:rsidR="00EB3093">
          <w:rPr>
            <w:webHidden/>
          </w:rPr>
          <w:tab/>
        </w:r>
        <w:r w:rsidR="00CC00F1">
          <w:rPr>
            <w:webHidden/>
          </w:rPr>
          <w:fldChar w:fldCharType="begin"/>
        </w:r>
        <w:r w:rsidR="00EB3093">
          <w:rPr>
            <w:webHidden/>
          </w:rPr>
          <w:instrText xml:space="preserve"> PAGEREF _Toc518289798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799" w:history="1">
        <w:r w:rsidR="00EB3093" w:rsidRPr="00E54923">
          <w:rPr>
            <w:rStyle w:val="Hypertextovprepojenie"/>
          </w:rPr>
          <w:t>2.52</w:t>
        </w:r>
        <w:r w:rsidR="00EB3093">
          <w:rPr>
            <w:rFonts w:asciiTheme="minorHAnsi" w:eastAsiaTheme="minorEastAsia" w:hAnsiTheme="minorHAnsi" w:cstheme="minorBidi"/>
            <w:spacing w:val="0"/>
            <w:lang w:eastAsia="sk-SK"/>
          </w:rPr>
          <w:tab/>
        </w:r>
        <w:r w:rsidR="00EB3093" w:rsidRPr="00E54923">
          <w:rPr>
            <w:rStyle w:val="Hypertextovprepojenie"/>
          </w:rPr>
          <w:t>267-00 PH stena na R2 v MÚK Kriváň</w:t>
        </w:r>
        <w:r w:rsidR="00EB3093">
          <w:rPr>
            <w:webHidden/>
          </w:rPr>
          <w:tab/>
        </w:r>
        <w:r w:rsidR="00CC00F1">
          <w:rPr>
            <w:webHidden/>
          </w:rPr>
          <w:fldChar w:fldCharType="begin"/>
        </w:r>
        <w:r w:rsidR="00EB3093">
          <w:rPr>
            <w:webHidden/>
          </w:rPr>
          <w:instrText xml:space="preserve"> PAGEREF _Toc518289799 \h </w:instrText>
        </w:r>
        <w:r w:rsidR="00CC00F1">
          <w:rPr>
            <w:webHidden/>
          </w:rPr>
        </w:r>
        <w:r w:rsidR="00CC00F1">
          <w:rPr>
            <w:webHidden/>
          </w:rPr>
          <w:fldChar w:fldCharType="separate"/>
        </w:r>
        <w:r w:rsidR="00EB3093">
          <w:rPr>
            <w:webHidden/>
          </w:rPr>
          <w:t>47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0" w:history="1">
        <w:r w:rsidR="00EB3093" w:rsidRPr="00E54923">
          <w:rPr>
            <w:rStyle w:val="Hypertextovprepojenie"/>
          </w:rPr>
          <w:t>2.53</w:t>
        </w:r>
        <w:r w:rsidR="00EB3093">
          <w:rPr>
            <w:rFonts w:asciiTheme="minorHAnsi" w:eastAsiaTheme="minorEastAsia" w:hAnsiTheme="minorHAnsi" w:cstheme="minorBidi"/>
            <w:spacing w:val="0"/>
            <w:lang w:eastAsia="sk-SK"/>
          </w:rPr>
          <w:tab/>
        </w:r>
        <w:r w:rsidR="00EB3093" w:rsidRPr="00E54923">
          <w:rPr>
            <w:rStyle w:val="Hypertextovprepojenie"/>
          </w:rPr>
          <w:t>270-00 Sekundárne opatrenia</w:t>
        </w:r>
        <w:r w:rsidR="00EB3093">
          <w:rPr>
            <w:webHidden/>
          </w:rPr>
          <w:tab/>
        </w:r>
        <w:r w:rsidR="00CC00F1">
          <w:rPr>
            <w:webHidden/>
          </w:rPr>
          <w:fldChar w:fldCharType="begin"/>
        </w:r>
        <w:r w:rsidR="00EB3093">
          <w:rPr>
            <w:webHidden/>
          </w:rPr>
          <w:instrText xml:space="preserve"> PAGEREF _Toc518289800 \h </w:instrText>
        </w:r>
        <w:r w:rsidR="00CC00F1">
          <w:rPr>
            <w:webHidden/>
          </w:rPr>
        </w:r>
        <w:r w:rsidR="00CC00F1">
          <w:rPr>
            <w:webHidden/>
          </w:rPr>
          <w:fldChar w:fldCharType="separate"/>
        </w:r>
        <w:r w:rsidR="00EB3093">
          <w:rPr>
            <w:webHidden/>
          </w:rPr>
          <w:t>48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1" w:history="1">
        <w:r w:rsidR="00EB3093" w:rsidRPr="00E54923">
          <w:rPr>
            <w:rStyle w:val="Hypertextovprepojenie"/>
          </w:rPr>
          <w:t>2.54</w:t>
        </w:r>
        <w:r w:rsidR="00EB3093">
          <w:rPr>
            <w:rFonts w:asciiTheme="minorHAnsi" w:eastAsiaTheme="minorEastAsia" w:hAnsiTheme="minorHAnsi" w:cstheme="minorBidi"/>
            <w:spacing w:val="0"/>
            <w:lang w:eastAsia="sk-SK"/>
          </w:rPr>
          <w:tab/>
        </w:r>
        <w:r w:rsidR="00EB3093" w:rsidRPr="00E54923">
          <w:rPr>
            <w:rStyle w:val="Hypertextovprepojenie"/>
          </w:rPr>
          <w:t>300-00 Oplotenie R2</w:t>
        </w:r>
        <w:r w:rsidR="00EB3093">
          <w:rPr>
            <w:webHidden/>
          </w:rPr>
          <w:tab/>
        </w:r>
        <w:r w:rsidR="00CC00F1">
          <w:rPr>
            <w:webHidden/>
          </w:rPr>
          <w:fldChar w:fldCharType="begin"/>
        </w:r>
        <w:r w:rsidR="00EB3093">
          <w:rPr>
            <w:webHidden/>
          </w:rPr>
          <w:instrText xml:space="preserve"> PAGEREF _Toc518289801 \h </w:instrText>
        </w:r>
        <w:r w:rsidR="00CC00F1">
          <w:rPr>
            <w:webHidden/>
          </w:rPr>
        </w:r>
        <w:r w:rsidR="00CC00F1">
          <w:rPr>
            <w:webHidden/>
          </w:rPr>
          <w:fldChar w:fldCharType="separate"/>
        </w:r>
        <w:r w:rsidR="00EB3093">
          <w:rPr>
            <w:webHidden/>
          </w:rPr>
          <w:t>48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2" w:history="1">
        <w:r w:rsidR="00EB3093" w:rsidRPr="00E54923">
          <w:rPr>
            <w:rStyle w:val="Hypertextovprepojenie"/>
          </w:rPr>
          <w:t>2.55</w:t>
        </w:r>
        <w:r w:rsidR="00EB3093">
          <w:rPr>
            <w:rFonts w:asciiTheme="minorHAnsi" w:eastAsiaTheme="minorEastAsia" w:hAnsiTheme="minorHAnsi" w:cstheme="minorBidi"/>
            <w:spacing w:val="0"/>
            <w:lang w:eastAsia="sk-SK"/>
          </w:rPr>
          <w:tab/>
        </w:r>
        <w:r w:rsidR="00EB3093" w:rsidRPr="00E54923">
          <w:rPr>
            <w:rStyle w:val="Hypertextovprepojenie"/>
          </w:rPr>
          <w:t>301-00 Úprava bezmenného potoka v km 0,100</w:t>
        </w:r>
        <w:r w:rsidR="00EB3093">
          <w:rPr>
            <w:webHidden/>
          </w:rPr>
          <w:tab/>
        </w:r>
        <w:r w:rsidR="00CC00F1">
          <w:rPr>
            <w:webHidden/>
          </w:rPr>
          <w:fldChar w:fldCharType="begin"/>
        </w:r>
        <w:r w:rsidR="00EB3093">
          <w:rPr>
            <w:webHidden/>
          </w:rPr>
          <w:instrText xml:space="preserve"> PAGEREF _Toc518289802 \h </w:instrText>
        </w:r>
        <w:r w:rsidR="00CC00F1">
          <w:rPr>
            <w:webHidden/>
          </w:rPr>
        </w:r>
        <w:r w:rsidR="00CC00F1">
          <w:rPr>
            <w:webHidden/>
          </w:rPr>
          <w:fldChar w:fldCharType="separate"/>
        </w:r>
        <w:r w:rsidR="00EB3093">
          <w:rPr>
            <w:webHidden/>
          </w:rPr>
          <w:t>48</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3" w:history="1">
        <w:r w:rsidR="00EB3093" w:rsidRPr="00E54923">
          <w:rPr>
            <w:rStyle w:val="Hypertextovprepojenie"/>
          </w:rPr>
          <w:t>2.56</w:t>
        </w:r>
        <w:r w:rsidR="00EB3093">
          <w:rPr>
            <w:rFonts w:asciiTheme="minorHAnsi" w:eastAsiaTheme="minorEastAsia" w:hAnsiTheme="minorHAnsi" w:cstheme="minorBidi"/>
            <w:spacing w:val="0"/>
            <w:lang w:eastAsia="sk-SK"/>
          </w:rPr>
          <w:tab/>
        </w:r>
        <w:r w:rsidR="00EB3093" w:rsidRPr="00E54923">
          <w:rPr>
            <w:rStyle w:val="Hypertextovprepojenie"/>
          </w:rPr>
          <w:t>302-00 Úprava bezmenného potoka v km 1,000</w:t>
        </w:r>
        <w:r w:rsidR="00EB3093">
          <w:rPr>
            <w:webHidden/>
          </w:rPr>
          <w:tab/>
        </w:r>
        <w:r w:rsidR="00CC00F1">
          <w:rPr>
            <w:webHidden/>
          </w:rPr>
          <w:fldChar w:fldCharType="begin"/>
        </w:r>
        <w:r w:rsidR="00EB3093">
          <w:rPr>
            <w:webHidden/>
          </w:rPr>
          <w:instrText xml:space="preserve"> PAGEREF _Toc518289803 \h </w:instrText>
        </w:r>
        <w:r w:rsidR="00CC00F1">
          <w:rPr>
            <w:webHidden/>
          </w:rPr>
        </w:r>
        <w:r w:rsidR="00CC00F1">
          <w:rPr>
            <w:webHidden/>
          </w:rPr>
          <w:fldChar w:fldCharType="separate"/>
        </w:r>
        <w:r w:rsidR="00EB3093">
          <w:rPr>
            <w:webHidden/>
          </w:rPr>
          <w:t>49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4" w:history="1">
        <w:r w:rsidR="00EB3093" w:rsidRPr="00E54923">
          <w:rPr>
            <w:rStyle w:val="Hypertextovprepojenie"/>
          </w:rPr>
          <w:t>2.57</w:t>
        </w:r>
        <w:r w:rsidR="00EB3093">
          <w:rPr>
            <w:rFonts w:asciiTheme="minorHAnsi" w:eastAsiaTheme="minorEastAsia" w:hAnsiTheme="minorHAnsi" w:cstheme="minorBidi"/>
            <w:spacing w:val="0"/>
            <w:lang w:eastAsia="sk-SK"/>
          </w:rPr>
          <w:tab/>
        </w:r>
        <w:r w:rsidR="00EB3093" w:rsidRPr="00E54923">
          <w:rPr>
            <w:rStyle w:val="Hypertextovprepojenie"/>
          </w:rPr>
          <w:t>304-00 Úprava bezmenného potoka v km 2,130</w:t>
        </w:r>
        <w:r w:rsidR="00EB3093">
          <w:rPr>
            <w:webHidden/>
          </w:rPr>
          <w:tab/>
        </w:r>
        <w:r w:rsidR="00CC00F1">
          <w:rPr>
            <w:webHidden/>
          </w:rPr>
          <w:fldChar w:fldCharType="begin"/>
        </w:r>
        <w:r w:rsidR="00EB3093">
          <w:rPr>
            <w:webHidden/>
          </w:rPr>
          <w:instrText xml:space="preserve"> PAGEREF _Toc518289804 \h </w:instrText>
        </w:r>
        <w:r w:rsidR="00CC00F1">
          <w:rPr>
            <w:webHidden/>
          </w:rPr>
        </w:r>
        <w:r w:rsidR="00CC00F1">
          <w:rPr>
            <w:webHidden/>
          </w:rPr>
          <w:fldChar w:fldCharType="separate"/>
        </w:r>
        <w:r w:rsidR="00EB3093">
          <w:rPr>
            <w:webHidden/>
          </w:rPr>
          <w:t>49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5" w:history="1">
        <w:r w:rsidR="00EB3093" w:rsidRPr="00E54923">
          <w:rPr>
            <w:rStyle w:val="Hypertextovprepojenie"/>
          </w:rPr>
          <w:t>2.58</w:t>
        </w:r>
        <w:r w:rsidR="00EB3093">
          <w:rPr>
            <w:rFonts w:asciiTheme="minorHAnsi" w:eastAsiaTheme="minorEastAsia" w:hAnsiTheme="minorHAnsi" w:cstheme="minorBidi"/>
            <w:spacing w:val="0"/>
            <w:lang w:eastAsia="sk-SK"/>
          </w:rPr>
          <w:tab/>
        </w:r>
        <w:r w:rsidR="00EB3093" w:rsidRPr="00E54923">
          <w:rPr>
            <w:rStyle w:val="Hypertextovprepojenie"/>
          </w:rPr>
          <w:t>305-00 Preložka Krivánskeho potoka v km 3,850</w:t>
        </w:r>
        <w:r w:rsidR="00EB3093">
          <w:rPr>
            <w:webHidden/>
          </w:rPr>
          <w:tab/>
        </w:r>
        <w:r w:rsidR="00CC00F1">
          <w:rPr>
            <w:webHidden/>
          </w:rPr>
          <w:fldChar w:fldCharType="begin"/>
        </w:r>
        <w:r w:rsidR="00EB3093">
          <w:rPr>
            <w:webHidden/>
          </w:rPr>
          <w:instrText xml:space="preserve"> PAGEREF _Toc518289805 \h </w:instrText>
        </w:r>
        <w:r w:rsidR="00CC00F1">
          <w:rPr>
            <w:webHidden/>
          </w:rPr>
        </w:r>
        <w:r w:rsidR="00CC00F1">
          <w:rPr>
            <w:webHidden/>
          </w:rPr>
          <w:fldChar w:fldCharType="separate"/>
        </w:r>
        <w:r w:rsidR="00EB3093">
          <w:rPr>
            <w:webHidden/>
          </w:rPr>
          <w:t>49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6" w:history="1">
        <w:r w:rsidR="00EB3093" w:rsidRPr="00E54923">
          <w:rPr>
            <w:rStyle w:val="Hypertextovprepojenie"/>
          </w:rPr>
          <w:t>2.59</w:t>
        </w:r>
        <w:r w:rsidR="00EB3093">
          <w:rPr>
            <w:rFonts w:asciiTheme="minorHAnsi" w:eastAsiaTheme="minorEastAsia" w:hAnsiTheme="minorHAnsi" w:cstheme="minorBidi"/>
            <w:spacing w:val="0"/>
            <w:lang w:eastAsia="sk-SK"/>
          </w:rPr>
          <w:tab/>
        </w:r>
        <w:r w:rsidR="00EB3093" w:rsidRPr="00E54923">
          <w:rPr>
            <w:rStyle w:val="Hypertextovprepojenie"/>
          </w:rPr>
          <w:t>305-01 Dočasná preložka Krivánskeho potoka v km 3.850</w:t>
        </w:r>
        <w:r w:rsidR="00EB3093">
          <w:rPr>
            <w:webHidden/>
          </w:rPr>
          <w:tab/>
        </w:r>
        <w:r w:rsidR="00CC00F1">
          <w:rPr>
            <w:webHidden/>
          </w:rPr>
          <w:fldChar w:fldCharType="begin"/>
        </w:r>
        <w:r w:rsidR="00EB3093">
          <w:rPr>
            <w:webHidden/>
          </w:rPr>
          <w:instrText xml:space="preserve"> PAGEREF _Toc518289806 \h </w:instrText>
        </w:r>
        <w:r w:rsidR="00CC00F1">
          <w:rPr>
            <w:webHidden/>
          </w:rPr>
        </w:r>
        <w:r w:rsidR="00CC00F1">
          <w:rPr>
            <w:webHidden/>
          </w:rPr>
          <w:fldChar w:fldCharType="separate"/>
        </w:r>
        <w:r w:rsidR="00EB3093">
          <w:rPr>
            <w:webHidden/>
          </w:rPr>
          <w:t>49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7" w:history="1">
        <w:r w:rsidR="00EB3093" w:rsidRPr="00E54923">
          <w:rPr>
            <w:rStyle w:val="Hypertextovprepojenie"/>
          </w:rPr>
          <w:t>2.60</w:t>
        </w:r>
        <w:r w:rsidR="00EB3093">
          <w:rPr>
            <w:rFonts w:asciiTheme="minorHAnsi" w:eastAsiaTheme="minorEastAsia" w:hAnsiTheme="minorHAnsi" w:cstheme="minorBidi"/>
            <w:spacing w:val="0"/>
            <w:lang w:eastAsia="sk-SK"/>
          </w:rPr>
          <w:tab/>
        </w:r>
        <w:r w:rsidR="00EB3093" w:rsidRPr="00E54923">
          <w:rPr>
            <w:rStyle w:val="Hypertextovprepojenie"/>
          </w:rPr>
          <w:t>306-00 Preložka Krivánskeho potoka v km 4,400</w:t>
        </w:r>
        <w:r w:rsidR="00EB3093">
          <w:rPr>
            <w:webHidden/>
          </w:rPr>
          <w:tab/>
        </w:r>
        <w:r w:rsidR="00CC00F1">
          <w:rPr>
            <w:webHidden/>
          </w:rPr>
          <w:fldChar w:fldCharType="begin"/>
        </w:r>
        <w:r w:rsidR="00EB3093">
          <w:rPr>
            <w:webHidden/>
          </w:rPr>
          <w:instrText xml:space="preserve"> PAGEREF _Toc518289807 \h </w:instrText>
        </w:r>
        <w:r w:rsidR="00CC00F1">
          <w:rPr>
            <w:webHidden/>
          </w:rPr>
        </w:r>
        <w:r w:rsidR="00CC00F1">
          <w:rPr>
            <w:webHidden/>
          </w:rPr>
          <w:fldChar w:fldCharType="separate"/>
        </w:r>
        <w:r w:rsidR="00EB3093">
          <w:rPr>
            <w:webHidden/>
          </w:rPr>
          <w:t>49</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8" w:history="1">
        <w:r w:rsidR="00EB3093" w:rsidRPr="00E54923">
          <w:rPr>
            <w:rStyle w:val="Hypertextovprepojenie"/>
          </w:rPr>
          <w:t>2.61</w:t>
        </w:r>
        <w:r w:rsidR="00EB3093">
          <w:rPr>
            <w:rFonts w:asciiTheme="minorHAnsi" w:eastAsiaTheme="minorEastAsia" w:hAnsiTheme="minorHAnsi" w:cstheme="minorBidi"/>
            <w:spacing w:val="0"/>
            <w:lang w:eastAsia="sk-SK"/>
          </w:rPr>
          <w:tab/>
        </w:r>
        <w:r w:rsidR="00EB3093" w:rsidRPr="00E54923">
          <w:rPr>
            <w:rStyle w:val="Hypertextovprepojenie"/>
          </w:rPr>
          <w:t>307-00 Preložka Krivánskeho potoka v km 5,200</w:t>
        </w:r>
        <w:r w:rsidR="00EB3093">
          <w:rPr>
            <w:webHidden/>
          </w:rPr>
          <w:tab/>
        </w:r>
        <w:r w:rsidR="00CC00F1">
          <w:rPr>
            <w:webHidden/>
          </w:rPr>
          <w:fldChar w:fldCharType="begin"/>
        </w:r>
        <w:r w:rsidR="00EB3093">
          <w:rPr>
            <w:webHidden/>
          </w:rPr>
          <w:instrText xml:space="preserve"> PAGEREF _Toc518289808 \h </w:instrText>
        </w:r>
        <w:r w:rsidR="00CC00F1">
          <w:rPr>
            <w:webHidden/>
          </w:rPr>
        </w:r>
        <w:r w:rsidR="00CC00F1">
          <w:rPr>
            <w:webHidden/>
          </w:rPr>
          <w:fldChar w:fldCharType="separate"/>
        </w:r>
        <w:r w:rsidR="00EB3093">
          <w:rPr>
            <w:webHidden/>
          </w:rPr>
          <w:t>50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09" w:history="1">
        <w:r w:rsidR="00EB3093" w:rsidRPr="00E54923">
          <w:rPr>
            <w:rStyle w:val="Hypertextovprepojenie"/>
          </w:rPr>
          <w:t>2.62</w:t>
        </w:r>
        <w:r w:rsidR="00EB3093">
          <w:rPr>
            <w:rFonts w:asciiTheme="minorHAnsi" w:eastAsiaTheme="minorEastAsia" w:hAnsiTheme="minorHAnsi" w:cstheme="minorBidi"/>
            <w:spacing w:val="0"/>
            <w:lang w:eastAsia="sk-SK"/>
          </w:rPr>
          <w:tab/>
        </w:r>
        <w:r w:rsidR="00EB3093" w:rsidRPr="00E54923">
          <w:rPr>
            <w:rStyle w:val="Hypertextovprepojenie"/>
          </w:rPr>
          <w:t>307-01 Dočasná preložka Krivánskeho potoka v km 5,200</w:t>
        </w:r>
        <w:r w:rsidR="00EB3093">
          <w:rPr>
            <w:webHidden/>
          </w:rPr>
          <w:tab/>
        </w:r>
        <w:r w:rsidR="00CC00F1">
          <w:rPr>
            <w:webHidden/>
          </w:rPr>
          <w:fldChar w:fldCharType="begin"/>
        </w:r>
        <w:r w:rsidR="00EB3093">
          <w:rPr>
            <w:webHidden/>
          </w:rPr>
          <w:instrText xml:space="preserve"> PAGEREF _Toc518289809 \h </w:instrText>
        </w:r>
        <w:r w:rsidR="00CC00F1">
          <w:rPr>
            <w:webHidden/>
          </w:rPr>
        </w:r>
        <w:r w:rsidR="00CC00F1">
          <w:rPr>
            <w:webHidden/>
          </w:rPr>
          <w:fldChar w:fldCharType="separate"/>
        </w:r>
        <w:r w:rsidR="00EB3093">
          <w:rPr>
            <w:webHidden/>
          </w:rPr>
          <w:t>50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0" w:history="1">
        <w:r w:rsidR="00EB3093" w:rsidRPr="00E54923">
          <w:rPr>
            <w:rStyle w:val="Hypertextovprepojenie"/>
          </w:rPr>
          <w:t>2.63</w:t>
        </w:r>
        <w:r w:rsidR="00EB3093">
          <w:rPr>
            <w:rFonts w:asciiTheme="minorHAnsi" w:eastAsiaTheme="minorEastAsia" w:hAnsiTheme="minorHAnsi" w:cstheme="minorBidi"/>
            <w:spacing w:val="0"/>
            <w:lang w:eastAsia="sk-SK"/>
          </w:rPr>
          <w:tab/>
        </w:r>
        <w:r w:rsidR="00EB3093" w:rsidRPr="00E54923">
          <w:rPr>
            <w:rStyle w:val="Hypertextovprepojenie"/>
          </w:rPr>
          <w:t>308-00 Preložka Krivánskeho potoka v km 5,450</w:t>
        </w:r>
        <w:r w:rsidR="00EB3093">
          <w:rPr>
            <w:webHidden/>
          </w:rPr>
          <w:tab/>
        </w:r>
        <w:r w:rsidR="00CC00F1">
          <w:rPr>
            <w:webHidden/>
          </w:rPr>
          <w:fldChar w:fldCharType="begin"/>
        </w:r>
        <w:r w:rsidR="00EB3093">
          <w:rPr>
            <w:webHidden/>
          </w:rPr>
          <w:instrText xml:space="preserve"> PAGEREF _Toc518289810 \h </w:instrText>
        </w:r>
        <w:r w:rsidR="00CC00F1">
          <w:rPr>
            <w:webHidden/>
          </w:rPr>
        </w:r>
        <w:r w:rsidR="00CC00F1">
          <w:rPr>
            <w:webHidden/>
          </w:rPr>
          <w:fldChar w:fldCharType="separate"/>
        </w:r>
        <w:r w:rsidR="00EB3093">
          <w:rPr>
            <w:webHidden/>
          </w:rPr>
          <w:t>50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1" w:history="1">
        <w:r w:rsidR="00EB3093" w:rsidRPr="00E54923">
          <w:rPr>
            <w:rStyle w:val="Hypertextovprepojenie"/>
          </w:rPr>
          <w:t>2.64</w:t>
        </w:r>
        <w:r w:rsidR="00EB3093">
          <w:rPr>
            <w:rFonts w:asciiTheme="minorHAnsi" w:eastAsiaTheme="minorEastAsia" w:hAnsiTheme="minorHAnsi" w:cstheme="minorBidi"/>
            <w:spacing w:val="0"/>
            <w:lang w:eastAsia="sk-SK"/>
          </w:rPr>
          <w:tab/>
        </w:r>
        <w:r w:rsidR="00EB3093" w:rsidRPr="00E54923">
          <w:rPr>
            <w:rStyle w:val="Hypertextovprepojenie"/>
          </w:rPr>
          <w:t>311-00 Preložka Uhliarskeho jarku v km 8,100</w:t>
        </w:r>
        <w:r w:rsidR="00EB3093">
          <w:rPr>
            <w:webHidden/>
          </w:rPr>
          <w:tab/>
        </w:r>
        <w:r w:rsidR="00CC00F1">
          <w:rPr>
            <w:webHidden/>
          </w:rPr>
          <w:fldChar w:fldCharType="begin"/>
        </w:r>
        <w:r w:rsidR="00EB3093">
          <w:rPr>
            <w:webHidden/>
          </w:rPr>
          <w:instrText xml:space="preserve"> PAGEREF _Toc518289811 \h </w:instrText>
        </w:r>
        <w:r w:rsidR="00CC00F1">
          <w:rPr>
            <w:webHidden/>
          </w:rPr>
        </w:r>
        <w:r w:rsidR="00CC00F1">
          <w:rPr>
            <w:webHidden/>
          </w:rPr>
          <w:fldChar w:fldCharType="separate"/>
        </w:r>
        <w:r w:rsidR="00EB3093">
          <w:rPr>
            <w:webHidden/>
          </w:rPr>
          <w:t>50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2" w:history="1">
        <w:r w:rsidR="00EB3093" w:rsidRPr="00E54923">
          <w:rPr>
            <w:rStyle w:val="Hypertextovprepojenie"/>
          </w:rPr>
          <w:t>2.65</w:t>
        </w:r>
        <w:r w:rsidR="00EB3093">
          <w:rPr>
            <w:rFonts w:asciiTheme="minorHAnsi" w:eastAsiaTheme="minorEastAsia" w:hAnsiTheme="minorHAnsi" w:cstheme="minorBidi"/>
            <w:spacing w:val="0"/>
            <w:lang w:eastAsia="sk-SK"/>
          </w:rPr>
          <w:tab/>
        </w:r>
        <w:r w:rsidR="00EB3093" w:rsidRPr="00E54923">
          <w:rPr>
            <w:rStyle w:val="Hypertextovprepojenie"/>
          </w:rPr>
          <w:t>316-00 Preložka Pílianskeho potoka v km 7.375</w:t>
        </w:r>
        <w:r w:rsidR="00EB3093">
          <w:rPr>
            <w:webHidden/>
          </w:rPr>
          <w:tab/>
        </w:r>
        <w:r w:rsidR="00CC00F1">
          <w:rPr>
            <w:webHidden/>
          </w:rPr>
          <w:fldChar w:fldCharType="begin"/>
        </w:r>
        <w:r w:rsidR="00EB3093">
          <w:rPr>
            <w:webHidden/>
          </w:rPr>
          <w:instrText xml:space="preserve"> PAGEREF _Toc518289812 \h </w:instrText>
        </w:r>
        <w:r w:rsidR="00CC00F1">
          <w:rPr>
            <w:webHidden/>
          </w:rPr>
        </w:r>
        <w:r w:rsidR="00CC00F1">
          <w:rPr>
            <w:webHidden/>
          </w:rPr>
          <w:fldChar w:fldCharType="separate"/>
        </w:r>
        <w:r w:rsidR="00EB3093">
          <w:rPr>
            <w:webHidden/>
          </w:rPr>
          <w:t>50</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3" w:history="1">
        <w:r w:rsidR="00EB3093" w:rsidRPr="00E54923">
          <w:rPr>
            <w:rStyle w:val="Hypertextovprepojenie"/>
          </w:rPr>
          <w:t>2.66</w:t>
        </w:r>
        <w:r w:rsidR="00EB3093">
          <w:rPr>
            <w:rFonts w:asciiTheme="minorHAnsi" w:eastAsiaTheme="minorEastAsia" w:hAnsiTheme="minorHAnsi" w:cstheme="minorBidi"/>
            <w:spacing w:val="0"/>
            <w:lang w:eastAsia="sk-SK"/>
          </w:rPr>
          <w:tab/>
        </w:r>
        <w:r w:rsidR="00EB3093" w:rsidRPr="00E54923">
          <w:rPr>
            <w:rStyle w:val="Hypertextovprepojenie"/>
          </w:rPr>
          <w:t>401-00 Informačný systém R2 - stavebná časť</w:t>
        </w:r>
        <w:r w:rsidR="00EB3093">
          <w:rPr>
            <w:webHidden/>
          </w:rPr>
          <w:tab/>
        </w:r>
        <w:r w:rsidR="00CC00F1">
          <w:rPr>
            <w:webHidden/>
          </w:rPr>
          <w:fldChar w:fldCharType="begin"/>
        </w:r>
        <w:r w:rsidR="00EB3093">
          <w:rPr>
            <w:webHidden/>
          </w:rPr>
          <w:instrText xml:space="preserve"> PAGEREF _Toc518289813 \h </w:instrText>
        </w:r>
        <w:r w:rsidR="00CC00F1">
          <w:rPr>
            <w:webHidden/>
          </w:rPr>
        </w:r>
        <w:r w:rsidR="00CC00F1">
          <w:rPr>
            <w:webHidden/>
          </w:rPr>
          <w:fldChar w:fldCharType="separate"/>
        </w:r>
        <w:r w:rsidR="00EB3093">
          <w:rPr>
            <w:webHidden/>
          </w:rPr>
          <w:t>51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4" w:history="1">
        <w:r w:rsidR="00EB3093" w:rsidRPr="00E54923">
          <w:rPr>
            <w:rStyle w:val="Hypertextovprepojenie"/>
          </w:rPr>
          <w:t>2.67</w:t>
        </w:r>
        <w:r w:rsidR="00EB3093">
          <w:rPr>
            <w:rFonts w:asciiTheme="minorHAnsi" w:eastAsiaTheme="minorEastAsia" w:hAnsiTheme="minorHAnsi" w:cstheme="minorBidi"/>
            <w:spacing w:val="0"/>
            <w:lang w:eastAsia="sk-SK"/>
          </w:rPr>
          <w:tab/>
        </w:r>
        <w:r w:rsidR="00EB3093" w:rsidRPr="00E54923">
          <w:rPr>
            <w:rStyle w:val="Hypertextovprepojenie"/>
          </w:rPr>
          <w:t>402-00 Informačný systém R2 - technologická časť</w:t>
        </w:r>
        <w:r w:rsidR="00EB3093">
          <w:rPr>
            <w:webHidden/>
          </w:rPr>
          <w:tab/>
        </w:r>
        <w:r w:rsidR="00CC00F1">
          <w:rPr>
            <w:webHidden/>
          </w:rPr>
          <w:fldChar w:fldCharType="begin"/>
        </w:r>
        <w:r w:rsidR="00EB3093">
          <w:rPr>
            <w:webHidden/>
          </w:rPr>
          <w:instrText xml:space="preserve"> PAGEREF _Toc518289814 \h </w:instrText>
        </w:r>
        <w:r w:rsidR="00CC00F1">
          <w:rPr>
            <w:webHidden/>
          </w:rPr>
        </w:r>
        <w:r w:rsidR="00CC00F1">
          <w:rPr>
            <w:webHidden/>
          </w:rPr>
          <w:fldChar w:fldCharType="separate"/>
        </w:r>
        <w:r w:rsidR="00EB3093">
          <w:rPr>
            <w:webHidden/>
          </w:rPr>
          <w:t>51</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5" w:history="1">
        <w:r w:rsidR="00EB3093" w:rsidRPr="00E54923">
          <w:rPr>
            <w:rStyle w:val="Hypertextovprepojenie"/>
          </w:rPr>
          <w:t>2.68</w:t>
        </w:r>
        <w:r w:rsidR="00EB3093">
          <w:rPr>
            <w:rFonts w:asciiTheme="minorHAnsi" w:eastAsiaTheme="minorEastAsia" w:hAnsiTheme="minorHAnsi" w:cstheme="minorBidi"/>
            <w:spacing w:val="0"/>
            <w:lang w:eastAsia="sk-SK"/>
          </w:rPr>
          <w:tab/>
        </w:r>
        <w:r w:rsidR="00EB3093" w:rsidRPr="00E54923">
          <w:rPr>
            <w:rStyle w:val="Hypertextovprepojenie"/>
          </w:rPr>
          <w:t>501-00 Cestná kanalizácia</w:t>
        </w:r>
        <w:r w:rsidR="00EB3093">
          <w:rPr>
            <w:webHidden/>
          </w:rPr>
          <w:tab/>
        </w:r>
        <w:r w:rsidR="00CC00F1">
          <w:rPr>
            <w:webHidden/>
          </w:rPr>
          <w:fldChar w:fldCharType="begin"/>
        </w:r>
        <w:r w:rsidR="00EB3093">
          <w:rPr>
            <w:webHidden/>
          </w:rPr>
          <w:instrText xml:space="preserve"> PAGEREF _Toc518289815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6" w:history="1">
        <w:r w:rsidR="00EB3093" w:rsidRPr="00E54923">
          <w:rPr>
            <w:rStyle w:val="Hypertextovprepojenie"/>
          </w:rPr>
          <w:t>2.69</w:t>
        </w:r>
        <w:r w:rsidR="00EB3093">
          <w:rPr>
            <w:rFonts w:asciiTheme="minorHAnsi" w:eastAsiaTheme="minorEastAsia" w:hAnsiTheme="minorHAnsi" w:cstheme="minorBidi"/>
            <w:spacing w:val="0"/>
            <w:lang w:eastAsia="sk-SK"/>
          </w:rPr>
          <w:tab/>
        </w:r>
        <w:r w:rsidR="00EB3093" w:rsidRPr="00E54923">
          <w:rPr>
            <w:rStyle w:val="Hypertextovprepojenie"/>
          </w:rPr>
          <w:t>501-01 Odlučovač ropných látok v km 0.000</w:t>
        </w:r>
        <w:r w:rsidR="00EB3093">
          <w:rPr>
            <w:webHidden/>
          </w:rPr>
          <w:tab/>
        </w:r>
        <w:r w:rsidR="00CC00F1">
          <w:rPr>
            <w:webHidden/>
          </w:rPr>
          <w:fldChar w:fldCharType="begin"/>
        </w:r>
        <w:r w:rsidR="00EB3093">
          <w:rPr>
            <w:webHidden/>
          </w:rPr>
          <w:instrText xml:space="preserve"> PAGEREF _Toc518289816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7" w:history="1">
        <w:r w:rsidR="00EB3093" w:rsidRPr="00E54923">
          <w:rPr>
            <w:rStyle w:val="Hypertextovprepojenie"/>
          </w:rPr>
          <w:t>2.70</w:t>
        </w:r>
        <w:r w:rsidR="00EB3093">
          <w:rPr>
            <w:rFonts w:asciiTheme="minorHAnsi" w:eastAsiaTheme="minorEastAsia" w:hAnsiTheme="minorHAnsi" w:cstheme="minorBidi"/>
            <w:spacing w:val="0"/>
            <w:lang w:eastAsia="sk-SK"/>
          </w:rPr>
          <w:tab/>
        </w:r>
        <w:r w:rsidR="00EB3093" w:rsidRPr="00E54923">
          <w:rPr>
            <w:rStyle w:val="Hypertextovprepojenie"/>
          </w:rPr>
          <w:t>501-02 Odlučovač ropných látok v km 1,615</w:t>
        </w:r>
        <w:r w:rsidR="00EB3093">
          <w:rPr>
            <w:webHidden/>
          </w:rPr>
          <w:tab/>
        </w:r>
        <w:r w:rsidR="00CC00F1">
          <w:rPr>
            <w:webHidden/>
          </w:rPr>
          <w:fldChar w:fldCharType="begin"/>
        </w:r>
        <w:r w:rsidR="00EB3093">
          <w:rPr>
            <w:webHidden/>
          </w:rPr>
          <w:instrText xml:space="preserve"> PAGEREF _Toc518289817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8" w:history="1">
        <w:r w:rsidR="00EB3093" w:rsidRPr="00E54923">
          <w:rPr>
            <w:rStyle w:val="Hypertextovprepojenie"/>
          </w:rPr>
          <w:t>2.71</w:t>
        </w:r>
        <w:r w:rsidR="00EB3093">
          <w:rPr>
            <w:rFonts w:asciiTheme="minorHAnsi" w:eastAsiaTheme="minorEastAsia" w:hAnsiTheme="minorHAnsi" w:cstheme="minorBidi"/>
            <w:spacing w:val="0"/>
            <w:lang w:eastAsia="sk-SK"/>
          </w:rPr>
          <w:tab/>
        </w:r>
        <w:r w:rsidR="00EB3093" w:rsidRPr="00E54923">
          <w:rPr>
            <w:rStyle w:val="Hypertextovprepojenie"/>
          </w:rPr>
          <w:t>501-03 Odlučovač ropných látok v km 2,050</w:t>
        </w:r>
        <w:r w:rsidR="00EB3093">
          <w:rPr>
            <w:webHidden/>
          </w:rPr>
          <w:tab/>
        </w:r>
        <w:r w:rsidR="00CC00F1">
          <w:rPr>
            <w:webHidden/>
          </w:rPr>
          <w:fldChar w:fldCharType="begin"/>
        </w:r>
        <w:r w:rsidR="00EB3093">
          <w:rPr>
            <w:webHidden/>
          </w:rPr>
          <w:instrText xml:space="preserve"> PAGEREF _Toc518289818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19" w:history="1">
        <w:r w:rsidR="00EB3093" w:rsidRPr="00E54923">
          <w:rPr>
            <w:rStyle w:val="Hypertextovprepojenie"/>
          </w:rPr>
          <w:t>2.72</w:t>
        </w:r>
        <w:r w:rsidR="00EB3093">
          <w:rPr>
            <w:rFonts w:asciiTheme="minorHAnsi" w:eastAsiaTheme="minorEastAsia" w:hAnsiTheme="minorHAnsi" w:cstheme="minorBidi"/>
            <w:spacing w:val="0"/>
            <w:lang w:eastAsia="sk-SK"/>
          </w:rPr>
          <w:tab/>
        </w:r>
        <w:r w:rsidR="00EB3093" w:rsidRPr="00E54923">
          <w:rPr>
            <w:rStyle w:val="Hypertextovprepojenie"/>
          </w:rPr>
          <w:t>501-04 Odlučovač ropných látok v km 2,700</w:t>
        </w:r>
        <w:r w:rsidR="00EB3093">
          <w:rPr>
            <w:webHidden/>
          </w:rPr>
          <w:tab/>
        </w:r>
        <w:r w:rsidR="00CC00F1">
          <w:rPr>
            <w:webHidden/>
          </w:rPr>
          <w:fldChar w:fldCharType="begin"/>
        </w:r>
        <w:r w:rsidR="00EB3093">
          <w:rPr>
            <w:webHidden/>
          </w:rPr>
          <w:instrText xml:space="preserve"> PAGEREF _Toc518289819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0" w:history="1">
        <w:r w:rsidR="00EB3093" w:rsidRPr="00E54923">
          <w:rPr>
            <w:rStyle w:val="Hypertextovprepojenie"/>
          </w:rPr>
          <w:t>2.73</w:t>
        </w:r>
        <w:r w:rsidR="00EB3093">
          <w:rPr>
            <w:rFonts w:asciiTheme="minorHAnsi" w:eastAsiaTheme="minorEastAsia" w:hAnsiTheme="minorHAnsi" w:cstheme="minorBidi"/>
            <w:spacing w:val="0"/>
            <w:lang w:eastAsia="sk-SK"/>
          </w:rPr>
          <w:tab/>
        </w:r>
        <w:r w:rsidR="00EB3093" w:rsidRPr="00E54923">
          <w:rPr>
            <w:rStyle w:val="Hypertextovprepojenie"/>
          </w:rPr>
          <w:t>501-05 Odlučovač ropných látok v km 3,900</w:t>
        </w:r>
        <w:r w:rsidR="00EB3093">
          <w:rPr>
            <w:webHidden/>
          </w:rPr>
          <w:tab/>
        </w:r>
        <w:r w:rsidR="00CC00F1">
          <w:rPr>
            <w:webHidden/>
          </w:rPr>
          <w:fldChar w:fldCharType="begin"/>
        </w:r>
        <w:r w:rsidR="00EB3093">
          <w:rPr>
            <w:webHidden/>
          </w:rPr>
          <w:instrText xml:space="preserve"> PAGEREF _Toc518289820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1" w:history="1">
        <w:r w:rsidR="00EB3093" w:rsidRPr="00E54923">
          <w:rPr>
            <w:rStyle w:val="Hypertextovprepojenie"/>
          </w:rPr>
          <w:t>2.74</w:t>
        </w:r>
        <w:r w:rsidR="00EB3093">
          <w:rPr>
            <w:rFonts w:asciiTheme="minorHAnsi" w:eastAsiaTheme="minorEastAsia" w:hAnsiTheme="minorHAnsi" w:cstheme="minorBidi"/>
            <w:spacing w:val="0"/>
            <w:lang w:eastAsia="sk-SK"/>
          </w:rPr>
          <w:tab/>
        </w:r>
        <w:r w:rsidR="00EB3093" w:rsidRPr="00E54923">
          <w:rPr>
            <w:rStyle w:val="Hypertextovprepojenie"/>
          </w:rPr>
          <w:t>501-06 Odlučovač ropných látok v km 4,500</w:t>
        </w:r>
        <w:r w:rsidR="00EB3093">
          <w:rPr>
            <w:webHidden/>
          </w:rPr>
          <w:tab/>
        </w:r>
        <w:r w:rsidR="00CC00F1">
          <w:rPr>
            <w:webHidden/>
          </w:rPr>
          <w:fldChar w:fldCharType="begin"/>
        </w:r>
        <w:r w:rsidR="00EB3093">
          <w:rPr>
            <w:webHidden/>
          </w:rPr>
          <w:instrText xml:space="preserve"> PAGEREF _Toc518289821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2" w:history="1">
        <w:r w:rsidR="00EB3093" w:rsidRPr="00E54923">
          <w:rPr>
            <w:rStyle w:val="Hypertextovprepojenie"/>
          </w:rPr>
          <w:t>2.75</w:t>
        </w:r>
        <w:r w:rsidR="00EB3093">
          <w:rPr>
            <w:rFonts w:asciiTheme="minorHAnsi" w:eastAsiaTheme="minorEastAsia" w:hAnsiTheme="minorHAnsi" w:cstheme="minorBidi"/>
            <w:spacing w:val="0"/>
            <w:lang w:eastAsia="sk-SK"/>
          </w:rPr>
          <w:tab/>
        </w:r>
        <w:r w:rsidR="00EB3093" w:rsidRPr="00E54923">
          <w:rPr>
            <w:rStyle w:val="Hypertextovprepojenie"/>
          </w:rPr>
          <w:t>501-07 Odlučovač ropných látok v km 5,500</w:t>
        </w:r>
        <w:r w:rsidR="00EB3093">
          <w:rPr>
            <w:webHidden/>
          </w:rPr>
          <w:tab/>
        </w:r>
        <w:r w:rsidR="00CC00F1">
          <w:rPr>
            <w:webHidden/>
          </w:rPr>
          <w:fldChar w:fldCharType="begin"/>
        </w:r>
        <w:r w:rsidR="00EB3093">
          <w:rPr>
            <w:webHidden/>
          </w:rPr>
          <w:instrText xml:space="preserve"> PAGEREF _Toc518289822 \h </w:instrText>
        </w:r>
        <w:r w:rsidR="00CC00F1">
          <w:rPr>
            <w:webHidden/>
          </w:rPr>
        </w:r>
        <w:r w:rsidR="00CC00F1">
          <w:rPr>
            <w:webHidden/>
          </w:rPr>
          <w:fldChar w:fldCharType="separate"/>
        </w:r>
        <w:r w:rsidR="00EB3093">
          <w:rPr>
            <w:webHidden/>
          </w:rPr>
          <w:t>52</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3" w:history="1">
        <w:r w:rsidR="00EB3093" w:rsidRPr="00E54923">
          <w:rPr>
            <w:rStyle w:val="Hypertextovprepojenie"/>
          </w:rPr>
          <w:t>2.76</w:t>
        </w:r>
        <w:r w:rsidR="00EB3093">
          <w:rPr>
            <w:rFonts w:asciiTheme="minorHAnsi" w:eastAsiaTheme="minorEastAsia" w:hAnsiTheme="minorHAnsi" w:cstheme="minorBidi"/>
            <w:spacing w:val="0"/>
            <w:lang w:eastAsia="sk-SK"/>
          </w:rPr>
          <w:tab/>
        </w:r>
        <w:r w:rsidR="00EB3093" w:rsidRPr="00E54923">
          <w:rPr>
            <w:rStyle w:val="Hypertextovprepojenie"/>
          </w:rPr>
          <w:t>501-08 Odlučovač ropných látok v km 5.975</w:t>
        </w:r>
        <w:r w:rsidR="00EB3093">
          <w:rPr>
            <w:webHidden/>
          </w:rPr>
          <w:tab/>
        </w:r>
        <w:r w:rsidR="00CC00F1">
          <w:rPr>
            <w:webHidden/>
          </w:rPr>
          <w:fldChar w:fldCharType="begin"/>
        </w:r>
        <w:r w:rsidR="00EB3093">
          <w:rPr>
            <w:webHidden/>
          </w:rPr>
          <w:instrText xml:space="preserve"> PAGEREF _Toc518289823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4" w:history="1">
        <w:r w:rsidR="00EB3093" w:rsidRPr="00E54923">
          <w:rPr>
            <w:rStyle w:val="Hypertextovprepojenie"/>
          </w:rPr>
          <w:t>2.77</w:t>
        </w:r>
        <w:r w:rsidR="00EB3093">
          <w:rPr>
            <w:rFonts w:asciiTheme="minorHAnsi" w:eastAsiaTheme="minorEastAsia" w:hAnsiTheme="minorHAnsi" w:cstheme="minorBidi"/>
            <w:spacing w:val="0"/>
            <w:lang w:eastAsia="sk-SK"/>
          </w:rPr>
          <w:tab/>
        </w:r>
        <w:r w:rsidR="00EB3093" w:rsidRPr="00E54923">
          <w:rPr>
            <w:rStyle w:val="Hypertextovprepojenie"/>
          </w:rPr>
          <w:t>501-09 Odlučovač ropných látok v km 6.725</w:t>
        </w:r>
        <w:r w:rsidR="00EB3093">
          <w:rPr>
            <w:webHidden/>
          </w:rPr>
          <w:tab/>
        </w:r>
        <w:r w:rsidR="00CC00F1">
          <w:rPr>
            <w:webHidden/>
          </w:rPr>
          <w:fldChar w:fldCharType="begin"/>
        </w:r>
        <w:r w:rsidR="00EB3093">
          <w:rPr>
            <w:webHidden/>
          </w:rPr>
          <w:instrText xml:space="preserve"> PAGEREF _Toc518289824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5" w:history="1">
        <w:r w:rsidR="00EB3093" w:rsidRPr="00E54923">
          <w:rPr>
            <w:rStyle w:val="Hypertextovprepojenie"/>
          </w:rPr>
          <w:t>2.78</w:t>
        </w:r>
        <w:r w:rsidR="00EB3093">
          <w:rPr>
            <w:rFonts w:asciiTheme="minorHAnsi" w:eastAsiaTheme="minorEastAsia" w:hAnsiTheme="minorHAnsi" w:cstheme="minorBidi"/>
            <w:spacing w:val="0"/>
            <w:lang w:eastAsia="sk-SK"/>
          </w:rPr>
          <w:tab/>
        </w:r>
        <w:r w:rsidR="00EB3093" w:rsidRPr="00E54923">
          <w:rPr>
            <w:rStyle w:val="Hypertextovprepojenie"/>
          </w:rPr>
          <w:t>501-10 Odlučovač ropných látok v km 7.210</w:t>
        </w:r>
        <w:r w:rsidR="00EB3093">
          <w:rPr>
            <w:webHidden/>
          </w:rPr>
          <w:tab/>
        </w:r>
        <w:r w:rsidR="00CC00F1">
          <w:rPr>
            <w:webHidden/>
          </w:rPr>
          <w:fldChar w:fldCharType="begin"/>
        </w:r>
        <w:r w:rsidR="00EB3093">
          <w:rPr>
            <w:webHidden/>
          </w:rPr>
          <w:instrText xml:space="preserve"> PAGEREF _Toc518289825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6" w:history="1">
        <w:r w:rsidR="00EB3093" w:rsidRPr="00E54923">
          <w:rPr>
            <w:rStyle w:val="Hypertextovprepojenie"/>
          </w:rPr>
          <w:t>2.79</w:t>
        </w:r>
        <w:r w:rsidR="00EB3093">
          <w:rPr>
            <w:rFonts w:asciiTheme="minorHAnsi" w:eastAsiaTheme="minorEastAsia" w:hAnsiTheme="minorHAnsi" w:cstheme="minorBidi"/>
            <w:spacing w:val="0"/>
            <w:lang w:eastAsia="sk-SK"/>
          </w:rPr>
          <w:tab/>
        </w:r>
        <w:r w:rsidR="00EB3093" w:rsidRPr="00E54923">
          <w:rPr>
            <w:rStyle w:val="Hypertextovprepojenie"/>
          </w:rPr>
          <w:t>502-00 Cestná kanalizácia v MÚK Kriváň</w:t>
        </w:r>
        <w:r w:rsidR="00EB3093">
          <w:rPr>
            <w:webHidden/>
          </w:rPr>
          <w:tab/>
        </w:r>
        <w:r w:rsidR="00CC00F1">
          <w:rPr>
            <w:webHidden/>
          </w:rPr>
          <w:fldChar w:fldCharType="begin"/>
        </w:r>
        <w:r w:rsidR="00EB3093">
          <w:rPr>
            <w:webHidden/>
          </w:rPr>
          <w:instrText xml:space="preserve"> PAGEREF _Toc518289826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7" w:history="1">
        <w:r w:rsidR="00EB3093" w:rsidRPr="00E54923">
          <w:rPr>
            <w:rStyle w:val="Hypertextovprepojenie"/>
          </w:rPr>
          <w:t>2.80</w:t>
        </w:r>
        <w:r w:rsidR="00EB3093">
          <w:rPr>
            <w:rFonts w:asciiTheme="minorHAnsi" w:eastAsiaTheme="minorEastAsia" w:hAnsiTheme="minorHAnsi" w:cstheme="minorBidi"/>
            <w:spacing w:val="0"/>
            <w:lang w:eastAsia="sk-SK"/>
          </w:rPr>
          <w:tab/>
        </w:r>
        <w:r w:rsidR="00EB3093" w:rsidRPr="00E54923">
          <w:rPr>
            <w:rStyle w:val="Hypertextovprepojenie"/>
          </w:rPr>
          <w:t>521-00 Preložka vodovodu DN 160 v km 0,100</w:t>
        </w:r>
        <w:r w:rsidR="00EB3093">
          <w:rPr>
            <w:webHidden/>
          </w:rPr>
          <w:tab/>
        </w:r>
        <w:r w:rsidR="00CC00F1">
          <w:rPr>
            <w:webHidden/>
          </w:rPr>
          <w:fldChar w:fldCharType="begin"/>
        </w:r>
        <w:r w:rsidR="00EB3093">
          <w:rPr>
            <w:webHidden/>
          </w:rPr>
          <w:instrText xml:space="preserve"> PAGEREF _Toc518289827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8" w:history="1">
        <w:r w:rsidR="00EB3093" w:rsidRPr="00E54923">
          <w:rPr>
            <w:rStyle w:val="Hypertextovprepojenie"/>
          </w:rPr>
          <w:t>2.81</w:t>
        </w:r>
        <w:r w:rsidR="00EB3093">
          <w:rPr>
            <w:rFonts w:asciiTheme="minorHAnsi" w:eastAsiaTheme="minorEastAsia" w:hAnsiTheme="minorHAnsi" w:cstheme="minorBidi"/>
            <w:spacing w:val="0"/>
            <w:lang w:eastAsia="sk-SK"/>
          </w:rPr>
          <w:tab/>
        </w:r>
        <w:r w:rsidR="00EB3093" w:rsidRPr="00E54923">
          <w:rPr>
            <w:rStyle w:val="Hypertextovprepojenie"/>
          </w:rPr>
          <w:t>522-00 Preložka vodovodu HLF DN 500 v km 0,900</w:t>
        </w:r>
        <w:r w:rsidR="00EB3093">
          <w:rPr>
            <w:webHidden/>
          </w:rPr>
          <w:tab/>
        </w:r>
        <w:r w:rsidR="00CC00F1">
          <w:rPr>
            <w:webHidden/>
          </w:rPr>
          <w:fldChar w:fldCharType="begin"/>
        </w:r>
        <w:r w:rsidR="00EB3093">
          <w:rPr>
            <w:webHidden/>
          </w:rPr>
          <w:instrText xml:space="preserve"> PAGEREF _Toc518289828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29" w:history="1">
        <w:r w:rsidR="00EB3093" w:rsidRPr="00E54923">
          <w:rPr>
            <w:rStyle w:val="Hypertextovprepojenie"/>
          </w:rPr>
          <w:t>2.82</w:t>
        </w:r>
        <w:r w:rsidR="00EB3093">
          <w:rPr>
            <w:rFonts w:asciiTheme="minorHAnsi" w:eastAsiaTheme="minorEastAsia" w:hAnsiTheme="minorHAnsi" w:cstheme="minorBidi"/>
            <w:spacing w:val="0"/>
            <w:lang w:eastAsia="sk-SK"/>
          </w:rPr>
          <w:tab/>
        </w:r>
        <w:r w:rsidR="00EB3093" w:rsidRPr="00E54923">
          <w:rPr>
            <w:rStyle w:val="Hypertextovprepojenie"/>
          </w:rPr>
          <w:t>524-01 Preložka vodovodu HLF DN 500 v km 3.850</w:t>
        </w:r>
        <w:r w:rsidR="00EB3093">
          <w:rPr>
            <w:webHidden/>
          </w:rPr>
          <w:tab/>
        </w:r>
        <w:r w:rsidR="00CC00F1">
          <w:rPr>
            <w:webHidden/>
          </w:rPr>
          <w:fldChar w:fldCharType="begin"/>
        </w:r>
        <w:r w:rsidR="00EB3093">
          <w:rPr>
            <w:webHidden/>
          </w:rPr>
          <w:instrText xml:space="preserve"> PAGEREF _Toc518289829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0" w:history="1">
        <w:r w:rsidR="00EB3093" w:rsidRPr="00E54923">
          <w:rPr>
            <w:rStyle w:val="Hypertextovprepojenie"/>
          </w:rPr>
          <w:t>2.83</w:t>
        </w:r>
        <w:r w:rsidR="00EB3093">
          <w:rPr>
            <w:rFonts w:asciiTheme="minorHAnsi" w:eastAsiaTheme="minorEastAsia" w:hAnsiTheme="minorHAnsi" w:cstheme="minorBidi"/>
            <w:spacing w:val="0"/>
            <w:lang w:eastAsia="sk-SK"/>
          </w:rPr>
          <w:tab/>
        </w:r>
        <w:r w:rsidR="00EB3093" w:rsidRPr="00E54923">
          <w:rPr>
            <w:rStyle w:val="Hypertextovprepojenie"/>
          </w:rPr>
          <w:t>524-02 Preložka vodovodu HLF DN 500 v km 4.350</w:t>
        </w:r>
        <w:r w:rsidR="00EB3093">
          <w:rPr>
            <w:webHidden/>
          </w:rPr>
          <w:tab/>
        </w:r>
        <w:r w:rsidR="00CC00F1">
          <w:rPr>
            <w:webHidden/>
          </w:rPr>
          <w:fldChar w:fldCharType="begin"/>
        </w:r>
        <w:r w:rsidR="00EB3093">
          <w:rPr>
            <w:webHidden/>
          </w:rPr>
          <w:instrText xml:space="preserve"> PAGEREF _Toc518289830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1" w:history="1">
        <w:r w:rsidR="00EB3093" w:rsidRPr="00E54923">
          <w:rPr>
            <w:rStyle w:val="Hypertextovprepojenie"/>
          </w:rPr>
          <w:t>2.84</w:t>
        </w:r>
        <w:r w:rsidR="00EB3093">
          <w:rPr>
            <w:rFonts w:asciiTheme="minorHAnsi" w:eastAsiaTheme="minorEastAsia" w:hAnsiTheme="minorHAnsi" w:cstheme="minorBidi"/>
            <w:spacing w:val="0"/>
            <w:lang w:eastAsia="sk-SK"/>
          </w:rPr>
          <w:tab/>
        </w:r>
        <w:r w:rsidR="00EB3093" w:rsidRPr="00E54923">
          <w:rPr>
            <w:rStyle w:val="Hypertextovprepojenie"/>
          </w:rPr>
          <w:t>524-03 Preložka vodovodu HLF DN 500 v km 5.200 - 5.500</w:t>
        </w:r>
        <w:r w:rsidR="00EB3093">
          <w:rPr>
            <w:webHidden/>
          </w:rPr>
          <w:tab/>
        </w:r>
        <w:r w:rsidR="00CC00F1">
          <w:rPr>
            <w:webHidden/>
          </w:rPr>
          <w:fldChar w:fldCharType="begin"/>
        </w:r>
        <w:r w:rsidR="00EB3093">
          <w:rPr>
            <w:webHidden/>
          </w:rPr>
          <w:instrText xml:space="preserve"> PAGEREF _Toc518289831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2" w:history="1">
        <w:r w:rsidR="00EB3093" w:rsidRPr="00E54923">
          <w:rPr>
            <w:rStyle w:val="Hypertextovprepojenie"/>
          </w:rPr>
          <w:t>2.85</w:t>
        </w:r>
        <w:r w:rsidR="00EB3093">
          <w:rPr>
            <w:rFonts w:asciiTheme="minorHAnsi" w:eastAsiaTheme="minorEastAsia" w:hAnsiTheme="minorHAnsi" w:cstheme="minorBidi"/>
            <w:spacing w:val="0"/>
            <w:lang w:eastAsia="sk-SK"/>
          </w:rPr>
          <w:tab/>
        </w:r>
        <w:r w:rsidR="00EB3093" w:rsidRPr="00E54923">
          <w:rPr>
            <w:rStyle w:val="Hypertextovprepojenie"/>
          </w:rPr>
          <w:t>524-04 Preložka vodovodu HLF DN 500 v km 6.900</w:t>
        </w:r>
        <w:r w:rsidR="00EB3093">
          <w:rPr>
            <w:webHidden/>
          </w:rPr>
          <w:tab/>
        </w:r>
        <w:r w:rsidR="00CC00F1">
          <w:rPr>
            <w:webHidden/>
          </w:rPr>
          <w:fldChar w:fldCharType="begin"/>
        </w:r>
        <w:r w:rsidR="00EB3093">
          <w:rPr>
            <w:webHidden/>
          </w:rPr>
          <w:instrText xml:space="preserve"> PAGEREF _Toc518289832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3" w:history="1">
        <w:r w:rsidR="00EB3093" w:rsidRPr="00E54923">
          <w:rPr>
            <w:rStyle w:val="Hypertextovprepojenie"/>
          </w:rPr>
          <w:t>2.86</w:t>
        </w:r>
        <w:r w:rsidR="00EB3093">
          <w:rPr>
            <w:rFonts w:asciiTheme="minorHAnsi" w:eastAsiaTheme="minorEastAsia" w:hAnsiTheme="minorHAnsi" w:cstheme="minorBidi"/>
            <w:spacing w:val="0"/>
            <w:lang w:eastAsia="sk-SK"/>
          </w:rPr>
          <w:tab/>
        </w:r>
        <w:r w:rsidR="00EB3093" w:rsidRPr="00E54923">
          <w:rPr>
            <w:rStyle w:val="Hypertextovprepojenie"/>
          </w:rPr>
          <w:t>532-00 Vodovodná prípojka pre RD č.p. 600 v km 1,175</w:t>
        </w:r>
        <w:r w:rsidR="00EB3093">
          <w:rPr>
            <w:webHidden/>
          </w:rPr>
          <w:tab/>
        </w:r>
        <w:r w:rsidR="00CC00F1">
          <w:rPr>
            <w:webHidden/>
          </w:rPr>
          <w:fldChar w:fldCharType="begin"/>
        </w:r>
        <w:r w:rsidR="00EB3093">
          <w:rPr>
            <w:webHidden/>
          </w:rPr>
          <w:instrText xml:space="preserve"> PAGEREF _Toc518289833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4" w:history="1">
        <w:r w:rsidR="00EB3093" w:rsidRPr="00E54923">
          <w:rPr>
            <w:rStyle w:val="Hypertextovprepojenie"/>
          </w:rPr>
          <w:t>2.87</w:t>
        </w:r>
        <w:r w:rsidR="00EB3093">
          <w:rPr>
            <w:rFonts w:asciiTheme="minorHAnsi" w:eastAsiaTheme="minorEastAsia" w:hAnsiTheme="minorHAnsi" w:cstheme="minorBidi"/>
            <w:spacing w:val="0"/>
            <w:lang w:eastAsia="sk-SK"/>
          </w:rPr>
          <w:tab/>
        </w:r>
        <w:r w:rsidR="00EB3093" w:rsidRPr="00E54923">
          <w:rPr>
            <w:rStyle w:val="Hypertextovprepojenie"/>
          </w:rPr>
          <w:t>533-00 Vodovodná prípojka pre RD č.p. 511 a č.p. 513 v km 1,550</w:t>
        </w:r>
        <w:r w:rsidR="00EB3093">
          <w:rPr>
            <w:webHidden/>
          </w:rPr>
          <w:tab/>
        </w:r>
        <w:r w:rsidR="00CC00F1">
          <w:rPr>
            <w:webHidden/>
          </w:rPr>
          <w:fldChar w:fldCharType="begin"/>
        </w:r>
        <w:r w:rsidR="00EB3093">
          <w:rPr>
            <w:webHidden/>
          </w:rPr>
          <w:instrText xml:space="preserve"> PAGEREF _Toc518289834 \h </w:instrText>
        </w:r>
        <w:r w:rsidR="00CC00F1">
          <w:rPr>
            <w:webHidden/>
          </w:rPr>
        </w:r>
        <w:r w:rsidR="00CC00F1">
          <w:rPr>
            <w:webHidden/>
          </w:rPr>
          <w:fldChar w:fldCharType="separate"/>
        </w:r>
        <w:r w:rsidR="00EB3093">
          <w:rPr>
            <w:webHidden/>
          </w:rPr>
          <w:t>53</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5" w:history="1">
        <w:r w:rsidR="00EB3093" w:rsidRPr="00E54923">
          <w:rPr>
            <w:rStyle w:val="Hypertextovprepojenie"/>
          </w:rPr>
          <w:t>2.88</w:t>
        </w:r>
        <w:r w:rsidR="00EB3093">
          <w:rPr>
            <w:rFonts w:asciiTheme="minorHAnsi" w:eastAsiaTheme="minorEastAsia" w:hAnsiTheme="minorHAnsi" w:cstheme="minorBidi"/>
            <w:spacing w:val="0"/>
            <w:lang w:eastAsia="sk-SK"/>
          </w:rPr>
          <w:tab/>
        </w:r>
        <w:r w:rsidR="00EB3093" w:rsidRPr="00E54923">
          <w:rPr>
            <w:rStyle w:val="Hypertextovprepojenie"/>
          </w:rPr>
          <w:t>601-00 Preložka VN-22 kV linky č.306, km 0.22</w:t>
        </w:r>
        <w:r w:rsidR="00EB3093">
          <w:rPr>
            <w:webHidden/>
          </w:rPr>
          <w:tab/>
        </w:r>
        <w:r w:rsidR="00CC00F1">
          <w:rPr>
            <w:webHidden/>
          </w:rPr>
          <w:fldChar w:fldCharType="begin"/>
        </w:r>
        <w:r w:rsidR="00EB3093">
          <w:rPr>
            <w:webHidden/>
          </w:rPr>
          <w:instrText xml:space="preserve"> PAGEREF _Toc518289835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6" w:history="1">
        <w:r w:rsidR="00EB3093" w:rsidRPr="00E54923">
          <w:rPr>
            <w:rStyle w:val="Hypertextovprepojenie"/>
          </w:rPr>
          <w:t>2.89</w:t>
        </w:r>
        <w:r w:rsidR="00EB3093">
          <w:rPr>
            <w:rFonts w:asciiTheme="minorHAnsi" w:eastAsiaTheme="minorEastAsia" w:hAnsiTheme="minorHAnsi" w:cstheme="minorBidi"/>
            <w:spacing w:val="0"/>
            <w:lang w:eastAsia="sk-SK"/>
          </w:rPr>
          <w:tab/>
        </w:r>
        <w:r w:rsidR="00EB3093" w:rsidRPr="00E54923">
          <w:rPr>
            <w:rStyle w:val="Hypertextovprepojenie"/>
          </w:rPr>
          <w:t>602-00 Preložka VN-22 kV linky č.306, km 1.55 - 2.35</w:t>
        </w:r>
        <w:r w:rsidR="00EB3093">
          <w:rPr>
            <w:webHidden/>
          </w:rPr>
          <w:tab/>
        </w:r>
        <w:r w:rsidR="00CC00F1">
          <w:rPr>
            <w:webHidden/>
          </w:rPr>
          <w:fldChar w:fldCharType="begin"/>
        </w:r>
        <w:r w:rsidR="00EB3093">
          <w:rPr>
            <w:webHidden/>
          </w:rPr>
          <w:instrText xml:space="preserve"> PAGEREF _Toc518289836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7" w:history="1">
        <w:r w:rsidR="00EB3093" w:rsidRPr="00E54923">
          <w:rPr>
            <w:rStyle w:val="Hypertextovprepojenie"/>
          </w:rPr>
          <w:t>2.90</w:t>
        </w:r>
        <w:r w:rsidR="00EB3093">
          <w:rPr>
            <w:rFonts w:asciiTheme="minorHAnsi" w:eastAsiaTheme="minorEastAsia" w:hAnsiTheme="minorHAnsi" w:cstheme="minorBidi"/>
            <w:spacing w:val="0"/>
            <w:lang w:eastAsia="sk-SK"/>
          </w:rPr>
          <w:tab/>
        </w:r>
        <w:r w:rsidR="00EB3093" w:rsidRPr="00E54923">
          <w:rPr>
            <w:rStyle w:val="Hypertextovprepojenie"/>
          </w:rPr>
          <w:t>603-00 Preložka VN-22 kV odb. z l. č.306, km 2.3</w:t>
        </w:r>
        <w:r w:rsidR="00EB3093">
          <w:rPr>
            <w:webHidden/>
          </w:rPr>
          <w:tab/>
        </w:r>
        <w:r w:rsidR="00CC00F1">
          <w:rPr>
            <w:webHidden/>
          </w:rPr>
          <w:fldChar w:fldCharType="begin"/>
        </w:r>
        <w:r w:rsidR="00EB3093">
          <w:rPr>
            <w:webHidden/>
          </w:rPr>
          <w:instrText xml:space="preserve"> PAGEREF _Toc518289837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8" w:history="1">
        <w:r w:rsidR="00EB3093" w:rsidRPr="00E54923">
          <w:rPr>
            <w:rStyle w:val="Hypertextovprepojenie"/>
          </w:rPr>
          <w:t>2.91</w:t>
        </w:r>
        <w:r w:rsidR="00EB3093">
          <w:rPr>
            <w:rFonts w:asciiTheme="minorHAnsi" w:eastAsiaTheme="minorEastAsia" w:hAnsiTheme="minorHAnsi" w:cstheme="minorBidi"/>
            <w:spacing w:val="0"/>
            <w:lang w:eastAsia="sk-SK"/>
          </w:rPr>
          <w:tab/>
        </w:r>
        <w:r w:rsidR="00EB3093" w:rsidRPr="00E54923">
          <w:rPr>
            <w:rStyle w:val="Hypertextovprepojenie"/>
          </w:rPr>
          <w:t>604-00 Preložka VN-22 kV linky č.306, km 3.77 -5.73</w:t>
        </w:r>
        <w:r w:rsidR="00EB3093">
          <w:rPr>
            <w:webHidden/>
          </w:rPr>
          <w:tab/>
        </w:r>
        <w:r w:rsidR="00CC00F1">
          <w:rPr>
            <w:webHidden/>
          </w:rPr>
          <w:fldChar w:fldCharType="begin"/>
        </w:r>
        <w:r w:rsidR="00EB3093">
          <w:rPr>
            <w:webHidden/>
          </w:rPr>
          <w:instrText xml:space="preserve"> PAGEREF _Toc518289838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39" w:history="1">
        <w:r w:rsidR="00EB3093" w:rsidRPr="00E54923">
          <w:rPr>
            <w:rStyle w:val="Hypertextovprepojenie"/>
          </w:rPr>
          <w:t>2.92</w:t>
        </w:r>
        <w:r w:rsidR="00EB3093">
          <w:rPr>
            <w:rFonts w:asciiTheme="minorHAnsi" w:eastAsiaTheme="minorEastAsia" w:hAnsiTheme="minorHAnsi" w:cstheme="minorBidi"/>
            <w:spacing w:val="0"/>
            <w:lang w:eastAsia="sk-SK"/>
          </w:rPr>
          <w:tab/>
        </w:r>
        <w:r w:rsidR="00EB3093" w:rsidRPr="00E54923">
          <w:rPr>
            <w:rStyle w:val="Hypertextovprepojenie"/>
          </w:rPr>
          <w:t>606-00 Preložka VN-22 kV linky č.306, km 6.82 - 7.60</w:t>
        </w:r>
        <w:r w:rsidR="00EB3093">
          <w:rPr>
            <w:webHidden/>
          </w:rPr>
          <w:tab/>
        </w:r>
        <w:r w:rsidR="00CC00F1">
          <w:rPr>
            <w:webHidden/>
          </w:rPr>
          <w:fldChar w:fldCharType="begin"/>
        </w:r>
        <w:r w:rsidR="00EB3093">
          <w:rPr>
            <w:webHidden/>
          </w:rPr>
          <w:instrText xml:space="preserve"> PAGEREF _Toc518289839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0" w:history="1">
        <w:r w:rsidR="00EB3093" w:rsidRPr="00E54923">
          <w:rPr>
            <w:rStyle w:val="Hypertextovprepojenie"/>
          </w:rPr>
          <w:t>2.93</w:t>
        </w:r>
        <w:r w:rsidR="00EB3093">
          <w:rPr>
            <w:rFonts w:asciiTheme="minorHAnsi" w:eastAsiaTheme="minorEastAsia" w:hAnsiTheme="minorHAnsi" w:cstheme="minorBidi"/>
            <w:spacing w:val="0"/>
            <w:lang w:eastAsia="sk-SK"/>
          </w:rPr>
          <w:tab/>
        </w:r>
        <w:r w:rsidR="00EB3093" w:rsidRPr="00E54923">
          <w:rPr>
            <w:rStyle w:val="Hypertextovprepojenie"/>
          </w:rPr>
          <w:t>607-00 Preložka VN-22 kV prip.  pre TS, km 7.0</w:t>
        </w:r>
        <w:r w:rsidR="00EB3093">
          <w:rPr>
            <w:webHidden/>
          </w:rPr>
          <w:tab/>
        </w:r>
        <w:r w:rsidR="00CC00F1">
          <w:rPr>
            <w:webHidden/>
          </w:rPr>
          <w:fldChar w:fldCharType="begin"/>
        </w:r>
        <w:r w:rsidR="00EB3093">
          <w:rPr>
            <w:webHidden/>
          </w:rPr>
          <w:instrText xml:space="preserve"> PAGEREF _Toc518289840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1" w:history="1">
        <w:r w:rsidR="00EB3093" w:rsidRPr="00E54923">
          <w:rPr>
            <w:rStyle w:val="Hypertextovprepojenie"/>
          </w:rPr>
          <w:t>2.94</w:t>
        </w:r>
        <w:r w:rsidR="00EB3093">
          <w:rPr>
            <w:rFonts w:asciiTheme="minorHAnsi" w:eastAsiaTheme="minorEastAsia" w:hAnsiTheme="minorHAnsi" w:cstheme="minorBidi"/>
            <w:spacing w:val="0"/>
            <w:lang w:eastAsia="sk-SK"/>
          </w:rPr>
          <w:tab/>
        </w:r>
        <w:r w:rsidR="00EB3093" w:rsidRPr="00E54923">
          <w:rPr>
            <w:rStyle w:val="Hypertextovprepojenie"/>
          </w:rPr>
          <w:t>608-00 Preložka VN-22 kV odbočky Píla, km 7.5</w:t>
        </w:r>
        <w:r w:rsidR="00EB3093">
          <w:rPr>
            <w:webHidden/>
          </w:rPr>
          <w:tab/>
        </w:r>
        <w:r w:rsidR="00CC00F1">
          <w:rPr>
            <w:webHidden/>
          </w:rPr>
          <w:fldChar w:fldCharType="begin"/>
        </w:r>
        <w:r w:rsidR="00EB3093">
          <w:rPr>
            <w:webHidden/>
          </w:rPr>
          <w:instrText xml:space="preserve"> PAGEREF _Toc518289841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2" w:history="1">
        <w:r w:rsidR="00EB3093" w:rsidRPr="00E54923">
          <w:rPr>
            <w:rStyle w:val="Hypertextovprepojenie"/>
          </w:rPr>
          <w:t>2.95</w:t>
        </w:r>
        <w:r w:rsidR="00EB3093">
          <w:rPr>
            <w:rFonts w:asciiTheme="minorHAnsi" w:eastAsiaTheme="minorEastAsia" w:hAnsiTheme="minorHAnsi" w:cstheme="minorBidi"/>
            <w:spacing w:val="0"/>
            <w:lang w:eastAsia="sk-SK"/>
          </w:rPr>
          <w:tab/>
        </w:r>
        <w:r w:rsidR="00EB3093" w:rsidRPr="00E54923">
          <w:rPr>
            <w:rStyle w:val="Hypertextovprepojenie"/>
          </w:rPr>
          <w:t>609-00 Preložka TS a VN-22 kV príp. v km 8.24</w:t>
        </w:r>
        <w:r w:rsidR="00EB3093">
          <w:rPr>
            <w:webHidden/>
          </w:rPr>
          <w:tab/>
        </w:r>
        <w:r w:rsidR="00CC00F1">
          <w:rPr>
            <w:webHidden/>
          </w:rPr>
          <w:fldChar w:fldCharType="begin"/>
        </w:r>
        <w:r w:rsidR="00EB3093">
          <w:rPr>
            <w:webHidden/>
          </w:rPr>
          <w:instrText xml:space="preserve"> PAGEREF _Toc518289842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3" w:history="1">
        <w:r w:rsidR="00EB3093" w:rsidRPr="00E54923">
          <w:rPr>
            <w:rStyle w:val="Hypertextovprepojenie"/>
          </w:rPr>
          <w:t>2.96</w:t>
        </w:r>
        <w:r w:rsidR="00EB3093">
          <w:rPr>
            <w:rFonts w:asciiTheme="minorHAnsi" w:eastAsiaTheme="minorEastAsia" w:hAnsiTheme="minorHAnsi" w:cstheme="minorBidi"/>
            <w:spacing w:val="0"/>
            <w:lang w:eastAsia="sk-SK"/>
          </w:rPr>
          <w:tab/>
        </w:r>
        <w:r w:rsidR="00EB3093" w:rsidRPr="00E54923">
          <w:rPr>
            <w:rStyle w:val="Hypertextovprepojenie"/>
          </w:rPr>
          <w:t>631-00 Preložka NN vzd. vedenia, km 1.59</w:t>
        </w:r>
        <w:r w:rsidR="00EB3093">
          <w:rPr>
            <w:webHidden/>
          </w:rPr>
          <w:tab/>
        </w:r>
        <w:r w:rsidR="00CC00F1">
          <w:rPr>
            <w:webHidden/>
          </w:rPr>
          <w:fldChar w:fldCharType="begin"/>
        </w:r>
        <w:r w:rsidR="00EB3093">
          <w:rPr>
            <w:webHidden/>
          </w:rPr>
          <w:instrText xml:space="preserve"> PAGEREF _Toc518289843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4" w:history="1">
        <w:r w:rsidR="00EB3093" w:rsidRPr="00E54923">
          <w:rPr>
            <w:rStyle w:val="Hypertextovprepojenie"/>
          </w:rPr>
          <w:t>2.97</w:t>
        </w:r>
        <w:r w:rsidR="00EB3093">
          <w:rPr>
            <w:rFonts w:asciiTheme="minorHAnsi" w:eastAsiaTheme="minorEastAsia" w:hAnsiTheme="minorHAnsi" w:cstheme="minorBidi"/>
            <w:spacing w:val="0"/>
            <w:lang w:eastAsia="sk-SK"/>
          </w:rPr>
          <w:tab/>
        </w:r>
        <w:r w:rsidR="00EB3093" w:rsidRPr="00E54923">
          <w:rPr>
            <w:rStyle w:val="Hypertextovprepojenie"/>
          </w:rPr>
          <w:t>632-00 Preložka NN vzd. vedenia, km 2.01</w:t>
        </w:r>
        <w:r w:rsidR="00EB3093">
          <w:rPr>
            <w:webHidden/>
          </w:rPr>
          <w:tab/>
        </w:r>
        <w:r w:rsidR="00CC00F1">
          <w:rPr>
            <w:webHidden/>
          </w:rPr>
          <w:fldChar w:fldCharType="begin"/>
        </w:r>
        <w:r w:rsidR="00EB3093">
          <w:rPr>
            <w:webHidden/>
          </w:rPr>
          <w:instrText xml:space="preserve"> PAGEREF _Toc518289844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5" w:history="1">
        <w:r w:rsidR="00EB3093" w:rsidRPr="00E54923">
          <w:rPr>
            <w:rStyle w:val="Hypertextovprepojenie"/>
          </w:rPr>
          <w:t>2.98</w:t>
        </w:r>
        <w:r w:rsidR="00EB3093">
          <w:rPr>
            <w:rFonts w:asciiTheme="minorHAnsi" w:eastAsiaTheme="minorEastAsia" w:hAnsiTheme="minorHAnsi" w:cstheme="minorBidi"/>
            <w:spacing w:val="0"/>
            <w:lang w:eastAsia="sk-SK"/>
          </w:rPr>
          <w:tab/>
        </w:r>
        <w:r w:rsidR="00EB3093" w:rsidRPr="00E54923">
          <w:rPr>
            <w:rStyle w:val="Hypertextovprepojenie"/>
          </w:rPr>
          <w:t>633-00 Preložka NN vzd. vedenia, km 6.88</w:t>
        </w:r>
        <w:r w:rsidR="00EB3093">
          <w:rPr>
            <w:webHidden/>
          </w:rPr>
          <w:tab/>
        </w:r>
        <w:r w:rsidR="00CC00F1">
          <w:rPr>
            <w:webHidden/>
          </w:rPr>
          <w:fldChar w:fldCharType="begin"/>
        </w:r>
        <w:r w:rsidR="00EB3093">
          <w:rPr>
            <w:webHidden/>
          </w:rPr>
          <w:instrText xml:space="preserve"> PAGEREF _Toc518289845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6" w:history="1">
        <w:r w:rsidR="00EB3093" w:rsidRPr="00E54923">
          <w:rPr>
            <w:rStyle w:val="Hypertextovprepojenie"/>
          </w:rPr>
          <w:t>2.99</w:t>
        </w:r>
        <w:r w:rsidR="00EB3093">
          <w:rPr>
            <w:rFonts w:asciiTheme="minorHAnsi" w:eastAsiaTheme="minorEastAsia" w:hAnsiTheme="minorHAnsi" w:cstheme="minorBidi"/>
            <w:spacing w:val="0"/>
            <w:lang w:eastAsia="sk-SK"/>
          </w:rPr>
          <w:tab/>
        </w:r>
        <w:r w:rsidR="00EB3093" w:rsidRPr="00E54923">
          <w:rPr>
            <w:rStyle w:val="Hypertextovprepojenie"/>
          </w:rPr>
          <w:t>634-00 Preložka NN vzd. vedenia, km 8.22</w:t>
        </w:r>
        <w:r w:rsidR="00EB3093">
          <w:rPr>
            <w:webHidden/>
          </w:rPr>
          <w:tab/>
        </w:r>
        <w:r w:rsidR="00CC00F1">
          <w:rPr>
            <w:webHidden/>
          </w:rPr>
          <w:fldChar w:fldCharType="begin"/>
        </w:r>
        <w:r w:rsidR="00EB3093">
          <w:rPr>
            <w:webHidden/>
          </w:rPr>
          <w:instrText xml:space="preserve"> PAGEREF _Toc518289846 \h </w:instrText>
        </w:r>
        <w:r w:rsidR="00CC00F1">
          <w:rPr>
            <w:webHidden/>
          </w:rPr>
        </w:r>
        <w:r w:rsidR="00CC00F1">
          <w:rPr>
            <w:webHidden/>
          </w:rPr>
          <w:fldChar w:fldCharType="separate"/>
        </w:r>
        <w:r w:rsidR="00EB3093">
          <w:rPr>
            <w:webHidden/>
          </w:rPr>
          <w:t>54</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7" w:history="1">
        <w:r w:rsidR="00EB3093" w:rsidRPr="00E54923">
          <w:rPr>
            <w:rStyle w:val="Hypertextovprepojenie"/>
          </w:rPr>
          <w:t>2.100</w:t>
        </w:r>
        <w:r w:rsidR="00EB3093">
          <w:rPr>
            <w:rFonts w:asciiTheme="minorHAnsi" w:eastAsiaTheme="minorEastAsia" w:hAnsiTheme="minorHAnsi" w:cstheme="minorBidi"/>
            <w:spacing w:val="0"/>
            <w:lang w:eastAsia="sk-SK"/>
          </w:rPr>
          <w:tab/>
        </w:r>
        <w:r w:rsidR="00EB3093" w:rsidRPr="00E54923">
          <w:rPr>
            <w:rStyle w:val="Hypertextovprepojenie"/>
          </w:rPr>
          <w:t>637-00 Prípojka NN  pre ISRC, km 2.1</w:t>
        </w:r>
        <w:r w:rsidR="00EB3093">
          <w:rPr>
            <w:webHidden/>
          </w:rPr>
          <w:tab/>
        </w:r>
        <w:r w:rsidR="00CC00F1">
          <w:rPr>
            <w:webHidden/>
          </w:rPr>
          <w:fldChar w:fldCharType="begin"/>
        </w:r>
        <w:r w:rsidR="00EB3093">
          <w:rPr>
            <w:webHidden/>
          </w:rPr>
          <w:instrText xml:space="preserve"> PAGEREF _Toc518289847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8" w:history="1">
        <w:r w:rsidR="00EB3093" w:rsidRPr="00E54923">
          <w:rPr>
            <w:rStyle w:val="Hypertextovprepojenie"/>
          </w:rPr>
          <w:t>2.101</w:t>
        </w:r>
        <w:r w:rsidR="00EB3093">
          <w:rPr>
            <w:rFonts w:asciiTheme="minorHAnsi" w:eastAsiaTheme="minorEastAsia" w:hAnsiTheme="minorHAnsi" w:cstheme="minorBidi"/>
            <w:spacing w:val="0"/>
            <w:lang w:eastAsia="sk-SK"/>
          </w:rPr>
          <w:tab/>
        </w:r>
        <w:r w:rsidR="00EB3093" w:rsidRPr="00E54923">
          <w:rPr>
            <w:rStyle w:val="Hypertextovprepojenie"/>
          </w:rPr>
          <w:t>638-00 Prípojka NN  pre ISRC, km 7.2</w:t>
        </w:r>
        <w:r w:rsidR="00EB3093">
          <w:rPr>
            <w:webHidden/>
          </w:rPr>
          <w:tab/>
        </w:r>
        <w:r w:rsidR="00CC00F1">
          <w:rPr>
            <w:webHidden/>
          </w:rPr>
          <w:fldChar w:fldCharType="begin"/>
        </w:r>
        <w:r w:rsidR="00EB3093">
          <w:rPr>
            <w:webHidden/>
          </w:rPr>
          <w:instrText xml:space="preserve"> PAGEREF _Toc518289848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49" w:history="1">
        <w:r w:rsidR="00EB3093" w:rsidRPr="00E54923">
          <w:rPr>
            <w:rStyle w:val="Hypertextovprepojenie"/>
          </w:rPr>
          <w:t>2.102</w:t>
        </w:r>
        <w:r w:rsidR="00EB3093">
          <w:rPr>
            <w:rFonts w:asciiTheme="minorHAnsi" w:eastAsiaTheme="minorEastAsia" w:hAnsiTheme="minorHAnsi" w:cstheme="minorBidi"/>
            <w:spacing w:val="0"/>
            <w:lang w:eastAsia="sk-SK"/>
          </w:rPr>
          <w:tab/>
        </w:r>
        <w:r w:rsidR="00EB3093" w:rsidRPr="00E54923">
          <w:rPr>
            <w:rStyle w:val="Hypertextovprepojenie"/>
          </w:rPr>
          <w:t>651-00 Preložka DOK  DT-LC v km 3.900-4.500</w:t>
        </w:r>
        <w:r w:rsidR="00EB3093">
          <w:rPr>
            <w:webHidden/>
          </w:rPr>
          <w:tab/>
        </w:r>
        <w:r w:rsidR="00CC00F1">
          <w:rPr>
            <w:webHidden/>
          </w:rPr>
          <w:fldChar w:fldCharType="begin"/>
        </w:r>
        <w:r w:rsidR="00EB3093">
          <w:rPr>
            <w:webHidden/>
          </w:rPr>
          <w:instrText xml:space="preserve"> PAGEREF _Toc518289849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0" w:history="1">
        <w:r w:rsidR="00EB3093" w:rsidRPr="00E54923">
          <w:rPr>
            <w:rStyle w:val="Hypertextovprepojenie"/>
          </w:rPr>
          <w:t>2.103</w:t>
        </w:r>
        <w:r w:rsidR="00EB3093">
          <w:rPr>
            <w:rFonts w:asciiTheme="minorHAnsi" w:eastAsiaTheme="minorEastAsia" w:hAnsiTheme="minorHAnsi" w:cstheme="minorBidi"/>
            <w:spacing w:val="0"/>
            <w:lang w:eastAsia="sk-SK"/>
          </w:rPr>
          <w:tab/>
        </w:r>
        <w:r w:rsidR="00EB3093" w:rsidRPr="00E54923">
          <w:rPr>
            <w:rStyle w:val="Hypertextovprepojenie"/>
          </w:rPr>
          <w:t>652-00 Preložka DOK  DT-LC v km 4.900-5.550</w:t>
        </w:r>
        <w:r w:rsidR="00EB3093">
          <w:rPr>
            <w:webHidden/>
          </w:rPr>
          <w:tab/>
        </w:r>
        <w:r w:rsidR="00CC00F1">
          <w:rPr>
            <w:webHidden/>
          </w:rPr>
          <w:fldChar w:fldCharType="begin"/>
        </w:r>
        <w:r w:rsidR="00EB3093">
          <w:rPr>
            <w:webHidden/>
          </w:rPr>
          <w:instrText xml:space="preserve"> PAGEREF _Toc518289850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1" w:history="1">
        <w:r w:rsidR="00EB3093" w:rsidRPr="00E54923">
          <w:rPr>
            <w:rStyle w:val="Hypertextovprepojenie"/>
          </w:rPr>
          <w:t>2.104</w:t>
        </w:r>
        <w:r w:rsidR="00EB3093">
          <w:rPr>
            <w:rFonts w:asciiTheme="minorHAnsi" w:eastAsiaTheme="minorEastAsia" w:hAnsiTheme="minorHAnsi" w:cstheme="minorBidi"/>
            <w:spacing w:val="0"/>
            <w:lang w:eastAsia="sk-SK"/>
          </w:rPr>
          <w:tab/>
        </w:r>
        <w:r w:rsidR="00EB3093" w:rsidRPr="00E54923">
          <w:rPr>
            <w:rStyle w:val="Hypertextovprepojenie"/>
          </w:rPr>
          <w:t>661-00 Preložka OK Orange, úsek Lučenec - Detva v km 4,900 - 5,600</w:t>
        </w:r>
        <w:r w:rsidR="00EB3093">
          <w:rPr>
            <w:webHidden/>
          </w:rPr>
          <w:tab/>
        </w:r>
        <w:r w:rsidR="00CC00F1">
          <w:rPr>
            <w:webHidden/>
          </w:rPr>
          <w:fldChar w:fldCharType="begin"/>
        </w:r>
        <w:r w:rsidR="00EB3093">
          <w:rPr>
            <w:webHidden/>
          </w:rPr>
          <w:instrText xml:space="preserve"> PAGEREF _Toc518289851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2" w:history="1">
        <w:r w:rsidR="00EB3093" w:rsidRPr="00E54923">
          <w:rPr>
            <w:rStyle w:val="Hypertextovprepojenie"/>
          </w:rPr>
          <w:t>2.105</w:t>
        </w:r>
        <w:r w:rsidR="00EB3093">
          <w:rPr>
            <w:rFonts w:asciiTheme="minorHAnsi" w:eastAsiaTheme="minorEastAsia" w:hAnsiTheme="minorHAnsi" w:cstheme="minorBidi"/>
            <w:spacing w:val="0"/>
            <w:lang w:eastAsia="sk-SK"/>
          </w:rPr>
          <w:tab/>
        </w:r>
        <w:r w:rsidR="00EB3093" w:rsidRPr="00E54923">
          <w:rPr>
            <w:rStyle w:val="Hypertextovprepojenie"/>
          </w:rPr>
          <w:t>662-00 Preložka OK Orange, úsek Lučenec - Detva v km 7,000</w:t>
        </w:r>
        <w:r w:rsidR="00EB3093">
          <w:rPr>
            <w:webHidden/>
          </w:rPr>
          <w:tab/>
        </w:r>
        <w:r w:rsidR="00CC00F1">
          <w:rPr>
            <w:webHidden/>
          </w:rPr>
          <w:fldChar w:fldCharType="begin"/>
        </w:r>
        <w:r w:rsidR="00EB3093">
          <w:rPr>
            <w:webHidden/>
          </w:rPr>
          <w:instrText xml:space="preserve"> PAGEREF _Toc518289852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3" w:history="1">
        <w:r w:rsidR="00EB3093" w:rsidRPr="00E54923">
          <w:rPr>
            <w:rStyle w:val="Hypertextovprepojenie"/>
          </w:rPr>
          <w:t>2.106</w:t>
        </w:r>
        <w:r w:rsidR="00EB3093">
          <w:rPr>
            <w:rFonts w:asciiTheme="minorHAnsi" w:eastAsiaTheme="minorEastAsia" w:hAnsiTheme="minorHAnsi" w:cstheme="minorBidi"/>
            <w:spacing w:val="0"/>
            <w:lang w:eastAsia="sk-SK"/>
          </w:rPr>
          <w:tab/>
        </w:r>
        <w:r w:rsidR="00EB3093" w:rsidRPr="00E54923">
          <w:rPr>
            <w:rStyle w:val="Hypertextovprepojenie"/>
          </w:rPr>
          <w:t>663-00 Preložka OK Orange, úsek Lučenec - Detva v km 7,250 - 7,500</w:t>
        </w:r>
        <w:r w:rsidR="00EB3093">
          <w:rPr>
            <w:webHidden/>
          </w:rPr>
          <w:tab/>
        </w:r>
        <w:r w:rsidR="00CC00F1">
          <w:rPr>
            <w:webHidden/>
          </w:rPr>
          <w:fldChar w:fldCharType="begin"/>
        </w:r>
        <w:r w:rsidR="00EB3093">
          <w:rPr>
            <w:webHidden/>
          </w:rPr>
          <w:instrText xml:space="preserve"> PAGEREF _Toc518289853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4" w:history="1">
        <w:r w:rsidR="00EB3093" w:rsidRPr="00E54923">
          <w:rPr>
            <w:rStyle w:val="Hypertextovprepojenie"/>
          </w:rPr>
          <w:t>2.107</w:t>
        </w:r>
        <w:r w:rsidR="00EB3093">
          <w:rPr>
            <w:rFonts w:asciiTheme="minorHAnsi" w:eastAsiaTheme="minorEastAsia" w:hAnsiTheme="minorHAnsi" w:cstheme="minorBidi"/>
            <w:spacing w:val="0"/>
            <w:lang w:eastAsia="sk-SK"/>
          </w:rPr>
          <w:tab/>
        </w:r>
        <w:r w:rsidR="00EB3093" w:rsidRPr="00E54923">
          <w:rPr>
            <w:rStyle w:val="Hypertextovprepojenie"/>
          </w:rPr>
          <w:t>671-00 Preložka DK Zvolen - Lučenec v km 3,950 - 4,500</w:t>
        </w:r>
        <w:r w:rsidR="00EB3093">
          <w:rPr>
            <w:webHidden/>
          </w:rPr>
          <w:tab/>
        </w:r>
        <w:r w:rsidR="00CC00F1">
          <w:rPr>
            <w:webHidden/>
          </w:rPr>
          <w:fldChar w:fldCharType="begin"/>
        </w:r>
        <w:r w:rsidR="00EB3093">
          <w:rPr>
            <w:webHidden/>
          </w:rPr>
          <w:instrText xml:space="preserve"> PAGEREF _Toc518289854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5" w:history="1">
        <w:r w:rsidR="00EB3093" w:rsidRPr="00E54923">
          <w:rPr>
            <w:rStyle w:val="Hypertextovprepojenie"/>
          </w:rPr>
          <w:t>2.108</w:t>
        </w:r>
        <w:r w:rsidR="00EB3093">
          <w:rPr>
            <w:rFonts w:asciiTheme="minorHAnsi" w:eastAsiaTheme="minorEastAsia" w:hAnsiTheme="minorHAnsi" w:cstheme="minorBidi"/>
            <w:spacing w:val="0"/>
            <w:lang w:eastAsia="sk-SK"/>
          </w:rPr>
          <w:tab/>
        </w:r>
        <w:r w:rsidR="00EB3093" w:rsidRPr="00E54923">
          <w:rPr>
            <w:rStyle w:val="Hypertextovprepojenie"/>
          </w:rPr>
          <w:t>672-00 Preložka DK Zvolen - Lučenec v km 4,500 - 4,900</w:t>
        </w:r>
        <w:r w:rsidR="00EB3093">
          <w:rPr>
            <w:webHidden/>
          </w:rPr>
          <w:tab/>
        </w:r>
        <w:r w:rsidR="00CC00F1">
          <w:rPr>
            <w:webHidden/>
          </w:rPr>
          <w:fldChar w:fldCharType="begin"/>
        </w:r>
        <w:r w:rsidR="00EB3093">
          <w:rPr>
            <w:webHidden/>
          </w:rPr>
          <w:instrText xml:space="preserve"> PAGEREF _Toc518289855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6" w:history="1">
        <w:r w:rsidR="00EB3093" w:rsidRPr="00E54923">
          <w:rPr>
            <w:rStyle w:val="Hypertextovprepojenie"/>
          </w:rPr>
          <w:t>2.109</w:t>
        </w:r>
        <w:r w:rsidR="00EB3093">
          <w:rPr>
            <w:rFonts w:asciiTheme="minorHAnsi" w:eastAsiaTheme="minorEastAsia" w:hAnsiTheme="minorHAnsi" w:cstheme="minorBidi"/>
            <w:spacing w:val="0"/>
            <w:lang w:eastAsia="sk-SK"/>
          </w:rPr>
          <w:tab/>
        </w:r>
        <w:r w:rsidR="00EB3093" w:rsidRPr="00E54923">
          <w:rPr>
            <w:rStyle w:val="Hypertextovprepojenie"/>
          </w:rPr>
          <w:t>673-00 Preložka DK Zvolen - Lučenec v km 4,900 - 5,600</w:t>
        </w:r>
        <w:r w:rsidR="00EB3093">
          <w:rPr>
            <w:webHidden/>
          </w:rPr>
          <w:tab/>
        </w:r>
        <w:r w:rsidR="00CC00F1">
          <w:rPr>
            <w:webHidden/>
          </w:rPr>
          <w:fldChar w:fldCharType="begin"/>
        </w:r>
        <w:r w:rsidR="00EB3093">
          <w:rPr>
            <w:webHidden/>
          </w:rPr>
          <w:instrText xml:space="preserve"> PAGEREF _Toc518289856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7" w:history="1">
        <w:r w:rsidR="00EB3093" w:rsidRPr="00E54923">
          <w:rPr>
            <w:rStyle w:val="Hypertextovprepojenie"/>
          </w:rPr>
          <w:t>2.110</w:t>
        </w:r>
        <w:r w:rsidR="00EB3093">
          <w:rPr>
            <w:rFonts w:asciiTheme="minorHAnsi" w:eastAsiaTheme="minorEastAsia" w:hAnsiTheme="minorHAnsi" w:cstheme="minorBidi"/>
            <w:spacing w:val="0"/>
            <w:lang w:eastAsia="sk-SK"/>
          </w:rPr>
          <w:tab/>
        </w:r>
        <w:r w:rsidR="00EB3093" w:rsidRPr="00E54923">
          <w:rPr>
            <w:rStyle w:val="Hypertextovprepojenie"/>
          </w:rPr>
          <w:t>674-00 Preložka DK Zvolen - Lučenec v km 5,600 - 7,250</w:t>
        </w:r>
        <w:r w:rsidR="00EB3093">
          <w:rPr>
            <w:webHidden/>
          </w:rPr>
          <w:tab/>
        </w:r>
        <w:r w:rsidR="00CC00F1">
          <w:rPr>
            <w:webHidden/>
          </w:rPr>
          <w:fldChar w:fldCharType="begin"/>
        </w:r>
        <w:r w:rsidR="00EB3093">
          <w:rPr>
            <w:webHidden/>
          </w:rPr>
          <w:instrText xml:space="preserve"> PAGEREF _Toc518289857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8" w:history="1">
        <w:r w:rsidR="00EB3093" w:rsidRPr="00E54923">
          <w:rPr>
            <w:rStyle w:val="Hypertextovprepojenie"/>
          </w:rPr>
          <w:t>2.111</w:t>
        </w:r>
        <w:r w:rsidR="00EB3093">
          <w:rPr>
            <w:rFonts w:asciiTheme="minorHAnsi" w:eastAsiaTheme="minorEastAsia" w:hAnsiTheme="minorHAnsi" w:cstheme="minorBidi"/>
            <w:spacing w:val="0"/>
            <w:lang w:eastAsia="sk-SK"/>
          </w:rPr>
          <w:tab/>
        </w:r>
        <w:r w:rsidR="00EB3093" w:rsidRPr="00E54923">
          <w:rPr>
            <w:rStyle w:val="Hypertextovprepojenie"/>
          </w:rPr>
          <w:t>675-00 Preložka DK Zvolen - Lučenec v km 7,250 - 7,400</w:t>
        </w:r>
        <w:r w:rsidR="00EB3093">
          <w:rPr>
            <w:webHidden/>
          </w:rPr>
          <w:tab/>
        </w:r>
        <w:r w:rsidR="00CC00F1">
          <w:rPr>
            <w:webHidden/>
          </w:rPr>
          <w:fldChar w:fldCharType="begin"/>
        </w:r>
        <w:r w:rsidR="00EB3093">
          <w:rPr>
            <w:webHidden/>
          </w:rPr>
          <w:instrText xml:space="preserve"> PAGEREF _Toc518289858 \h </w:instrText>
        </w:r>
        <w:r w:rsidR="00CC00F1">
          <w:rPr>
            <w:webHidden/>
          </w:rPr>
        </w:r>
        <w:r w:rsidR="00CC00F1">
          <w:rPr>
            <w:webHidden/>
          </w:rPr>
          <w:fldChar w:fldCharType="separate"/>
        </w:r>
        <w:r w:rsidR="00EB3093">
          <w:rPr>
            <w:webHidden/>
          </w:rPr>
          <w:t>55</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59" w:history="1">
        <w:r w:rsidR="00EB3093" w:rsidRPr="00E54923">
          <w:rPr>
            <w:rStyle w:val="Hypertextovprepojenie"/>
          </w:rPr>
          <w:t>2.112</w:t>
        </w:r>
        <w:r w:rsidR="00EB3093">
          <w:rPr>
            <w:rFonts w:asciiTheme="minorHAnsi" w:eastAsiaTheme="minorEastAsia" w:hAnsiTheme="minorHAnsi" w:cstheme="minorBidi"/>
            <w:spacing w:val="0"/>
            <w:lang w:eastAsia="sk-SK"/>
          </w:rPr>
          <w:tab/>
        </w:r>
        <w:r w:rsidR="00EB3093" w:rsidRPr="00E54923">
          <w:rPr>
            <w:rStyle w:val="Hypertextovprepojenie"/>
          </w:rPr>
          <w:t>676-00 Preložka DK Zvolen - Lučenec v km 7,400 - 8,500</w:t>
        </w:r>
        <w:r w:rsidR="00EB3093">
          <w:rPr>
            <w:webHidden/>
          </w:rPr>
          <w:tab/>
        </w:r>
        <w:r w:rsidR="00CC00F1">
          <w:rPr>
            <w:webHidden/>
          </w:rPr>
          <w:fldChar w:fldCharType="begin"/>
        </w:r>
        <w:r w:rsidR="00EB3093">
          <w:rPr>
            <w:webHidden/>
          </w:rPr>
          <w:instrText xml:space="preserve"> PAGEREF _Toc518289859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0" w:history="1">
        <w:r w:rsidR="00EB3093" w:rsidRPr="00E54923">
          <w:rPr>
            <w:rStyle w:val="Hypertextovprepojenie"/>
          </w:rPr>
          <w:t>2.113</w:t>
        </w:r>
        <w:r w:rsidR="00EB3093">
          <w:rPr>
            <w:rFonts w:asciiTheme="minorHAnsi" w:eastAsiaTheme="minorEastAsia" w:hAnsiTheme="minorHAnsi" w:cstheme="minorBidi"/>
            <w:spacing w:val="0"/>
            <w:lang w:eastAsia="sk-SK"/>
          </w:rPr>
          <w:tab/>
        </w:r>
        <w:r w:rsidR="00EB3093" w:rsidRPr="00E54923">
          <w:rPr>
            <w:rStyle w:val="Hypertextovprepojenie"/>
          </w:rPr>
          <w:t>677-00 Preložka DK Zvolen - Lučenec v km 9,350 - 9,800</w:t>
        </w:r>
        <w:r w:rsidR="00EB3093">
          <w:rPr>
            <w:webHidden/>
          </w:rPr>
          <w:tab/>
        </w:r>
        <w:r w:rsidR="00CC00F1">
          <w:rPr>
            <w:webHidden/>
          </w:rPr>
          <w:fldChar w:fldCharType="begin"/>
        </w:r>
        <w:r w:rsidR="00EB3093">
          <w:rPr>
            <w:webHidden/>
          </w:rPr>
          <w:instrText xml:space="preserve"> PAGEREF _Toc518289860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1" w:history="1">
        <w:r w:rsidR="00EB3093" w:rsidRPr="00E54923">
          <w:rPr>
            <w:rStyle w:val="Hypertextovprepojenie"/>
          </w:rPr>
          <w:t>2.114</w:t>
        </w:r>
        <w:r w:rsidR="00EB3093">
          <w:rPr>
            <w:rFonts w:asciiTheme="minorHAnsi" w:eastAsiaTheme="minorEastAsia" w:hAnsiTheme="minorHAnsi" w:cstheme="minorBidi"/>
            <w:spacing w:val="0"/>
            <w:lang w:eastAsia="sk-SK"/>
          </w:rPr>
          <w:tab/>
        </w:r>
        <w:r w:rsidR="00EB3093" w:rsidRPr="00E54923">
          <w:rPr>
            <w:rStyle w:val="Hypertextovprepojenie"/>
          </w:rPr>
          <w:t>679-00 Preložka DK Zvolen - Lučenec v km 6.800-6.920</w:t>
        </w:r>
        <w:r w:rsidR="00EB3093">
          <w:rPr>
            <w:webHidden/>
          </w:rPr>
          <w:tab/>
        </w:r>
        <w:r w:rsidR="00CC00F1">
          <w:rPr>
            <w:webHidden/>
          </w:rPr>
          <w:fldChar w:fldCharType="begin"/>
        </w:r>
        <w:r w:rsidR="00EB3093">
          <w:rPr>
            <w:webHidden/>
          </w:rPr>
          <w:instrText xml:space="preserve"> PAGEREF _Toc518289861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2" w:history="1">
        <w:r w:rsidR="00EB3093" w:rsidRPr="00E54923">
          <w:rPr>
            <w:rStyle w:val="Hypertextovprepojenie"/>
          </w:rPr>
          <w:t>2.115</w:t>
        </w:r>
        <w:r w:rsidR="00EB3093">
          <w:rPr>
            <w:rFonts w:asciiTheme="minorHAnsi" w:eastAsiaTheme="minorEastAsia" w:hAnsiTheme="minorHAnsi" w:cstheme="minorBidi"/>
            <w:spacing w:val="0"/>
            <w:lang w:eastAsia="sk-SK"/>
          </w:rPr>
          <w:tab/>
        </w:r>
        <w:r w:rsidR="00EB3093" w:rsidRPr="00E54923">
          <w:rPr>
            <w:rStyle w:val="Hypertextovprepojenie"/>
          </w:rPr>
          <w:t>681-00 Preložka pripokládok MTS  DT-LC v km 3.900-4.400</w:t>
        </w:r>
        <w:r w:rsidR="00EB3093">
          <w:rPr>
            <w:webHidden/>
          </w:rPr>
          <w:tab/>
        </w:r>
        <w:r w:rsidR="00CC00F1">
          <w:rPr>
            <w:webHidden/>
          </w:rPr>
          <w:fldChar w:fldCharType="begin"/>
        </w:r>
        <w:r w:rsidR="00EB3093">
          <w:rPr>
            <w:webHidden/>
          </w:rPr>
          <w:instrText xml:space="preserve"> PAGEREF _Toc518289862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3" w:history="1">
        <w:r w:rsidR="00EB3093" w:rsidRPr="00E54923">
          <w:rPr>
            <w:rStyle w:val="Hypertextovprepojenie"/>
          </w:rPr>
          <w:t>2.116</w:t>
        </w:r>
        <w:r w:rsidR="00EB3093">
          <w:rPr>
            <w:rFonts w:asciiTheme="minorHAnsi" w:eastAsiaTheme="minorEastAsia" w:hAnsiTheme="minorHAnsi" w:cstheme="minorBidi"/>
            <w:spacing w:val="0"/>
            <w:lang w:eastAsia="sk-SK"/>
          </w:rPr>
          <w:tab/>
        </w:r>
        <w:r w:rsidR="00EB3093" w:rsidRPr="00E54923">
          <w:rPr>
            <w:rStyle w:val="Hypertextovprepojenie"/>
          </w:rPr>
          <w:t>691-00 Preložka DOK ŽSR v km 3.920-5.630</w:t>
        </w:r>
        <w:r w:rsidR="00EB3093">
          <w:rPr>
            <w:webHidden/>
          </w:rPr>
          <w:tab/>
        </w:r>
        <w:r w:rsidR="00CC00F1">
          <w:rPr>
            <w:webHidden/>
          </w:rPr>
          <w:fldChar w:fldCharType="begin"/>
        </w:r>
        <w:r w:rsidR="00EB3093">
          <w:rPr>
            <w:webHidden/>
          </w:rPr>
          <w:instrText xml:space="preserve"> PAGEREF _Toc518289863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4" w:history="1">
        <w:r w:rsidR="00EB3093" w:rsidRPr="00E54923">
          <w:rPr>
            <w:rStyle w:val="Hypertextovprepojenie"/>
          </w:rPr>
          <w:t>2.117</w:t>
        </w:r>
        <w:r w:rsidR="00EB3093">
          <w:rPr>
            <w:rFonts w:asciiTheme="minorHAnsi" w:eastAsiaTheme="minorEastAsia" w:hAnsiTheme="minorHAnsi" w:cstheme="minorBidi"/>
            <w:spacing w:val="0"/>
            <w:lang w:eastAsia="sk-SK"/>
          </w:rPr>
          <w:tab/>
        </w:r>
        <w:r w:rsidR="00EB3093" w:rsidRPr="00E54923">
          <w:rPr>
            <w:rStyle w:val="Hypertextovprepojenie"/>
          </w:rPr>
          <w:t>695-00 Preložka DOK ŽSR v km 6.800-6.920</w:t>
        </w:r>
        <w:r w:rsidR="00EB3093">
          <w:rPr>
            <w:webHidden/>
          </w:rPr>
          <w:tab/>
        </w:r>
        <w:r w:rsidR="00CC00F1">
          <w:rPr>
            <w:webHidden/>
          </w:rPr>
          <w:fldChar w:fldCharType="begin"/>
        </w:r>
        <w:r w:rsidR="00EB3093">
          <w:rPr>
            <w:webHidden/>
          </w:rPr>
          <w:instrText xml:space="preserve"> PAGEREF _Toc518289864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5" w:history="1">
        <w:r w:rsidR="00EB3093" w:rsidRPr="00E54923">
          <w:rPr>
            <w:rStyle w:val="Hypertextovprepojenie"/>
          </w:rPr>
          <w:t>2.118</w:t>
        </w:r>
        <w:r w:rsidR="00EB3093">
          <w:rPr>
            <w:rFonts w:asciiTheme="minorHAnsi" w:eastAsiaTheme="minorEastAsia" w:hAnsiTheme="minorHAnsi" w:cstheme="minorBidi"/>
            <w:spacing w:val="0"/>
            <w:lang w:eastAsia="sk-SK"/>
          </w:rPr>
          <w:tab/>
        </w:r>
        <w:r w:rsidR="00EB3093" w:rsidRPr="00E54923">
          <w:rPr>
            <w:rStyle w:val="Hypertextovprepojenie"/>
          </w:rPr>
          <w:t>803-00 Prístupová cesta k obj. 203 a 204</w:t>
        </w:r>
        <w:r w:rsidR="00EB3093">
          <w:rPr>
            <w:webHidden/>
          </w:rPr>
          <w:tab/>
        </w:r>
        <w:r w:rsidR="00CC00F1">
          <w:rPr>
            <w:webHidden/>
          </w:rPr>
          <w:fldChar w:fldCharType="begin"/>
        </w:r>
        <w:r w:rsidR="00EB3093">
          <w:rPr>
            <w:webHidden/>
          </w:rPr>
          <w:instrText xml:space="preserve"> PAGEREF _Toc518289865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6" w:history="1">
        <w:r w:rsidR="00EB3093" w:rsidRPr="00E54923">
          <w:rPr>
            <w:rStyle w:val="Hypertextovprepojenie"/>
          </w:rPr>
          <w:t>2.119</w:t>
        </w:r>
        <w:r w:rsidR="00EB3093">
          <w:rPr>
            <w:rFonts w:asciiTheme="minorHAnsi" w:eastAsiaTheme="minorEastAsia" w:hAnsiTheme="minorHAnsi" w:cstheme="minorBidi"/>
            <w:spacing w:val="0"/>
            <w:lang w:eastAsia="sk-SK"/>
          </w:rPr>
          <w:tab/>
        </w:r>
        <w:r w:rsidR="00EB3093" w:rsidRPr="00E54923">
          <w:rPr>
            <w:rStyle w:val="Hypertextovprepojenie"/>
          </w:rPr>
          <w:t>804-00 Prístupová cesta k obj. 205</w:t>
        </w:r>
        <w:r w:rsidR="00EB3093">
          <w:rPr>
            <w:webHidden/>
          </w:rPr>
          <w:tab/>
        </w:r>
        <w:r w:rsidR="00CC00F1">
          <w:rPr>
            <w:webHidden/>
          </w:rPr>
          <w:fldChar w:fldCharType="begin"/>
        </w:r>
        <w:r w:rsidR="00EB3093">
          <w:rPr>
            <w:webHidden/>
          </w:rPr>
          <w:instrText xml:space="preserve"> PAGEREF _Toc518289866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7" w:history="1">
        <w:r w:rsidR="00EB3093" w:rsidRPr="00E54923">
          <w:rPr>
            <w:rStyle w:val="Hypertextovprepojenie"/>
          </w:rPr>
          <w:t>2.120</w:t>
        </w:r>
        <w:r w:rsidR="00EB3093">
          <w:rPr>
            <w:rFonts w:asciiTheme="minorHAnsi" w:eastAsiaTheme="minorEastAsia" w:hAnsiTheme="minorHAnsi" w:cstheme="minorBidi"/>
            <w:spacing w:val="0"/>
            <w:lang w:eastAsia="sk-SK"/>
          </w:rPr>
          <w:tab/>
        </w:r>
        <w:r w:rsidR="00EB3093" w:rsidRPr="00E54923">
          <w:rPr>
            <w:rStyle w:val="Hypertextovprepojenie"/>
          </w:rPr>
          <w:t>805-00 Prístupová cesta k obj. 207</w:t>
        </w:r>
        <w:r w:rsidR="00EB3093">
          <w:rPr>
            <w:webHidden/>
          </w:rPr>
          <w:tab/>
        </w:r>
        <w:r w:rsidR="00CC00F1">
          <w:rPr>
            <w:webHidden/>
          </w:rPr>
          <w:fldChar w:fldCharType="begin"/>
        </w:r>
        <w:r w:rsidR="00EB3093">
          <w:rPr>
            <w:webHidden/>
          </w:rPr>
          <w:instrText xml:space="preserve"> PAGEREF _Toc518289867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8" w:history="1">
        <w:r w:rsidR="00EB3093" w:rsidRPr="00E54923">
          <w:rPr>
            <w:rStyle w:val="Hypertextovprepojenie"/>
          </w:rPr>
          <w:t>2.121</w:t>
        </w:r>
        <w:r w:rsidR="00EB3093">
          <w:rPr>
            <w:rFonts w:asciiTheme="minorHAnsi" w:eastAsiaTheme="minorEastAsia" w:hAnsiTheme="minorHAnsi" w:cstheme="minorBidi"/>
            <w:spacing w:val="0"/>
            <w:lang w:eastAsia="sk-SK"/>
          </w:rPr>
          <w:tab/>
        </w:r>
        <w:r w:rsidR="00EB3093" w:rsidRPr="00E54923">
          <w:rPr>
            <w:rStyle w:val="Hypertextovprepojenie"/>
          </w:rPr>
          <w:t>807-00 Prístupové cesty k obj. 209</w:t>
        </w:r>
        <w:r w:rsidR="00EB3093">
          <w:rPr>
            <w:webHidden/>
          </w:rPr>
          <w:tab/>
        </w:r>
        <w:r w:rsidR="00CC00F1">
          <w:rPr>
            <w:webHidden/>
          </w:rPr>
          <w:fldChar w:fldCharType="begin"/>
        </w:r>
        <w:r w:rsidR="00EB3093">
          <w:rPr>
            <w:webHidden/>
          </w:rPr>
          <w:instrText xml:space="preserve"> PAGEREF _Toc518289868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69" w:history="1">
        <w:r w:rsidR="00EB3093" w:rsidRPr="00E54923">
          <w:rPr>
            <w:rStyle w:val="Hypertextovprepojenie"/>
          </w:rPr>
          <w:t>2.122</w:t>
        </w:r>
        <w:r w:rsidR="00EB3093">
          <w:rPr>
            <w:rFonts w:asciiTheme="minorHAnsi" w:eastAsiaTheme="minorEastAsia" w:hAnsiTheme="minorHAnsi" w:cstheme="minorBidi"/>
            <w:spacing w:val="0"/>
            <w:lang w:eastAsia="sk-SK"/>
          </w:rPr>
          <w:tab/>
        </w:r>
        <w:r w:rsidR="00EB3093" w:rsidRPr="00E54923">
          <w:rPr>
            <w:rStyle w:val="Hypertextovprepojenie"/>
          </w:rPr>
          <w:t>808-00 Prístupové cesty k obj. 210</w:t>
        </w:r>
        <w:r w:rsidR="00EB3093">
          <w:rPr>
            <w:webHidden/>
          </w:rPr>
          <w:tab/>
        </w:r>
        <w:r w:rsidR="00CC00F1">
          <w:rPr>
            <w:webHidden/>
          </w:rPr>
          <w:fldChar w:fldCharType="begin"/>
        </w:r>
        <w:r w:rsidR="00EB3093">
          <w:rPr>
            <w:webHidden/>
          </w:rPr>
          <w:instrText xml:space="preserve"> PAGEREF _Toc518289869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70" w:history="1">
        <w:r w:rsidR="00EB3093" w:rsidRPr="00E54923">
          <w:rPr>
            <w:rStyle w:val="Hypertextovprepojenie"/>
          </w:rPr>
          <w:t>2.123</w:t>
        </w:r>
        <w:r w:rsidR="00EB3093">
          <w:rPr>
            <w:rFonts w:asciiTheme="minorHAnsi" w:eastAsiaTheme="minorEastAsia" w:hAnsiTheme="minorHAnsi" w:cstheme="minorBidi"/>
            <w:spacing w:val="0"/>
            <w:lang w:eastAsia="sk-SK"/>
          </w:rPr>
          <w:tab/>
        </w:r>
        <w:r w:rsidR="00EB3093" w:rsidRPr="00E54923">
          <w:rPr>
            <w:rStyle w:val="Hypertextovprepojenie"/>
          </w:rPr>
          <w:t>820-00 Úprava krytu vozoviek na ceste I. triedy po výstavbe</w:t>
        </w:r>
        <w:r w:rsidR="00EB3093">
          <w:rPr>
            <w:webHidden/>
          </w:rPr>
          <w:tab/>
        </w:r>
        <w:r w:rsidR="00CC00F1">
          <w:rPr>
            <w:webHidden/>
          </w:rPr>
          <w:fldChar w:fldCharType="begin"/>
        </w:r>
        <w:r w:rsidR="00EB3093">
          <w:rPr>
            <w:webHidden/>
          </w:rPr>
          <w:instrText xml:space="preserve"> PAGEREF _Toc518289870 \h </w:instrText>
        </w:r>
        <w:r w:rsidR="00CC00F1">
          <w:rPr>
            <w:webHidden/>
          </w:rPr>
        </w:r>
        <w:r w:rsidR="00CC00F1">
          <w:rPr>
            <w:webHidden/>
          </w:rPr>
          <w:fldChar w:fldCharType="separate"/>
        </w:r>
        <w:r w:rsidR="00EB3093">
          <w:rPr>
            <w:webHidden/>
          </w:rPr>
          <w:t>56</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71" w:history="1">
        <w:r w:rsidR="00EB3093" w:rsidRPr="00E54923">
          <w:rPr>
            <w:rStyle w:val="Hypertextovprepojenie"/>
          </w:rPr>
          <w:t>2.124</w:t>
        </w:r>
        <w:r w:rsidR="00EB3093">
          <w:rPr>
            <w:rFonts w:asciiTheme="minorHAnsi" w:eastAsiaTheme="minorEastAsia" w:hAnsiTheme="minorHAnsi" w:cstheme="minorBidi"/>
            <w:spacing w:val="0"/>
            <w:lang w:eastAsia="sk-SK"/>
          </w:rPr>
          <w:tab/>
        </w:r>
        <w:r w:rsidR="00EB3093" w:rsidRPr="00E54923">
          <w:rPr>
            <w:rStyle w:val="Hypertextovprepojenie"/>
          </w:rPr>
          <w:t>822-00 Úprava krytu vozoviek na MK v Kriváni</w:t>
        </w:r>
        <w:r w:rsidR="00EB3093">
          <w:rPr>
            <w:webHidden/>
          </w:rPr>
          <w:tab/>
        </w:r>
        <w:r w:rsidR="00CC00F1">
          <w:rPr>
            <w:webHidden/>
          </w:rPr>
          <w:fldChar w:fldCharType="begin"/>
        </w:r>
        <w:r w:rsidR="00EB3093">
          <w:rPr>
            <w:webHidden/>
          </w:rPr>
          <w:instrText xml:space="preserve"> PAGEREF _Toc518289871 \h </w:instrText>
        </w:r>
        <w:r w:rsidR="00CC00F1">
          <w:rPr>
            <w:webHidden/>
          </w:rPr>
        </w:r>
        <w:r w:rsidR="00CC00F1">
          <w:rPr>
            <w:webHidden/>
          </w:rPr>
          <w:fldChar w:fldCharType="separate"/>
        </w:r>
        <w:r w:rsidR="00EB3093">
          <w:rPr>
            <w:webHidden/>
          </w:rPr>
          <w:t>57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72" w:history="1">
        <w:r w:rsidR="00EB3093" w:rsidRPr="00E54923">
          <w:rPr>
            <w:rStyle w:val="Hypertextovprepojenie"/>
          </w:rPr>
          <w:t>2.125</w:t>
        </w:r>
        <w:r w:rsidR="00EB3093">
          <w:rPr>
            <w:rFonts w:asciiTheme="minorHAnsi" w:eastAsiaTheme="minorEastAsia" w:hAnsiTheme="minorHAnsi" w:cstheme="minorBidi"/>
            <w:spacing w:val="0"/>
            <w:lang w:eastAsia="sk-SK"/>
          </w:rPr>
          <w:tab/>
        </w:r>
        <w:r w:rsidR="00EB3093" w:rsidRPr="00E54923">
          <w:rPr>
            <w:rStyle w:val="Hypertextovprepojenie"/>
          </w:rPr>
          <w:t>823-00 Úprava krytu vozoviek na MK v Podkriváni</w:t>
        </w:r>
        <w:r w:rsidR="00EB3093">
          <w:rPr>
            <w:webHidden/>
          </w:rPr>
          <w:tab/>
        </w:r>
        <w:r w:rsidR="00CC00F1">
          <w:rPr>
            <w:webHidden/>
          </w:rPr>
          <w:fldChar w:fldCharType="begin"/>
        </w:r>
        <w:r w:rsidR="00EB3093">
          <w:rPr>
            <w:webHidden/>
          </w:rPr>
          <w:instrText xml:space="preserve"> PAGEREF _Toc518289872 \h </w:instrText>
        </w:r>
        <w:r w:rsidR="00CC00F1">
          <w:rPr>
            <w:webHidden/>
          </w:rPr>
        </w:r>
        <w:r w:rsidR="00CC00F1">
          <w:rPr>
            <w:webHidden/>
          </w:rPr>
          <w:fldChar w:fldCharType="separate"/>
        </w:r>
        <w:r w:rsidR="00EB3093">
          <w:rPr>
            <w:webHidden/>
          </w:rPr>
          <w:t>57</w:t>
        </w:r>
        <w:r w:rsidR="00CC00F1">
          <w:rPr>
            <w:webHidden/>
          </w:rPr>
          <w:fldChar w:fldCharType="end"/>
        </w:r>
      </w:hyperlink>
    </w:p>
    <w:p w:rsidR="00EB3093" w:rsidRDefault="00BC02C4">
      <w:pPr>
        <w:pStyle w:val="Obsah2"/>
        <w:rPr>
          <w:rFonts w:asciiTheme="minorHAnsi" w:eastAsiaTheme="minorEastAsia" w:hAnsiTheme="minorHAnsi" w:cstheme="minorBidi"/>
          <w:spacing w:val="0"/>
          <w:lang w:eastAsia="sk-SK"/>
        </w:rPr>
      </w:pPr>
      <w:hyperlink w:anchor="_Toc518289873" w:history="1">
        <w:r w:rsidR="00EB3093" w:rsidRPr="00E54923">
          <w:rPr>
            <w:rStyle w:val="Hypertextovprepojenie"/>
          </w:rPr>
          <w:t>2.126</w:t>
        </w:r>
        <w:r w:rsidR="00EB3093">
          <w:rPr>
            <w:rFonts w:asciiTheme="minorHAnsi" w:eastAsiaTheme="minorEastAsia" w:hAnsiTheme="minorHAnsi" w:cstheme="minorBidi"/>
            <w:spacing w:val="0"/>
            <w:lang w:eastAsia="sk-SK"/>
          </w:rPr>
          <w:tab/>
        </w:r>
        <w:r w:rsidR="00EB3093" w:rsidRPr="00E54923">
          <w:rPr>
            <w:rStyle w:val="Hypertextovprepojenie"/>
          </w:rPr>
          <w:t>825-00 Úprava krytu vozoviek PC v km 2.150</w:t>
        </w:r>
        <w:r w:rsidR="00EB3093">
          <w:rPr>
            <w:webHidden/>
          </w:rPr>
          <w:tab/>
        </w:r>
        <w:r w:rsidR="00CC00F1">
          <w:rPr>
            <w:webHidden/>
          </w:rPr>
          <w:fldChar w:fldCharType="begin"/>
        </w:r>
        <w:r w:rsidR="00EB3093">
          <w:rPr>
            <w:webHidden/>
          </w:rPr>
          <w:instrText xml:space="preserve"> PAGEREF _Toc518289873 \h </w:instrText>
        </w:r>
        <w:r w:rsidR="00CC00F1">
          <w:rPr>
            <w:webHidden/>
          </w:rPr>
        </w:r>
        <w:r w:rsidR="00CC00F1">
          <w:rPr>
            <w:webHidden/>
          </w:rPr>
          <w:fldChar w:fldCharType="separate"/>
        </w:r>
        <w:r w:rsidR="00EB3093">
          <w:rPr>
            <w:webHidden/>
          </w:rPr>
          <w:t>58</w:t>
        </w:r>
        <w:r w:rsidR="00CC00F1">
          <w:rPr>
            <w:webHidden/>
          </w:rPr>
          <w:fldChar w:fldCharType="end"/>
        </w:r>
      </w:hyperlink>
    </w:p>
    <w:p w:rsidR="00EB3093" w:rsidRDefault="00BC02C4">
      <w:pPr>
        <w:pStyle w:val="Obsah1"/>
        <w:rPr>
          <w:rFonts w:asciiTheme="minorHAnsi" w:eastAsiaTheme="minorEastAsia" w:hAnsiTheme="minorHAnsi" w:cstheme="minorBidi"/>
          <w:b w:val="0"/>
          <w:bCs w:val="0"/>
          <w:caps w:val="0"/>
          <w:spacing w:val="0"/>
          <w:kern w:val="0"/>
          <w:szCs w:val="22"/>
          <w:lang w:eastAsia="sk-SK"/>
        </w:rPr>
      </w:pPr>
      <w:hyperlink w:anchor="_Toc518289874" w:history="1">
        <w:r w:rsidR="00EB3093" w:rsidRPr="00E54923">
          <w:rPr>
            <w:rStyle w:val="Hypertextovprepojenie"/>
          </w:rPr>
          <w:t>3.</w:t>
        </w:r>
        <w:r w:rsidR="00EB3093">
          <w:rPr>
            <w:rFonts w:asciiTheme="minorHAnsi" w:eastAsiaTheme="minorEastAsia" w:hAnsiTheme="minorHAnsi" w:cstheme="minorBidi"/>
            <w:b w:val="0"/>
            <w:bCs w:val="0"/>
            <w:caps w:val="0"/>
            <w:spacing w:val="0"/>
            <w:kern w:val="0"/>
            <w:szCs w:val="22"/>
            <w:lang w:eastAsia="sk-SK"/>
          </w:rPr>
          <w:tab/>
        </w:r>
        <w:r w:rsidR="00EB3093" w:rsidRPr="00E54923">
          <w:rPr>
            <w:rStyle w:val="Hypertextovprepojenie"/>
            <w:rFonts w:cs="Arial"/>
          </w:rPr>
          <w:t>Prílohy</w:t>
        </w:r>
        <w:r w:rsidR="00EB3093">
          <w:rPr>
            <w:webHidden/>
          </w:rPr>
          <w:tab/>
        </w:r>
        <w:r w:rsidR="00CC00F1">
          <w:rPr>
            <w:webHidden/>
          </w:rPr>
          <w:fldChar w:fldCharType="begin"/>
        </w:r>
        <w:r w:rsidR="00EB3093">
          <w:rPr>
            <w:webHidden/>
          </w:rPr>
          <w:instrText xml:space="preserve"> PAGEREF _Toc518289874 \h </w:instrText>
        </w:r>
        <w:r w:rsidR="00CC00F1">
          <w:rPr>
            <w:webHidden/>
          </w:rPr>
        </w:r>
        <w:r w:rsidR="00CC00F1">
          <w:rPr>
            <w:webHidden/>
          </w:rPr>
          <w:fldChar w:fldCharType="separate"/>
        </w:r>
        <w:r w:rsidR="00EB3093">
          <w:rPr>
            <w:webHidden/>
          </w:rPr>
          <w:t>59</w:t>
        </w:r>
        <w:r w:rsidR="00CC00F1">
          <w:rPr>
            <w:webHidden/>
          </w:rPr>
          <w:fldChar w:fldCharType="end"/>
        </w:r>
      </w:hyperlink>
    </w:p>
    <w:p w:rsidR="00E27430" w:rsidRDefault="00CC00F1" w:rsidP="00007EC7">
      <w:pPr>
        <w:pStyle w:val="Obsah1"/>
        <w:spacing w:after="0"/>
        <w:rPr>
          <w:rFonts w:cs="Arial"/>
          <w:sz w:val="20"/>
          <w:szCs w:val="20"/>
        </w:rPr>
      </w:pPr>
      <w:r w:rsidRPr="000977A8">
        <w:rPr>
          <w:rFonts w:cs="Arial"/>
          <w:sz w:val="20"/>
          <w:szCs w:val="20"/>
        </w:rPr>
        <w:fldChar w:fldCharType="end"/>
      </w:r>
    </w:p>
    <w:p w:rsidR="00E27430" w:rsidRDefault="00E27430" w:rsidP="007E6A1C">
      <w:pPr>
        <w:rPr>
          <w:lang w:eastAsia="cs-CZ"/>
        </w:rPr>
      </w:pPr>
    </w:p>
    <w:p w:rsidR="00E27430" w:rsidRDefault="00E27430" w:rsidP="007E6A1C">
      <w:pPr>
        <w:rPr>
          <w:lang w:eastAsia="cs-CZ"/>
        </w:rPr>
      </w:pPr>
    </w:p>
    <w:p w:rsidR="00E27430" w:rsidRPr="00DA5EF4" w:rsidRDefault="00E27430" w:rsidP="00DA5EF4">
      <w:pPr>
        <w:rPr>
          <w:lang w:eastAsia="cs-CZ"/>
        </w:rPr>
      </w:pPr>
    </w:p>
    <w:p w:rsidR="00E27430" w:rsidRDefault="00E27430" w:rsidP="00007EC7">
      <w:pPr>
        <w:pStyle w:val="Nadpis1"/>
        <w:numPr>
          <w:ilvl w:val="0"/>
          <w:numId w:val="15"/>
        </w:numPr>
        <w:spacing w:before="48" w:after="48"/>
        <w:jc w:val="left"/>
        <w:rPr>
          <w:rFonts w:cs="Arial"/>
        </w:rPr>
      </w:pPr>
      <w:bookmarkStart w:id="17" w:name="_Toc325977331"/>
      <w:bookmarkStart w:id="18" w:name="_Toc332024625"/>
      <w:bookmarkStart w:id="19" w:name="_Toc518289723"/>
      <w:r w:rsidRPr="000977A8">
        <w:rPr>
          <w:rFonts w:cs="Arial"/>
        </w:rPr>
        <w:lastRenderedPageBreak/>
        <w:t>VŠEOBECNÉ technické Požiadavky</w:t>
      </w:r>
      <w:bookmarkEnd w:id="17"/>
      <w:bookmarkEnd w:id="18"/>
      <w:bookmarkEnd w:id="19"/>
    </w:p>
    <w:p w:rsidR="00E27430" w:rsidRDefault="00E27430" w:rsidP="004659F7">
      <w:pPr>
        <w:rPr>
          <w:lang w:eastAsia="cs-CZ"/>
        </w:rPr>
      </w:pPr>
    </w:p>
    <w:p w:rsidR="00E27430" w:rsidRDefault="00E27430" w:rsidP="004659F7">
      <w:pPr>
        <w:spacing w:line="240" w:lineRule="auto"/>
        <w:rPr>
          <w:rFonts w:cs="Arial"/>
        </w:rPr>
      </w:pPr>
      <w:r>
        <w:rPr>
          <w:rFonts w:cs="Arial"/>
        </w:rPr>
        <w:t>Pri technickom návrhu dodržať v tomto článku uvedené dokumenty a</w:t>
      </w:r>
      <w:ins w:id="20" w:author="Sobolová Viera" w:date="2018-06-28T10:18:00Z">
        <w:r w:rsidR="0037416B">
          <w:rPr>
            <w:rFonts w:cs="Arial"/>
          </w:rPr>
          <w:t> </w:t>
        </w:r>
      </w:ins>
      <w:r>
        <w:rPr>
          <w:rFonts w:cs="Arial"/>
        </w:rPr>
        <w:t>požiadavky</w:t>
      </w:r>
      <w:r w:rsidR="0037416B">
        <w:rPr>
          <w:rFonts w:cs="Arial"/>
        </w:rPr>
        <w:t xml:space="preserve"> : </w:t>
      </w:r>
    </w:p>
    <w:p w:rsidR="00E27430" w:rsidRDefault="00E27430" w:rsidP="00BE4FB0">
      <w:pPr>
        <w:tabs>
          <w:tab w:val="left" w:pos="426"/>
        </w:tabs>
        <w:spacing w:after="0" w:line="240" w:lineRule="auto"/>
        <w:rPr>
          <w:rFonts w:cs="Arial"/>
        </w:rPr>
      </w:pPr>
      <w:r>
        <w:rPr>
          <w:rFonts w:cs="Arial"/>
        </w:rPr>
        <w:t>a)</w:t>
      </w:r>
      <w:r>
        <w:rPr>
          <w:rFonts w:cs="Arial"/>
        </w:rPr>
        <w:tab/>
        <w:t>Technické požiadavky objednávateľa, Zväzok 3, časť 4</w:t>
      </w:r>
    </w:p>
    <w:p w:rsidR="00E27430" w:rsidRDefault="00E27430" w:rsidP="00BE4FB0">
      <w:pPr>
        <w:tabs>
          <w:tab w:val="left" w:pos="426"/>
        </w:tabs>
        <w:spacing w:after="0" w:line="240" w:lineRule="auto"/>
        <w:rPr>
          <w:rFonts w:cs="Arial"/>
        </w:rPr>
      </w:pPr>
      <w:r>
        <w:rPr>
          <w:rFonts w:cs="Arial"/>
        </w:rPr>
        <w:t>b)</w:t>
      </w:r>
      <w:r>
        <w:rPr>
          <w:rFonts w:cs="Arial"/>
        </w:rPr>
        <w:tab/>
      </w:r>
      <w:r w:rsidRPr="00BE198A">
        <w:rPr>
          <w:rFonts w:cs="Arial"/>
        </w:rPr>
        <w:t>Minimálne technické a právne požiadavky na stavebné objekty zabezpečované investičným úsekom z hľadiska budúceho správcu</w:t>
      </w:r>
      <w:r>
        <w:rPr>
          <w:rFonts w:cs="Arial"/>
        </w:rPr>
        <w:t xml:space="preserve"> (Príloha č.1 k Zväzku 3, časť 4):</w:t>
      </w:r>
      <w:r w:rsidRPr="00BE198A">
        <w:rPr>
          <w:rFonts w:cs="Arial"/>
        </w:rPr>
        <w:t xml:space="preserve"> </w:t>
      </w:r>
    </w:p>
    <w:p w:rsidR="00E27430" w:rsidRDefault="00E27430" w:rsidP="00BE4FB0">
      <w:pPr>
        <w:tabs>
          <w:tab w:val="left" w:pos="426"/>
        </w:tabs>
        <w:spacing w:after="0" w:line="240" w:lineRule="auto"/>
        <w:rPr>
          <w:rFonts w:cs="Arial"/>
        </w:rPr>
      </w:pPr>
      <w:r>
        <w:rPr>
          <w:rFonts w:cs="Arial"/>
        </w:rPr>
        <w:tab/>
        <w:t>-</w:t>
      </w:r>
      <w:r>
        <w:rPr>
          <w:rFonts w:cs="Arial"/>
        </w:rPr>
        <w:tab/>
        <w:t>Všeobecné technické a právne požiadavky Doplnenia 05/2017</w:t>
      </w:r>
    </w:p>
    <w:p w:rsidR="00E27430" w:rsidRDefault="00E27430" w:rsidP="00BE4FB0">
      <w:pPr>
        <w:tabs>
          <w:tab w:val="left" w:pos="426"/>
        </w:tabs>
        <w:spacing w:line="240" w:lineRule="auto"/>
        <w:rPr>
          <w:rFonts w:cs="Arial"/>
        </w:rPr>
      </w:pPr>
      <w:r>
        <w:rPr>
          <w:rFonts w:cs="Arial"/>
        </w:rPr>
        <w:tab/>
        <w:t>-</w:t>
      </w:r>
      <w:r>
        <w:rPr>
          <w:rFonts w:cs="Arial"/>
        </w:rPr>
        <w:tab/>
        <w:t>Všeobecné technické a právne požiadavky 09/2016</w:t>
      </w:r>
    </w:p>
    <w:p w:rsidR="00E27430" w:rsidRDefault="00E27430" w:rsidP="00A1289C">
      <w:pPr>
        <w:tabs>
          <w:tab w:val="left" w:pos="426"/>
        </w:tabs>
        <w:spacing w:after="0" w:line="240" w:lineRule="auto"/>
        <w:rPr>
          <w:rFonts w:cs="Arial"/>
        </w:rPr>
      </w:pPr>
      <w:r>
        <w:rPr>
          <w:rFonts w:cs="Arial"/>
        </w:rPr>
        <w:t>c)</w:t>
      </w:r>
      <w:r>
        <w:rPr>
          <w:rFonts w:cs="Arial"/>
        </w:rPr>
        <w:tab/>
      </w:r>
      <w:r w:rsidRPr="00BE198A">
        <w:rPr>
          <w:rFonts w:cs="Arial"/>
        </w:rPr>
        <w:t>Technické špecifi</w:t>
      </w:r>
      <w:r>
        <w:rPr>
          <w:rFonts w:cs="Arial"/>
        </w:rPr>
        <w:t>kácie (Príloha č.2 k Zväzku 3, časť 4):</w:t>
      </w:r>
    </w:p>
    <w:p w:rsidR="00E27430" w:rsidRDefault="00E27430" w:rsidP="00A1289C">
      <w:pPr>
        <w:tabs>
          <w:tab w:val="left" w:pos="426"/>
        </w:tabs>
        <w:spacing w:after="0" w:line="240" w:lineRule="auto"/>
        <w:rPr>
          <w:lang w:eastAsia="cs-CZ"/>
        </w:rPr>
      </w:pPr>
      <w:r>
        <w:rPr>
          <w:lang w:eastAsia="cs-CZ"/>
        </w:rPr>
        <w:tab/>
        <w:t>-</w:t>
      </w:r>
      <w:r>
        <w:rPr>
          <w:lang w:eastAsia="cs-CZ"/>
        </w:rPr>
        <w:tab/>
        <w:t>Minimálne technické špecifikácie Cestné objekty</w:t>
      </w:r>
    </w:p>
    <w:p w:rsidR="00E27430" w:rsidRPr="004659F7" w:rsidRDefault="00E27430" w:rsidP="00A1289C">
      <w:pPr>
        <w:tabs>
          <w:tab w:val="left" w:pos="426"/>
        </w:tabs>
        <w:spacing w:after="0" w:line="240" w:lineRule="auto"/>
        <w:rPr>
          <w:lang w:eastAsia="cs-CZ"/>
        </w:rPr>
      </w:pPr>
      <w:r>
        <w:rPr>
          <w:lang w:eastAsia="cs-CZ"/>
        </w:rPr>
        <w:tab/>
        <w:t>-</w:t>
      </w:r>
      <w:r>
        <w:rPr>
          <w:lang w:eastAsia="cs-CZ"/>
        </w:rPr>
        <w:tab/>
        <w:t>Minimálne technické špecifikácie Mostné objekty</w:t>
      </w:r>
    </w:p>
    <w:p w:rsidR="00E27430" w:rsidRPr="004659F7" w:rsidRDefault="00E27430" w:rsidP="00A1289C">
      <w:pPr>
        <w:tabs>
          <w:tab w:val="left" w:pos="426"/>
        </w:tabs>
        <w:spacing w:after="0" w:line="240" w:lineRule="auto"/>
        <w:rPr>
          <w:lang w:eastAsia="cs-CZ"/>
        </w:rPr>
      </w:pPr>
      <w:r>
        <w:rPr>
          <w:lang w:eastAsia="cs-CZ"/>
        </w:rPr>
        <w:tab/>
        <w:t>-</w:t>
      </w:r>
      <w:r>
        <w:rPr>
          <w:lang w:eastAsia="cs-CZ"/>
        </w:rPr>
        <w:tab/>
        <w:t>Minimálne technické špecifikácie Objekty odvodnenia</w:t>
      </w:r>
    </w:p>
    <w:p w:rsidR="00E27430" w:rsidRPr="004659F7" w:rsidRDefault="00E27430" w:rsidP="00A1289C">
      <w:pPr>
        <w:tabs>
          <w:tab w:val="left" w:pos="426"/>
        </w:tabs>
        <w:spacing w:line="240" w:lineRule="auto"/>
        <w:rPr>
          <w:lang w:eastAsia="cs-CZ"/>
        </w:rPr>
      </w:pPr>
      <w:r>
        <w:rPr>
          <w:lang w:eastAsia="cs-CZ"/>
        </w:rPr>
        <w:tab/>
        <w:t>-</w:t>
      </w:r>
      <w:r>
        <w:rPr>
          <w:lang w:eastAsia="cs-CZ"/>
        </w:rPr>
        <w:tab/>
        <w:t>Minimálne technické špecifikácie Ostatné objekty</w:t>
      </w:r>
    </w:p>
    <w:p w:rsidR="00E27430" w:rsidRPr="004659F7" w:rsidRDefault="00E27430" w:rsidP="00A1289C">
      <w:pPr>
        <w:tabs>
          <w:tab w:val="left" w:pos="426"/>
        </w:tabs>
        <w:spacing w:after="0" w:line="240" w:lineRule="auto"/>
        <w:rPr>
          <w:lang w:eastAsia="cs-CZ"/>
        </w:rPr>
      </w:pPr>
      <w:r>
        <w:rPr>
          <w:lang w:eastAsia="cs-CZ"/>
        </w:rPr>
        <w:t>d)</w:t>
      </w:r>
      <w:r>
        <w:rPr>
          <w:lang w:eastAsia="cs-CZ"/>
        </w:rPr>
        <w:tab/>
        <w:t>Ostatné technické požiadavky</w:t>
      </w:r>
    </w:p>
    <w:p w:rsidR="00E27430" w:rsidRPr="000977A8" w:rsidRDefault="00E27430" w:rsidP="00007EC7">
      <w:pPr>
        <w:pStyle w:val="Nadpis2"/>
        <w:tabs>
          <w:tab w:val="clear" w:pos="851"/>
        </w:tabs>
        <w:ind w:left="709" w:hanging="709"/>
        <w:jc w:val="left"/>
        <w:rPr>
          <w:rFonts w:cs="Arial"/>
        </w:rPr>
      </w:pPr>
      <w:bookmarkStart w:id="21" w:name="_Toc406420821"/>
      <w:bookmarkStart w:id="22" w:name="_Toc409098469"/>
      <w:bookmarkStart w:id="23" w:name="_Toc288384212"/>
      <w:bookmarkStart w:id="24" w:name="_Toc292442396"/>
      <w:bookmarkStart w:id="25" w:name="_Toc295672606"/>
      <w:bookmarkStart w:id="26" w:name="_Toc325977332"/>
      <w:bookmarkStart w:id="27" w:name="_Toc332024626"/>
      <w:bookmarkStart w:id="28" w:name="_Toc518289724"/>
      <w:bookmarkEnd w:id="21"/>
      <w:bookmarkEnd w:id="22"/>
      <w:r w:rsidRPr="000977A8">
        <w:rPr>
          <w:rFonts w:cs="Arial"/>
        </w:rPr>
        <w:t>Komunikácie</w:t>
      </w:r>
      <w:bookmarkEnd w:id="23"/>
      <w:bookmarkEnd w:id="24"/>
      <w:bookmarkEnd w:id="25"/>
      <w:bookmarkEnd w:id="26"/>
      <w:bookmarkEnd w:id="27"/>
      <w:bookmarkEnd w:id="28"/>
    </w:p>
    <w:p w:rsidR="00E27430" w:rsidRPr="00AB0FE6" w:rsidRDefault="00E27430" w:rsidP="004659F7">
      <w:pPr>
        <w:pStyle w:val="Odsekzoznamu1"/>
        <w:numPr>
          <w:ilvl w:val="0"/>
          <w:numId w:val="3"/>
        </w:numPr>
        <w:tabs>
          <w:tab w:val="left" w:pos="0"/>
        </w:tabs>
        <w:spacing w:before="240" w:after="240"/>
        <w:ind w:left="425" w:hanging="426"/>
        <w:rPr>
          <w:rFonts w:cs="Arial"/>
        </w:rPr>
      </w:pPr>
      <w:r w:rsidRPr="00381B5F">
        <w:rPr>
          <w:rFonts w:cs="Arial"/>
        </w:rPr>
        <w:t>Objednávateľ požaduje navrhnúť záchytné bezpečnostné zariadenia s uvažovaním jazd</w:t>
      </w:r>
      <w:r>
        <w:rPr>
          <w:rFonts w:cs="Arial"/>
        </w:rPr>
        <w:t xml:space="preserve">nej rýchlosti 130 km/h na celom uvažovanom úseku aj v prípadoch nižšej návrhovej rýchlosti. </w:t>
      </w:r>
      <w:r w:rsidRPr="000B45F6">
        <w:rPr>
          <w:rFonts w:cs="Arial"/>
        </w:rPr>
        <w:t xml:space="preserve"> Návrh jednotného systému zvodidiel platí vrátane všetkých mostov na úseku. </w:t>
      </w:r>
    </w:p>
    <w:p w:rsidR="00E27430" w:rsidRPr="006F64C9" w:rsidRDefault="00E27430" w:rsidP="004659F7">
      <w:pPr>
        <w:pStyle w:val="Odsekzoznamu1"/>
        <w:numPr>
          <w:ilvl w:val="0"/>
          <w:numId w:val="3"/>
        </w:numPr>
        <w:tabs>
          <w:tab w:val="left" w:pos="0"/>
        </w:tabs>
        <w:spacing w:before="240" w:after="240" w:line="240" w:lineRule="auto"/>
        <w:ind w:left="425" w:hanging="425"/>
        <w:rPr>
          <w:rFonts w:cs="Arial"/>
        </w:rPr>
      </w:pPr>
      <w:r w:rsidRPr="006F64C9">
        <w:rPr>
          <w:rFonts w:cs="Arial"/>
        </w:rPr>
        <w:t xml:space="preserve">Návrh konštrukcie vozovky Objednávateľ požaduje na základe výpočtu pre triedu dopravného zaťaženia zodpovedajúcu predpokladanému dopravnému zaťaženiu pre obdobie 30 rokov od uvedenia do užívania so zohľadnením charakteristík materiálov podložia, vodného režimu a klimatických podmienok. </w:t>
      </w:r>
    </w:p>
    <w:p w:rsidR="00E27430" w:rsidRPr="00AB0FE6" w:rsidRDefault="00E27430" w:rsidP="00AB0FE6">
      <w:pPr>
        <w:pStyle w:val="Odsekzoznamu1"/>
        <w:numPr>
          <w:ilvl w:val="0"/>
          <w:numId w:val="3"/>
        </w:numPr>
        <w:tabs>
          <w:tab w:val="left" w:pos="0"/>
        </w:tabs>
        <w:spacing w:before="240" w:after="240" w:line="240" w:lineRule="auto"/>
        <w:ind w:left="426" w:hanging="425"/>
        <w:rPr>
          <w:rFonts w:cs="Arial"/>
        </w:rPr>
      </w:pPr>
      <w:r w:rsidRPr="00381B5F">
        <w:rPr>
          <w:rFonts w:cs="Arial"/>
        </w:rPr>
        <w:t>Objednávateľ požaduje na strm</w:t>
      </w:r>
      <w:r>
        <w:rPr>
          <w:rFonts w:cs="Arial"/>
        </w:rPr>
        <w:t>ých</w:t>
      </w:r>
      <w:r w:rsidRPr="00381B5F">
        <w:rPr>
          <w:rFonts w:cs="Arial"/>
        </w:rPr>
        <w:t xml:space="preserve"> svahoch (sklon od 35° do 45°) zabezpečiť protierózne opatrenia a pozdĺžne odvodňovacie rigoly nad zárezovými svahmi so zvodmi. </w:t>
      </w:r>
      <w:r>
        <w:rPr>
          <w:rFonts w:cs="Arial"/>
        </w:rPr>
        <w:t>S</w:t>
      </w:r>
      <w:r w:rsidRPr="00CE0290">
        <w:rPr>
          <w:rFonts w:cs="Arial"/>
        </w:rPr>
        <w:t xml:space="preserve">trmé svahy so sklonom väčším ako 45° navrhnúť ako </w:t>
      </w:r>
      <w:proofErr w:type="spellStart"/>
      <w:r w:rsidRPr="00CE0290">
        <w:rPr>
          <w:rFonts w:cs="Arial"/>
        </w:rPr>
        <w:t>bezúdrž</w:t>
      </w:r>
      <w:r>
        <w:rPr>
          <w:rFonts w:cs="Arial"/>
        </w:rPr>
        <w:t>bové</w:t>
      </w:r>
      <w:proofErr w:type="spellEnd"/>
      <w:r>
        <w:rPr>
          <w:rFonts w:cs="Arial"/>
        </w:rPr>
        <w:t xml:space="preserve">. </w:t>
      </w:r>
      <w:r w:rsidRPr="00AB0FE6">
        <w:rPr>
          <w:rFonts w:cs="Arial"/>
        </w:rPr>
        <w:t>Na jednotlivých výškových úrov</w:t>
      </w:r>
      <w:r>
        <w:rPr>
          <w:rFonts w:cs="Arial"/>
        </w:rPr>
        <w:t>niach (lavičkách</w:t>
      </w:r>
      <w:r w:rsidRPr="00AB0FE6">
        <w:rPr>
          <w:rFonts w:cs="Arial"/>
        </w:rPr>
        <w:t>) vystužených strmých svahov Objednávateľ požaduje osadiť ochranné zábradlie výšky 1,1 m vrátane úsekov za protihlukovými stenami situovanými na vystužených strmých svahoch. Vystužený svah musí byť odstupňovaný naj</w:t>
      </w:r>
      <w:r>
        <w:rPr>
          <w:rFonts w:cs="Arial"/>
        </w:rPr>
        <w:t>viac po 6m s lavičkami</w:t>
      </w:r>
      <w:r w:rsidRPr="00AB0FE6">
        <w:rPr>
          <w:rFonts w:cs="Arial"/>
        </w:rPr>
        <w:t xml:space="preserve"> </w:t>
      </w:r>
      <w:r>
        <w:rPr>
          <w:rFonts w:cs="Arial"/>
        </w:rPr>
        <w:t>min. šírky 1,5 m.</w:t>
      </w:r>
    </w:p>
    <w:p w:rsidR="00E27430" w:rsidRPr="00E530A5" w:rsidRDefault="00E27430" w:rsidP="00AB0FE6">
      <w:pPr>
        <w:pStyle w:val="Odsekzoznamu1"/>
        <w:numPr>
          <w:ilvl w:val="0"/>
          <w:numId w:val="3"/>
        </w:numPr>
        <w:tabs>
          <w:tab w:val="left" w:pos="0"/>
        </w:tabs>
        <w:spacing w:before="240" w:after="240" w:line="240" w:lineRule="auto"/>
        <w:ind w:left="426" w:hanging="425"/>
        <w:rPr>
          <w:rFonts w:cs="Arial"/>
        </w:rPr>
      </w:pPr>
      <w:r w:rsidRPr="00E530A5">
        <w:rPr>
          <w:rFonts w:cs="Arial"/>
        </w:rPr>
        <w:t>Objednávateľ požaduje navrhnúť otváracie oceľové zvodidlá vo všetkých prejazdoch stredným deliacim pásom v minimálnej dĺžke 40 m z dôvodu operatívneho zabezpečenia odklonu dopravy.</w:t>
      </w:r>
    </w:p>
    <w:p w:rsidR="00E27430" w:rsidRPr="00E530A5" w:rsidRDefault="00E27430" w:rsidP="00AB0FE6">
      <w:pPr>
        <w:pStyle w:val="Odsekzoznamu1"/>
        <w:numPr>
          <w:ilvl w:val="0"/>
          <w:numId w:val="3"/>
        </w:numPr>
        <w:tabs>
          <w:tab w:val="left" w:pos="0"/>
        </w:tabs>
        <w:spacing w:before="240" w:after="240" w:line="240" w:lineRule="auto"/>
        <w:ind w:left="426" w:hanging="426"/>
        <w:rPr>
          <w:rFonts w:cs="Arial"/>
        </w:rPr>
      </w:pPr>
      <w:r w:rsidRPr="00E530A5">
        <w:rPr>
          <w:rFonts w:cs="Arial"/>
        </w:rPr>
        <w:t xml:space="preserve">Nespevnená časť krajnice bude vysypaná </w:t>
      </w:r>
      <w:proofErr w:type="spellStart"/>
      <w:r w:rsidRPr="00E530A5">
        <w:rPr>
          <w:rFonts w:cs="Arial"/>
        </w:rPr>
        <w:t>štrkodrvinou</w:t>
      </w:r>
      <w:proofErr w:type="spellEnd"/>
      <w:r w:rsidRPr="00E530A5">
        <w:rPr>
          <w:rFonts w:cs="Arial"/>
        </w:rPr>
        <w:t xml:space="preserve"> frakcie 0-32.</w:t>
      </w:r>
    </w:p>
    <w:p w:rsidR="00E27430" w:rsidRPr="00E530A5" w:rsidRDefault="00E27430" w:rsidP="00AB0FE6">
      <w:pPr>
        <w:pStyle w:val="Odsekzoznamu1"/>
        <w:numPr>
          <w:ilvl w:val="0"/>
          <w:numId w:val="3"/>
        </w:numPr>
        <w:tabs>
          <w:tab w:val="left" w:pos="0"/>
        </w:tabs>
        <w:spacing w:before="240" w:after="240" w:line="240" w:lineRule="auto"/>
        <w:ind w:left="426" w:hanging="425"/>
        <w:rPr>
          <w:rFonts w:cs="Arial"/>
        </w:rPr>
      </w:pPr>
      <w:r w:rsidRPr="00E530A5">
        <w:rPr>
          <w:rFonts w:cs="Arial"/>
        </w:rPr>
        <w:t>Skrutky vystavené poveternostným vplyvom na portálových konštrukciách DZ, mostných zábradliach a zvodidlách, nosných oceľových prvkoch protihlukových stien zabezpečiť ochranou proti týmto vplyvom napr. ochrannými krytkami.</w:t>
      </w:r>
    </w:p>
    <w:p w:rsidR="00E27430" w:rsidRPr="00136025" w:rsidRDefault="00E27430" w:rsidP="00AB0FE6">
      <w:pPr>
        <w:pStyle w:val="Odsekzoznamu1"/>
        <w:numPr>
          <w:ilvl w:val="0"/>
          <w:numId w:val="3"/>
        </w:numPr>
        <w:tabs>
          <w:tab w:val="left" w:pos="0"/>
        </w:tabs>
        <w:spacing w:before="240" w:after="240" w:line="240" w:lineRule="auto"/>
        <w:ind w:left="426" w:hanging="426"/>
      </w:pPr>
      <w:r w:rsidRPr="00136025">
        <w:t xml:space="preserve">Zhotoviteľ predloží nezávislé odborné posúdenie návrhu, ktorý bol predložený vo FTP alebo v dokumentácii na realizáciu stavby pre </w:t>
      </w:r>
      <w:r w:rsidRPr="00136025">
        <w:rPr>
          <w:rFonts w:cs="Arial"/>
        </w:rPr>
        <w:t>posúdenie stability zárezov a násypov objektu 10</w:t>
      </w:r>
      <w:r>
        <w:rPr>
          <w:rFonts w:cs="Arial"/>
        </w:rPr>
        <w:t>0</w:t>
      </w:r>
      <w:r w:rsidRPr="00136025">
        <w:rPr>
          <w:rFonts w:cs="Arial"/>
        </w:rPr>
        <w:t xml:space="preserve">-00 výšky nad 6 m. </w:t>
      </w:r>
      <w:r w:rsidRPr="00136025">
        <w:t xml:space="preserve">Odborné posúdenie návrhu bude vypracované odborne spôsobilými osobami, ktoré sú nezávislé od Zhotoviteľa a zároveň sa nepodieľali </w:t>
      </w:r>
      <w:r w:rsidRPr="00136025">
        <w:rPr>
          <w:rFonts w:cs="Arial"/>
        </w:rPr>
        <w:t>na návrhu posudzovaných konštrukcií. Súčasťou odbornéh</w:t>
      </w:r>
      <w:r w:rsidRPr="00136025">
        <w:t>o posúdenia bude čestné prehlásenie o nezávislosti posudzovateľa od Zhotoviteľa stavby a o nezainteresovanosti do pôvodného návrhu konštrukcie.</w:t>
      </w:r>
    </w:p>
    <w:p w:rsidR="00E27430" w:rsidRDefault="00E27430" w:rsidP="00AB0FE6">
      <w:pPr>
        <w:pStyle w:val="Odsekzoznamu1"/>
        <w:numPr>
          <w:ilvl w:val="0"/>
          <w:numId w:val="3"/>
        </w:numPr>
        <w:tabs>
          <w:tab w:val="left" w:pos="0"/>
        </w:tabs>
        <w:spacing w:before="240" w:after="240"/>
        <w:ind w:left="426" w:hanging="426"/>
        <w:rPr>
          <w:rFonts w:cs="Arial"/>
        </w:rPr>
      </w:pPr>
      <w:r>
        <w:rPr>
          <w:rFonts w:cs="Arial"/>
        </w:rPr>
        <w:t xml:space="preserve">Zvodidlá a bezpečnostné zariadenia vrátane tlmičov nárazov a EA koncoviek je potrebné v nevyhnutnej dĺžke a umiestnení navrhnúť všade, kde si to príslušné normy vyžadujú. </w:t>
      </w:r>
    </w:p>
    <w:p w:rsidR="00E27430" w:rsidRPr="000B45F6" w:rsidRDefault="00E27430" w:rsidP="00AB0FE6">
      <w:pPr>
        <w:pStyle w:val="Odsekzoznamu1"/>
        <w:numPr>
          <w:ilvl w:val="0"/>
          <w:numId w:val="3"/>
        </w:numPr>
        <w:tabs>
          <w:tab w:val="left" w:pos="0"/>
        </w:tabs>
        <w:spacing w:before="240" w:after="240"/>
        <w:ind w:left="426" w:hanging="426"/>
        <w:rPr>
          <w:rFonts w:cs="Arial"/>
        </w:rPr>
      </w:pPr>
      <w:r w:rsidRPr="000B45F6">
        <w:rPr>
          <w:rFonts w:cs="Arial"/>
        </w:rPr>
        <w:t xml:space="preserve">Požadujeme v strednom deliacom páse použitie obojstranných </w:t>
      </w:r>
      <w:r>
        <w:rPr>
          <w:rFonts w:cs="Arial"/>
        </w:rPr>
        <w:t xml:space="preserve">prefabrikovaných </w:t>
      </w:r>
      <w:r w:rsidRPr="000B45F6">
        <w:rPr>
          <w:rFonts w:cs="Arial"/>
        </w:rPr>
        <w:t xml:space="preserve">betónových zvodidiel </w:t>
      </w:r>
      <w:r>
        <w:rPr>
          <w:rFonts w:cs="Arial"/>
        </w:rPr>
        <w:t xml:space="preserve">so zámkom </w:t>
      </w:r>
      <w:r w:rsidRPr="000B45F6">
        <w:rPr>
          <w:rFonts w:cs="Arial"/>
        </w:rPr>
        <w:t xml:space="preserve">na </w:t>
      </w:r>
      <w:r w:rsidRPr="00D942E5">
        <w:rPr>
          <w:rFonts w:cs="Arial"/>
        </w:rPr>
        <w:t>asfaltovom alebo betónovom strednom deliacom páse</w:t>
      </w:r>
      <w:r w:rsidRPr="000B45F6">
        <w:rPr>
          <w:rFonts w:cs="Arial"/>
        </w:rPr>
        <w:t xml:space="preserve">, </w:t>
      </w:r>
      <w:r w:rsidRPr="000B45F6">
        <w:rPr>
          <w:rFonts w:cs="Arial"/>
        </w:rPr>
        <w:lastRenderedPageBreak/>
        <w:t xml:space="preserve">v odôvodnených </w:t>
      </w:r>
      <w:r w:rsidRPr="00792CD1">
        <w:rPr>
          <w:rFonts w:cs="Arial"/>
        </w:rPr>
        <w:t>prípadoch (v prípade vyšších dopravných intenzít)</w:t>
      </w:r>
      <w:r>
        <w:rPr>
          <w:rFonts w:cs="Arial"/>
        </w:rPr>
        <w:t xml:space="preserve"> </w:t>
      </w:r>
      <w:r w:rsidRPr="000B45F6">
        <w:rPr>
          <w:rFonts w:cs="Arial"/>
        </w:rPr>
        <w:t xml:space="preserve">dvoch jednostranných </w:t>
      </w:r>
      <w:r>
        <w:rPr>
          <w:rFonts w:cs="Arial"/>
        </w:rPr>
        <w:t xml:space="preserve">prefabrikovaných </w:t>
      </w:r>
      <w:r w:rsidRPr="000B45F6">
        <w:rPr>
          <w:rFonts w:cs="Arial"/>
        </w:rPr>
        <w:t>betónových zvodidiel.</w:t>
      </w:r>
      <w:r>
        <w:rPr>
          <w:rFonts w:cs="Arial"/>
        </w:rPr>
        <w:t xml:space="preserve"> Požadujeme použitie výlučne prefabrikovaných betónových zvodidiel. </w:t>
      </w:r>
      <w:r w:rsidRPr="00792CD1">
        <w:rPr>
          <w:rFonts w:cs="Arial"/>
        </w:rPr>
        <w:t>Zvodidlá opatriť odrazkami – nie fóliovými.</w:t>
      </w:r>
    </w:p>
    <w:p w:rsidR="00E27430" w:rsidRDefault="00E27430" w:rsidP="00CE0290">
      <w:pPr>
        <w:pStyle w:val="Odsekzoznamu1"/>
        <w:numPr>
          <w:ilvl w:val="0"/>
          <w:numId w:val="3"/>
        </w:numPr>
        <w:tabs>
          <w:tab w:val="left" w:pos="0"/>
        </w:tabs>
        <w:spacing w:before="240" w:after="240"/>
        <w:ind w:left="426" w:hanging="426"/>
        <w:rPr>
          <w:rFonts w:cs="Arial"/>
        </w:rPr>
      </w:pPr>
      <w:r w:rsidRPr="000B45F6">
        <w:rPr>
          <w:rFonts w:cs="Arial"/>
        </w:rPr>
        <w:t>Požadujeme realizovať v zárezoch záchytné priekopy so zvodmi v zmysle STN 736101.</w:t>
      </w:r>
    </w:p>
    <w:p w:rsidR="00E27430" w:rsidRPr="00751C52" w:rsidRDefault="00E27430" w:rsidP="00E530A5">
      <w:pPr>
        <w:pStyle w:val="Odsekzoznamu1"/>
        <w:numPr>
          <w:ilvl w:val="0"/>
          <w:numId w:val="3"/>
        </w:numPr>
        <w:tabs>
          <w:tab w:val="left" w:pos="0"/>
        </w:tabs>
        <w:spacing w:before="240" w:after="240"/>
        <w:ind w:left="426" w:hanging="426"/>
      </w:pPr>
      <w:r>
        <w:rPr>
          <w:rFonts w:cs="Arial"/>
        </w:rPr>
        <w:t>Zabezpečiť osadenie oplotenia od päty svahu v min. šírke 600mm v zmysle STN 736101 (pomocný cestný pozemok) pre zabezpečenie prístupu personálu údržby.</w:t>
      </w:r>
    </w:p>
    <w:p w:rsidR="00E27430" w:rsidRDefault="00E27430" w:rsidP="00E530A5">
      <w:pPr>
        <w:pStyle w:val="Odsekzoznamu1"/>
        <w:numPr>
          <w:ilvl w:val="0"/>
          <w:numId w:val="3"/>
        </w:numPr>
        <w:tabs>
          <w:tab w:val="left" w:pos="0"/>
        </w:tabs>
        <w:spacing w:before="240" w:after="240"/>
        <w:ind w:left="426" w:hanging="426"/>
        <w:rPr>
          <w:rFonts w:cs="Arial"/>
        </w:rPr>
      </w:pPr>
      <w:r w:rsidRPr="000B45F6">
        <w:rPr>
          <w:rFonts w:cs="Arial"/>
        </w:rPr>
        <w:t xml:space="preserve">Oplotenie požadujeme zapustiť min. 20 cm pod úroveň okolitého terénu. </w:t>
      </w:r>
    </w:p>
    <w:p w:rsidR="00E27430" w:rsidRPr="000B45F6" w:rsidRDefault="00E27430" w:rsidP="00E530A5">
      <w:pPr>
        <w:pStyle w:val="Odsekzoznamu1"/>
        <w:numPr>
          <w:ilvl w:val="0"/>
          <w:numId w:val="3"/>
        </w:numPr>
        <w:tabs>
          <w:tab w:val="left" w:pos="0"/>
        </w:tabs>
        <w:spacing w:before="240" w:after="240"/>
        <w:ind w:left="426" w:hanging="426"/>
        <w:rPr>
          <w:rFonts w:cs="Arial"/>
        </w:rPr>
      </w:pPr>
      <w:r w:rsidRPr="00231EAF">
        <w:rPr>
          <w:rFonts w:cs="Arial"/>
        </w:rPr>
        <w:t xml:space="preserve">Pletivo požadujeme </w:t>
      </w:r>
      <w:r>
        <w:rPr>
          <w:rFonts w:cs="Arial"/>
        </w:rPr>
        <w:t xml:space="preserve">uzlové, </w:t>
      </w:r>
      <w:r w:rsidRPr="00231EAF">
        <w:rPr>
          <w:rFonts w:cs="Arial"/>
        </w:rPr>
        <w:t xml:space="preserve">odstupňované podľa </w:t>
      </w:r>
      <w:r>
        <w:rPr>
          <w:rFonts w:cs="Arial"/>
        </w:rPr>
        <w:t xml:space="preserve">veľkosti </w:t>
      </w:r>
      <w:r w:rsidRPr="00231EAF">
        <w:rPr>
          <w:rFonts w:cs="Arial"/>
        </w:rPr>
        <w:t xml:space="preserve">ôk od najmenšieho </w:t>
      </w:r>
      <w:r>
        <w:rPr>
          <w:rFonts w:cs="Arial"/>
        </w:rPr>
        <w:t>dole (</w:t>
      </w:r>
      <w:r w:rsidRPr="00231EAF">
        <w:rPr>
          <w:rFonts w:cs="Arial"/>
        </w:rPr>
        <w:t>naspodku</w:t>
      </w:r>
      <w:r>
        <w:rPr>
          <w:rFonts w:cs="Arial"/>
        </w:rPr>
        <w:t>)</w:t>
      </w:r>
      <w:r w:rsidRPr="00231EAF">
        <w:rPr>
          <w:rFonts w:cs="Arial"/>
        </w:rPr>
        <w:t xml:space="preserve"> až po najväčšie hore.</w:t>
      </w:r>
    </w:p>
    <w:p w:rsidR="00E27430" w:rsidRPr="000B45F6" w:rsidRDefault="00E27430" w:rsidP="00E530A5">
      <w:pPr>
        <w:pStyle w:val="Odsekzoznamu1"/>
        <w:numPr>
          <w:ilvl w:val="0"/>
          <w:numId w:val="3"/>
        </w:numPr>
        <w:tabs>
          <w:tab w:val="left" w:pos="0"/>
        </w:tabs>
        <w:spacing w:after="0"/>
        <w:ind w:left="425" w:hanging="425"/>
        <w:rPr>
          <w:rFonts w:cs="Arial"/>
        </w:rPr>
      </w:pPr>
      <w:r w:rsidRPr="000B45F6">
        <w:rPr>
          <w:rFonts w:cs="Arial"/>
        </w:rPr>
        <w:t>Požadujeme minimalizovať použitie štrbinových žľabov</w:t>
      </w:r>
      <w:r>
        <w:rPr>
          <w:rFonts w:cs="Arial"/>
        </w:rPr>
        <w:t xml:space="preserve"> na trase</w:t>
      </w:r>
      <w:r w:rsidRPr="000B45F6">
        <w:rPr>
          <w:rFonts w:cs="Arial"/>
        </w:rPr>
        <w:t>.</w:t>
      </w:r>
      <w:r>
        <w:rPr>
          <w:rFonts w:cs="Arial"/>
        </w:rPr>
        <w:t xml:space="preserve"> V prípade ich použitia, požadujeme navrhnúť betónové štrbinové žľaby. Žľaby</w:t>
      </w:r>
      <w:r w:rsidRPr="00262934">
        <w:rPr>
          <w:rFonts w:cs="Arial"/>
        </w:rPr>
        <w:t xml:space="preserve"> s liatinovým (odnímateľným) krytom </w:t>
      </w:r>
      <w:r>
        <w:rPr>
          <w:rFonts w:cs="Arial"/>
        </w:rPr>
        <w:t>–</w:t>
      </w:r>
      <w:r w:rsidRPr="00262934">
        <w:rPr>
          <w:rFonts w:cs="Arial"/>
        </w:rPr>
        <w:t xml:space="preserve"> mrežou</w:t>
      </w:r>
      <w:r>
        <w:rPr>
          <w:rFonts w:cs="Arial"/>
        </w:rPr>
        <w:t xml:space="preserve"> použiť iba vo výnimočných prípadoch po predchádzajúcom prerokovaní s prevádzkovým úsekom.</w:t>
      </w:r>
    </w:p>
    <w:p w:rsidR="00E27430" w:rsidRDefault="00E27430" w:rsidP="00E530A5">
      <w:pPr>
        <w:pStyle w:val="Odsekzoznamu1"/>
        <w:numPr>
          <w:ilvl w:val="0"/>
          <w:numId w:val="3"/>
        </w:numPr>
        <w:tabs>
          <w:tab w:val="left" w:pos="0"/>
        </w:tabs>
        <w:spacing w:before="240" w:after="240"/>
        <w:ind w:left="426" w:hanging="426"/>
        <w:rPr>
          <w:rFonts w:cs="Arial"/>
        </w:rPr>
      </w:pPr>
      <w:r w:rsidRPr="00136025">
        <w:rPr>
          <w:rFonts w:cs="Arial"/>
        </w:rPr>
        <w:t xml:space="preserve">Na vetvách a vo vozovke nesmú byť umiestnené poklopy šácht kanalizácie. </w:t>
      </w:r>
    </w:p>
    <w:p w:rsidR="00E27430" w:rsidRDefault="00E27430" w:rsidP="00257772">
      <w:pPr>
        <w:pStyle w:val="Odsekzoznamu1"/>
        <w:tabs>
          <w:tab w:val="left" w:pos="0"/>
        </w:tabs>
        <w:spacing w:before="240" w:after="240"/>
        <w:ind w:left="426"/>
        <w:rPr>
          <w:rFonts w:cs="Arial"/>
        </w:rPr>
      </w:pPr>
      <w:r>
        <w:rPr>
          <w:rFonts w:cs="Arial"/>
        </w:rPr>
        <w:t xml:space="preserve">Povoľujeme umiestňovanie šácht a poklopov vo vozovkách pre inžinierske siete iba vo výnimočných prípadoch, ale </w:t>
      </w:r>
      <w:r w:rsidRPr="008242AD">
        <w:rPr>
          <w:rFonts w:cs="Arial"/>
        </w:rPr>
        <w:t>žiadame ich umiestniť tak, aby nedošlo k ich prekrytiu stredovým zvodidlom.</w:t>
      </w:r>
    </w:p>
    <w:p w:rsidR="00E27430" w:rsidRDefault="00E27430" w:rsidP="00136025">
      <w:pPr>
        <w:pStyle w:val="Odsekzoznamu1"/>
        <w:tabs>
          <w:tab w:val="left" w:pos="0"/>
        </w:tabs>
        <w:spacing w:before="240" w:after="240"/>
        <w:ind w:left="426"/>
        <w:rPr>
          <w:rFonts w:cs="Arial"/>
        </w:rPr>
      </w:pPr>
      <w:r w:rsidRPr="00136025">
        <w:rPr>
          <w:rFonts w:cs="Arial"/>
        </w:rPr>
        <w:t>V prípade nevyhnutnosti cudzích zariadení (šachty) vo vozovke je zhotoviteľ povinný zabezpečiť zmluvu o údržbe s majiteľom resp. správcom (problémy pri údržbe a opravách vozoviek).</w:t>
      </w:r>
      <w:r>
        <w:rPr>
          <w:rFonts w:cs="Arial"/>
        </w:rPr>
        <w:t xml:space="preserve"> </w:t>
      </w:r>
    </w:p>
    <w:p w:rsidR="00E27430" w:rsidRDefault="00E27430" w:rsidP="004C64BE">
      <w:pPr>
        <w:pStyle w:val="Odsekzoznamu1"/>
        <w:numPr>
          <w:ilvl w:val="0"/>
          <w:numId w:val="3"/>
        </w:numPr>
        <w:tabs>
          <w:tab w:val="left" w:pos="0"/>
        </w:tabs>
        <w:spacing w:before="240" w:after="240"/>
        <w:ind w:left="426" w:hanging="426"/>
        <w:rPr>
          <w:rFonts w:cs="Arial"/>
        </w:rPr>
      </w:pPr>
      <w:r w:rsidRPr="004D260A">
        <w:rPr>
          <w:rFonts w:cs="Arial"/>
        </w:rPr>
        <w:t>Vo vozovkách vôbec neumiestňovať šachty pre rozvody inž</w:t>
      </w:r>
      <w:r>
        <w:rPr>
          <w:rFonts w:cs="Arial"/>
        </w:rPr>
        <w:t>inierskych</w:t>
      </w:r>
      <w:r w:rsidRPr="004D260A">
        <w:rPr>
          <w:rFonts w:cs="Arial"/>
        </w:rPr>
        <w:t xml:space="preserve"> sieti (voda, kanál, plyn, teplovod, parovod, </w:t>
      </w:r>
      <w:proofErr w:type="spellStart"/>
      <w:r w:rsidRPr="004D260A">
        <w:rPr>
          <w:rFonts w:cs="Arial"/>
        </w:rPr>
        <w:t>telekom</w:t>
      </w:r>
      <w:proofErr w:type="spellEnd"/>
      <w:r w:rsidRPr="004D260A">
        <w:rPr>
          <w:rFonts w:cs="Arial"/>
        </w:rPr>
        <w:t>. siete a pod).</w:t>
      </w:r>
    </w:p>
    <w:p w:rsidR="00E27430" w:rsidRDefault="00E27430" w:rsidP="004C64BE">
      <w:pPr>
        <w:pStyle w:val="Odsekzoznamu1"/>
        <w:numPr>
          <w:ilvl w:val="0"/>
          <w:numId w:val="3"/>
        </w:numPr>
        <w:tabs>
          <w:tab w:val="left" w:pos="0"/>
        </w:tabs>
        <w:spacing w:before="240" w:after="240"/>
        <w:ind w:left="426" w:hanging="426"/>
        <w:rPr>
          <w:rFonts w:cs="Arial"/>
        </w:rPr>
      </w:pPr>
      <w:r w:rsidRPr="004C64BE">
        <w:rPr>
          <w:rFonts w:cs="Arial"/>
        </w:rPr>
        <w:t xml:space="preserve">Nenavrhovať montované ostrovčeky z plastu. </w:t>
      </w:r>
    </w:p>
    <w:p w:rsidR="00E27430" w:rsidRPr="001159BE" w:rsidRDefault="00E27430" w:rsidP="00C154A4">
      <w:pPr>
        <w:pStyle w:val="Odsekzoznamu1"/>
        <w:numPr>
          <w:ilvl w:val="0"/>
          <w:numId w:val="3"/>
        </w:numPr>
        <w:tabs>
          <w:tab w:val="left" w:pos="0"/>
        </w:tabs>
        <w:spacing w:before="240" w:after="240"/>
        <w:ind w:left="426" w:hanging="426"/>
      </w:pPr>
      <w:r w:rsidRPr="001159BE">
        <w:t xml:space="preserve">Kryty, </w:t>
      </w:r>
      <w:proofErr w:type="spellStart"/>
      <w:r w:rsidRPr="001159BE">
        <w:t>obrusné</w:t>
      </w:r>
      <w:proofErr w:type="spellEnd"/>
      <w:r w:rsidRPr="001159BE">
        <w:t xml:space="preserve"> vrstvy a vozovky bud</w:t>
      </w:r>
      <w:r w:rsidR="00E904F3" w:rsidRPr="001159BE">
        <w:t>ú</w:t>
      </w:r>
      <w:r w:rsidRPr="001159BE">
        <w:t xml:space="preserve"> </w:t>
      </w:r>
      <w:r w:rsidR="00E904F3" w:rsidRPr="001159BE">
        <w:t>zhotovené</w:t>
      </w:r>
      <w:r w:rsidRPr="001159BE">
        <w:t xml:space="preserve"> z materiálov, ktoré v interakcii s valením kolies cestných vozidiel generujú menej akustickej energie (o cca -2 dB až -4 dB). Asfaltový koberec bude </w:t>
      </w:r>
      <w:proofErr w:type="spellStart"/>
      <w:r w:rsidRPr="001159BE">
        <w:t>mastixový</w:t>
      </w:r>
      <w:proofErr w:type="spellEnd"/>
      <w:r w:rsidRPr="001159BE">
        <w:t xml:space="preserve"> modifikovaný (SMA 11-1), s korekciou -2 dB </w:t>
      </w:r>
      <w:r w:rsidR="00E904F3" w:rsidRPr="001159BE">
        <w:t>ale</w:t>
      </w:r>
      <w:r w:rsidRPr="001159BE">
        <w:t xml:space="preserve">bo bude </w:t>
      </w:r>
      <w:r w:rsidR="00E904F3" w:rsidRPr="001159BE">
        <w:t>vyhotovený</w:t>
      </w:r>
      <w:r w:rsidRPr="001159BE">
        <w:t xml:space="preserve"> kryt s vyšším útlm</w:t>
      </w:r>
      <w:r w:rsidR="00E904F3" w:rsidRPr="001159BE">
        <w:t>o</w:t>
      </w:r>
      <w:r w:rsidRPr="001159BE">
        <w:t>m. V p</w:t>
      </w:r>
      <w:r w:rsidR="00E904F3" w:rsidRPr="001159BE">
        <w:t>r</w:t>
      </w:r>
      <w:r w:rsidRPr="001159BE">
        <w:t>ípad</w:t>
      </w:r>
      <w:r w:rsidR="00E904F3" w:rsidRPr="001159BE">
        <w:t>e</w:t>
      </w:r>
      <w:r w:rsidRPr="001159BE">
        <w:t xml:space="preserve"> pož</w:t>
      </w:r>
      <w:r w:rsidR="00E904F3" w:rsidRPr="001159BE">
        <w:t>i</w:t>
      </w:r>
      <w:r w:rsidRPr="001159BE">
        <w:t>adavk</w:t>
      </w:r>
      <w:r w:rsidR="00E904F3" w:rsidRPr="001159BE">
        <w:t>y</w:t>
      </w:r>
      <w:r w:rsidRPr="001159BE">
        <w:t xml:space="preserve"> na iné </w:t>
      </w:r>
      <w:r w:rsidR="00E904F3" w:rsidRPr="001159BE">
        <w:t>ri</w:t>
      </w:r>
      <w:r w:rsidRPr="001159BE">
        <w:t>ešen</w:t>
      </w:r>
      <w:r w:rsidR="00E904F3" w:rsidRPr="001159BE">
        <w:t>ie</w:t>
      </w:r>
      <w:r w:rsidRPr="001159BE">
        <w:t xml:space="preserve"> bude pr</w:t>
      </w:r>
      <w:r w:rsidR="00E904F3" w:rsidRPr="001159BE">
        <w:t>e</w:t>
      </w:r>
      <w:r w:rsidRPr="001159BE">
        <w:t>veden</w:t>
      </w:r>
      <w:r w:rsidR="00E904F3" w:rsidRPr="001159BE">
        <w:t>á</w:t>
      </w:r>
      <w:r w:rsidRPr="001159BE">
        <w:t xml:space="preserve"> </w:t>
      </w:r>
      <w:r w:rsidR="00E904F3" w:rsidRPr="001159BE">
        <w:t>aktualizácia</w:t>
      </w:r>
      <w:r w:rsidRPr="001159BE">
        <w:t xml:space="preserve"> hlukov</w:t>
      </w:r>
      <w:r w:rsidR="00E904F3" w:rsidRPr="001159BE">
        <w:t>ej</w:t>
      </w:r>
      <w:r w:rsidRPr="001159BE">
        <w:t xml:space="preserve"> </w:t>
      </w:r>
      <w:r w:rsidR="00E904F3" w:rsidRPr="001159BE">
        <w:t>štúdie</w:t>
      </w:r>
      <w:r w:rsidRPr="001159BE">
        <w:t>, p</w:t>
      </w:r>
      <w:r w:rsidR="00E904F3" w:rsidRPr="001159BE">
        <w:t>r</w:t>
      </w:r>
      <w:r w:rsidRPr="001159BE">
        <w:t>ič</w:t>
      </w:r>
      <w:r w:rsidR="00E904F3" w:rsidRPr="001159BE">
        <w:t>o</w:t>
      </w:r>
      <w:r w:rsidRPr="001159BE">
        <w:t>m ekvivalentn</w:t>
      </w:r>
      <w:r w:rsidR="00E904F3" w:rsidRPr="001159BE">
        <w:t>á</w:t>
      </w:r>
      <w:r w:rsidRPr="001159BE">
        <w:t xml:space="preserve"> hladina hluku nového </w:t>
      </w:r>
      <w:r w:rsidR="00E904F3" w:rsidRPr="001159BE">
        <w:t>ri</w:t>
      </w:r>
      <w:r w:rsidRPr="001159BE">
        <w:t>ešen</w:t>
      </w:r>
      <w:r w:rsidR="00E904F3" w:rsidRPr="001159BE">
        <w:t>ia</w:t>
      </w:r>
      <w:r w:rsidRPr="001159BE">
        <w:t xml:space="preserve"> musí </w:t>
      </w:r>
      <w:r w:rsidR="00E904F3" w:rsidRPr="001159BE">
        <w:t>byť</w:t>
      </w:r>
      <w:r w:rsidRPr="001159BE">
        <w:t xml:space="preserve"> </w:t>
      </w:r>
      <w:r w:rsidR="00E904F3" w:rsidRPr="001159BE">
        <w:t>pri</w:t>
      </w:r>
      <w:r w:rsidRPr="001159BE">
        <w:t xml:space="preserve"> vše</w:t>
      </w:r>
      <w:r w:rsidR="00E904F3" w:rsidRPr="001159BE">
        <w:t>tký</w:t>
      </w:r>
      <w:r w:rsidRPr="001159BE">
        <w:t>ch chrán</w:t>
      </w:r>
      <w:r w:rsidR="00E904F3" w:rsidRPr="001159BE">
        <w:t>e</w:t>
      </w:r>
      <w:r w:rsidRPr="001159BE">
        <w:t>ných objekt</w:t>
      </w:r>
      <w:r w:rsidR="00E904F3" w:rsidRPr="001159BE">
        <w:t>och</w:t>
      </w:r>
      <w:r w:rsidRPr="001159BE">
        <w:t xml:space="preserve"> </w:t>
      </w:r>
      <w:r w:rsidR="00E904F3" w:rsidRPr="001159BE">
        <w:t>rovnaká</w:t>
      </w:r>
      <w:r w:rsidRPr="001159BE">
        <w:t xml:space="preserve"> </w:t>
      </w:r>
      <w:r w:rsidR="00E904F3" w:rsidRPr="001159BE">
        <w:t>al</w:t>
      </w:r>
      <w:r w:rsidRPr="001159BE">
        <w:t>ebo nižš</w:t>
      </w:r>
      <w:r w:rsidR="00E904F3" w:rsidRPr="001159BE">
        <w:t>ia</w:t>
      </w:r>
      <w:r w:rsidRPr="001159BE">
        <w:t xml:space="preserve"> než v Hlukov</w:t>
      </w:r>
      <w:r w:rsidR="00E904F3" w:rsidRPr="001159BE">
        <w:t>ej</w:t>
      </w:r>
      <w:r w:rsidRPr="001159BE">
        <w:t xml:space="preserve"> štúdii č. 198/2018, „RÝCHLOSTNÁ CESTA R2 KRIVÁŇ - LOVINOBAŇA, TOMÁŠOVCE“ (Inžinierske služby spol. s r.o.,  04/2018).</w:t>
      </w:r>
    </w:p>
    <w:p w:rsidR="00E27430" w:rsidRPr="004C64BE" w:rsidRDefault="00E27430" w:rsidP="00C154A4">
      <w:pPr>
        <w:pStyle w:val="Odsekzoznamu1"/>
        <w:numPr>
          <w:ins w:id="29" w:author="Jitka Kaslová" w:date="2018-05-29T08:39:00Z"/>
        </w:numPr>
        <w:tabs>
          <w:tab w:val="left" w:pos="0"/>
        </w:tabs>
        <w:spacing w:before="240" w:after="240"/>
        <w:ind w:left="0"/>
        <w:rPr>
          <w:rFonts w:cs="Arial"/>
        </w:rPr>
      </w:pPr>
    </w:p>
    <w:p w:rsidR="00E27430" w:rsidRPr="00C50F30" w:rsidRDefault="00E27430" w:rsidP="00007EC7">
      <w:pPr>
        <w:pStyle w:val="Nadpis2"/>
        <w:tabs>
          <w:tab w:val="clear" w:pos="851"/>
        </w:tabs>
        <w:ind w:left="709" w:hanging="709"/>
        <w:jc w:val="left"/>
        <w:rPr>
          <w:rFonts w:cs="Arial"/>
        </w:rPr>
      </w:pPr>
      <w:bookmarkStart w:id="30" w:name="_Toc288384213"/>
      <w:bookmarkStart w:id="31" w:name="_Toc292442397"/>
      <w:bookmarkStart w:id="32" w:name="_Toc295672607"/>
      <w:bookmarkStart w:id="33" w:name="_Toc325977333"/>
      <w:bookmarkStart w:id="34" w:name="_Toc332024627"/>
      <w:bookmarkStart w:id="35" w:name="_Toc518289725"/>
      <w:r w:rsidRPr="00C50F30">
        <w:rPr>
          <w:rFonts w:cs="Arial"/>
        </w:rPr>
        <w:t>Dopravné značenie</w:t>
      </w:r>
      <w:bookmarkEnd w:id="30"/>
      <w:bookmarkEnd w:id="31"/>
      <w:bookmarkEnd w:id="32"/>
      <w:bookmarkEnd w:id="33"/>
      <w:bookmarkEnd w:id="34"/>
      <w:r>
        <w:rPr>
          <w:rFonts w:cs="Arial"/>
        </w:rPr>
        <w:t xml:space="preserve"> A DOPRAVNÉ zariadenia</w:t>
      </w:r>
      <w:bookmarkEnd w:id="35"/>
    </w:p>
    <w:p w:rsidR="00E27430" w:rsidRPr="00C50F30" w:rsidRDefault="00E27430" w:rsidP="00007EC7">
      <w:pPr>
        <w:pStyle w:val="Odsekzoznamu1"/>
        <w:numPr>
          <w:ilvl w:val="0"/>
          <w:numId w:val="4"/>
        </w:numPr>
        <w:tabs>
          <w:tab w:val="left" w:pos="0"/>
        </w:tabs>
        <w:spacing w:before="240" w:after="240" w:line="240" w:lineRule="auto"/>
        <w:ind w:left="426"/>
        <w:rPr>
          <w:rFonts w:cs="Arial"/>
        </w:rPr>
      </w:pPr>
      <w:bookmarkStart w:id="36" w:name="_Toc289279779"/>
      <w:bookmarkStart w:id="37" w:name="_Toc292442398"/>
      <w:bookmarkStart w:id="38" w:name="_Toc295672608"/>
      <w:r w:rsidRPr="00C50F30">
        <w:rPr>
          <w:rFonts w:cs="Arial"/>
        </w:rPr>
        <w:t xml:space="preserve">Objednávateľ požaduje vyhotoviť aktualizovanú samostatnú dokumentáciu pre realizáciu dopravného značenia. Návrh dopravného značenia bude zohľadňovať vedenie premávky v zmysle Zväzku 3, časť 1, čl. 1.1. Dopravné značenie, vrátane návrhu bezpečnostných zariadení, bude navrhnuté tak, aby zabezpečilo jednoznačnú orientáciu vodičov ohľadne jazdy v jazdných pruhoch a jazdných pásoch. </w:t>
      </w:r>
    </w:p>
    <w:p w:rsidR="00E27430" w:rsidRPr="00FD1F40" w:rsidRDefault="00E27430" w:rsidP="00007EC7">
      <w:pPr>
        <w:pStyle w:val="Odsekzoznamu1"/>
        <w:numPr>
          <w:ilvl w:val="0"/>
          <w:numId w:val="4"/>
        </w:numPr>
        <w:tabs>
          <w:tab w:val="left" w:pos="0"/>
        </w:tabs>
        <w:spacing w:before="240" w:after="240" w:line="240" w:lineRule="auto"/>
        <w:ind w:left="426"/>
        <w:rPr>
          <w:rFonts w:cs="Arial"/>
        </w:rPr>
      </w:pPr>
      <w:r w:rsidRPr="00FD1F40">
        <w:rPr>
          <w:rFonts w:cs="Arial"/>
        </w:rPr>
        <w:t>V súvislosti s aktualizáciou dokumentácie pre realizáciu dopravného značenia Zhotoviteľ aktualizuje dokumentáciu dopravno-prevádzkových stavov. Táto bude zohľadňovať aktuálne šírkové usporiadanie rýchlostnej cesty a napojenie rýchlostnej cesty na nadväzujúci úsek.</w:t>
      </w:r>
    </w:p>
    <w:p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 xml:space="preserve">Súčasťou dokumentácie budú aj záchytné bezpečnostné zariadenia a statické návrhy portálových, príp. priehradových konštrukcií ako nosičov pre veľkoplošné DZ a priečne rezy ich osadenia. </w:t>
      </w:r>
    </w:p>
    <w:p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Objednávateľ požaduje vodorovné dopravné značenie realizovať z dvojzložkového materiálu, vodiace čiary s akustickým prevedením.</w:t>
      </w:r>
    </w:p>
    <w:p w:rsidR="00E27430" w:rsidRPr="003F4DE5"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lastRenderedPageBreak/>
        <w:t>Pri použití premenného dopravného značenia navrhnúť a realizovať portálové konštruk</w:t>
      </w:r>
      <w:r w:rsidRPr="003F4DE5">
        <w:rPr>
          <w:rFonts w:cs="Arial"/>
        </w:rPr>
        <w:t>cie s obslužnou lávkou s obojstranným zábradlím.</w:t>
      </w:r>
    </w:p>
    <w:p w:rsidR="00E27430" w:rsidRPr="003F4DE5" w:rsidRDefault="00E27430" w:rsidP="00007EC7">
      <w:pPr>
        <w:pStyle w:val="Odsekzoznamu1"/>
        <w:numPr>
          <w:ilvl w:val="0"/>
          <w:numId w:val="4"/>
        </w:numPr>
        <w:tabs>
          <w:tab w:val="left" w:pos="0"/>
        </w:tabs>
        <w:spacing w:before="240" w:after="240" w:line="240" w:lineRule="auto"/>
        <w:ind w:left="426"/>
        <w:rPr>
          <w:rFonts w:cs="Arial"/>
        </w:rPr>
      </w:pPr>
      <w:r w:rsidRPr="003F4DE5">
        <w:rPr>
          <w:rFonts w:cs="Arial"/>
        </w:rPr>
        <w:t xml:space="preserve">Objednávateľ požaduje použitie jednotných odrazových prvkov (lineárne vodiace prvky) na betónové zvodidlá, smerové stĺpiky do nespevnenej krajnice a na oceľové zvodidlá na celom úseku predmetnej </w:t>
      </w:r>
      <w:r>
        <w:rPr>
          <w:rFonts w:cs="Arial"/>
        </w:rPr>
        <w:t>rýchlostnej ceste R2</w:t>
      </w:r>
      <w:r w:rsidRPr="003F4DE5">
        <w:rPr>
          <w:rFonts w:cs="Arial"/>
        </w:rPr>
        <w:t xml:space="preserve">. </w:t>
      </w:r>
    </w:p>
    <w:p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V prípade návrhu vodiacich prahov sa použijú vodiace prahy s odrazovými prstencami.</w:t>
      </w:r>
    </w:p>
    <w:p w:rsidR="00E27430" w:rsidRPr="00C50F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Objednávateľ požaduje staničenie vetiev križovatiek v smere jazdy.</w:t>
      </w:r>
    </w:p>
    <w:p w:rsidR="00E27430" w:rsidRDefault="00E27430" w:rsidP="00007EC7">
      <w:pPr>
        <w:pStyle w:val="Odsekzoznamu1"/>
        <w:numPr>
          <w:ilvl w:val="0"/>
          <w:numId w:val="4"/>
        </w:numPr>
        <w:tabs>
          <w:tab w:val="left" w:pos="0"/>
        </w:tabs>
        <w:spacing w:before="240" w:after="240" w:line="240" w:lineRule="auto"/>
        <w:ind w:left="426"/>
        <w:rPr>
          <w:rFonts w:cs="Arial"/>
        </w:rPr>
      </w:pPr>
      <w:r w:rsidRPr="00C50F30">
        <w:rPr>
          <w:rFonts w:cs="Arial"/>
        </w:rPr>
        <w:t xml:space="preserve">Zhotoviteľ stavby vypracuje aktualizáciu dopravného značenia podľa platných predpisov a noriem, a zabezpečí určenie dopravného značenia s dostatočným predstihom pred výstavbou základov portálov DZ. </w:t>
      </w:r>
    </w:p>
    <w:p w:rsidR="00E27430" w:rsidRPr="00C50F30" w:rsidRDefault="00E27430" w:rsidP="00007EC7">
      <w:pPr>
        <w:pStyle w:val="Odsekzoznamu1"/>
        <w:numPr>
          <w:ilvl w:val="0"/>
          <w:numId w:val="4"/>
        </w:numPr>
        <w:tabs>
          <w:tab w:val="left" w:pos="0"/>
        </w:tabs>
        <w:spacing w:before="240" w:after="240" w:line="240" w:lineRule="auto"/>
        <w:ind w:left="426"/>
        <w:rPr>
          <w:rFonts w:cs="Arial"/>
        </w:rPr>
      </w:pPr>
      <w:r>
        <w:rPr>
          <w:rFonts w:cs="Arial"/>
        </w:rPr>
        <w:t>Zhotoviteľ stavby vypracuje samostatnú dokumentáciu dopravných značení (záchytných bezpečnostných a vodiacich) podľa platných predpisov a zabezpečí určenie dopravných zariadení.</w:t>
      </w:r>
    </w:p>
    <w:p w:rsidR="00E27430" w:rsidRPr="00792CD1" w:rsidRDefault="00E27430" w:rsidP="00007EC7">
      <w:pPr>
        <w:pStyle w:val="Odsekzoznamu1"/>
        <w:numPr>
          <w:ilvl w:val="0"/>
          <w:numId w:val="4"/>
        </w:numPr>
        <w:tabs>
          <w:tab w:val="left" w:pos="0"/>
        </w:tabs>
        <w:spacing w:before="240" w:after="240" w:line="240" w:lineRule="auto"/>
        <w:ind w:left="426"/>
        <w:rPr>
          <w:rFonts w:cs="Arial"/>
        </w:rPr>
      </w:pPr>
      <w:r w:rsidRPr="00792CD1">
        <w:rPr>
          <w:rFonts w:cs="Arial"/>
        </w:rPr>
        <w:t xml:space="preserve">Objednávateľ požaduje osadenie dopravných reflexných gombíkov (zapustené do vozovky) do stredovej deliacej čiary a do križovatiek a do kritických miest výškových a smerových oblúkov pre zvýraznenie smerového vedenia aj k vodiacim čiaram. </w:t>
      </w:r>
    </w:p>
    <w:p w:rsidR="00E27430" w:rsidRPr="00792CD1" w:rsidRDefault="00E27430" w:rsidP="004C64BE">
      <w:pPr>
        <w:pStyle w:val="Odsekzoznamu1"/>
        <w:numPr>
          <w:ilvl w:val="0"/>
          <w:numId w:val="4"/>
        </w:numPr>
        <w:tabs>
          <w:tab w:val="left" w:pos="0"/>
        </w:tabs>
        <w:spacing w:after="0"/>
        <w:ind w:left="426" w:hanging="426"/>
        <w:rPr>
          <w:rFonts w:cs="Arial"/>
        </w:rPr>
      </w:pPr>
      <w:r w:rsidRPr="00792CD1">
        <w:rPr>
          <w:rFonts w:cs="Arial"/>
        </w:rPr>
        <w:t>Objednávateľ požaduje použiť tlmiče nárazov ako ochranu pevných prekážok (portálové konštrukcie, resp. prízemné nosiče veľkoplošných DZ v kline odbočenia/výjazdu, ktoré sú prekážkami, pred ktoré je potrebné osadiť záchytné bezpečnostné zariadenia) a v projektovej dokumentácii riešiť konkrétne miesta aj s detailmi napojenia na zvodidlá. Technické riešenie bude v súlade s Technickými podmienkami výrobcu (TPV) konkrétne použitého tlmiča nárazu ako aj  príslušných  STN  a Technických podmienok schválených MDVRR SR .</w:t>
      </w:r>
    </w:p>
    <w:p w:rsidR="00E27430" w:rsidRPr="00792CD1" w:rsidRDefault="00E27430" w:rsidP="004C64BE">
      <w:pPr>
        <w:pStyle w:val="Odsekzoznamu"/>
        <w:numPr>
          <w:ilvl w:val="0"/>
          <w:numId w:val="4"/>
        </w:numPr>
        <w:tabs>
          <w:tab w:val="left" w:pos="0"/>
        </w:tabs>
        <w:spacing w:after="0"/>
        <w:ind w:left="426" w:hanging="426"/>
        <w:rPr>
          <w:rFonts w:cs="Arial"/>
        </w:rPr>
      </w:pPr>
      <w:r w:rsidRPr="00792CD1">
        <w:rPr>
          <w:rFonts w:cs="Arial"/>
        </w:rPr>
        <w:t xml:space="preserve">Objednávateľ požaduje zosúladiť návrh dopravného značenia zo značením už vybudovaných úsekov </w:t>
      </w:r>
      <w:r>
        <w:rPr>
          <w:rFonts w:cs="Arial"/>
        </w:rPr>
        <w:t xml:space="preserve">rýchlostnej cesty R2 </w:t>
      </w:r>
      <w:proofErr w:type="spellStart"/>
      <w:r>
        <w:rPr>
          <w:rFonts w:cs="Arial"/>
        </w:rPr>
        <w:t>Pstruša</w:t>
      </w:r>
      <w:proofErr w:type="spellEnd"/>
      <w:r>
        <w:rPr>
          <w:rFonts w:cs="Arial"/>
        </w:rPr>
        <w:t xml:space="preserve"> – Kriváň a navrhovanej resp. budovanej R2 Kriváň - Lovinobaňa, Tomášovce - II. úsek Mýtna - Tomášovce</w:t>
      </w:r>
      <w:r w:rsidRPr="00792CD1">
        <w:rPr>
          <w:rFonts w:cs="Arial"/>
        </w:rPr>
        <w:t>.</w:t>
      </w:r>
      <w:r w:rsidRPr="00792CD1">
        <w:rPr>
          <w:rFonts w:cs="Arial"/>
          <w:color w:val="FF0000"/>
        </w:rPr>
        <w:t xml:space="preserve"> </w:t>
      </w:r>
      <w:r w:rsidRPr="00792CD1">
        <w:rPr>
          <w:rFonts w:cs="Arial"/>
        </w:rPr>
        <w:t xml:space="preserve">V prípade osadenia dopravných značiek s premenlivou symbolikou preriešiť aj súvisiace úseky najmä čo sa týka aktualizácie prevádzkových stavov. Toto zapracovať aj do dokumentácie dopravného značenia. </w:t>
      </w:r>
    </w:p>
    <w:p w:rsidR="00E27430" w:rsidRPr="00792CD1" w:rsidRDefault="00E27430" w:rsidP="004C64BE">
      <w:pPr>
        <w:pStyle w:val="Odsekzoznamu"/>
        <w:numPr>
          <w:ilvl w:val="0"/>
          <w:numId w:val="4"/>
        </w:numPr>
        <w:tabs>
          <w:tab w:val="left" w:pos="0"/>
        </w:tabs>
        <w:spacing w:after="0"/>
        <w:ind w:left="426" w:hanging="426"/>
        <w:rPr>
          <w:rFonts w:cs="Arial"/>
        </w:rPr>
      </w:pPr>
      <w:r w:rsidRPr="00792CD1">
        <w:rPr>
          <w:rFonts w:cs="Arial"/>
        </w:rPr>
        <w:t xml:space="preserve">Objednávateľ požaduje použiť na betónové zvodidlá zvislé </w:t>
      </w:r>
      <w:proofErr w:type="spellStart"/>
      <w:r w:rsidRPr="00792CD1">
        <w:rPr>
          <w:rFonts w:cs="Arial"/>
        </w:rPr>
        <w:t>zvodidlové</w:t>
      </w:r>
      <w:proofErr w:type="spellEnd"/>
      <w:r w:rsidRPr="00792CD1">
        <w:rPr>
          <w:rFonts w:cs="Arial"/>
        </w:rPr>
        <w:t xml:space="preserve"> </w:t>
      </w:r>
      <w:proofErr w:type="spellStart"/>
      <w:r w:rsidRPr="00792CD1">
        <w:rPr>
          <w:rFonts w:cs="Arial"/>
        </w:rPr>
        <w:t>odrážače</w:t>
      </w:r>
      <w:proofErr w:type="spellEnd"/>
      <w:r w:rsidRPr="00792CD1">
        <w:rPr>
          <w:rFonts w:cs="Arial"/>
        </w:rPr>
        <w:t>.</w:t>
      </w:r>
    </w:p>
    <w:p w:rsidR="00E27430" w:rsidRPr="00D00DBD" w:rsidRDefault="00E27430" w:rsidP="00AB3137">
      <w:pPr>
        <w:pStyle w:val="Odsekzoznamu"/>
        <w:numPr>
          <w:ilvl w:val="0"/>
          <w:numId w:val="4"/>
        </w:numPr>
        <w:tabs>
          <w:tab w:val="left" w:pos="0"/>
        </w:tabs>
        <w:spacing w:after="0"/>
        <w:ind w:left="426" w:hanging="426"/>
        <w:rPr>
          <w:rFonts w:cs="Arial"/>
        </w:rPr>
      </w:pPr>
      <w:r w:rsidRPr="00D00DBD">
        <w:rPr>
          <w:rFonts w:cs="Arial"/>
        </w:rPr>
        <w:t>V súbehu so železnicou alebo inou komunikáciou osadiť také clony proti oslneniu, ktoré sú vyrobené z </w:t>
      </w:r>
      <w:proofErr w:type="spellStart"/>
      <w:r w:rsidRPr="00D00DBD">
        <w:rPr>
          <w:rFonts w:cs="Arial"/>
        </w:rPr>
        <w:t>bezúdržbového</w:t>
      </w:r>
      <w:proofErr w:type="spellEnd"/>
      <w:r w:rsidRPr="00D00DBD">
        <w:rPr>
          <w:rFonts w:cs="Arial"/>
        </w:rPr>
        <w:t xml:space="preserve"> materiálu, odolávajú poveternostným podmienkam a prácam pri pravidelnej údržbe nášho strediska. (pluhovanie, solenie, čistenie tlakovou vodou a pod.)</w:t>
      </w:r>
    </w:p>
    <w:p w:rsidR="00E27430" w:rsidRPr="00D00DBD" w:rsidRDefault="00E27430" w:rsidP="00AB3137">
      <w:pPr>
        <w:pStyle w:val="Odsekzoznamu"/>
        <w:numPr>
          <w:ilvl w:val="0"/>
          <w:numId w:val="4"/>
        </w:numPr>
        <w:tabs>
          <w:tab w:val="left" w:pos="0"/>
        </w:tabs>
        <w:spacing w:after="0"/>
        <w:ind w:left="426" w:hanging="426"/>
        <w:rPr>
          <w:rFonts w:cs="Arial"/>
        </w:rPr>
      </w:pPr>
      <w:r w:rsidRPr="00D00DBD">
        <w:rPr>
          <w:rFonts w:cs="Arial"/>
        </w:rPr>
        <w:t xml:space="preserve">Nevyznačovať dopravným značením objekty služieb, ktoré nie sú priamo na </w:t>
      </w:r>
      <w:r>
        <w:rPr>
          <w:rFonts w:cs="Arial"/>
        </w:rPr>
        <w:t>rýchlostnej ceste</w:t>
      </w:r>
      <w:r w:rsidRPr="00D00DBD">
        <w:rPr>
          <w:rFonts w:cs="Arial"/>
        </w:rPr>
        <w:t xml:space="preserve"> (okrem areálov výstavísk, veľkých nákupných centier a spoločensky významných turistic</w:t>
      </w:r>
      <w:r>
        <w:rPr>
          <w:rFonts w:cs="Arial"/>
        </w:rPr>
        <w:t>kých cieľov</w:t>
      </w:r>
      <w:r w:rsidRPr="00D00DBD">
        <w:rPr>
          <w:rFonts w:cs="Arial"/>
        </w:rPr>
        <w:t>)</w:t>
      </w:r>
      <w:r>
        <w:rPr>
          <w:rFonts w:cs="Arial"/>
        </w:rPr>
        <w:t>.</w:t>
      </w:r>
    </w:p>
    <w:p w:rsidR="00E27430" w:rsidRPr="00D00DBD" w:rsidRDefault="00E27430" w:rsidP="00AB3137">
      <w:pPr>
        <w:pStyle w:val="Odsekzoznamu"/>
        <w:numPr>
          <w:ilvl w:val="0"/>
          <w:numId w:val="4"/>
        </w:numPr>
        <w:spacing w:after="0"/>
        <w:ind w:left="426" w:hanging="426"/>
        <w:rPr>
          <w:rFonts w:cs="Arial"/>
        </w:rPr>
      </w:pPr>
      <w:r w:rsidRPr="00D00DBD">
        <w:rPr>
          <w:rFonts w:cs="Arial"/>
        </w:rPr>
        <w:t>Diaľkové návesti a návesti pred križovatkou navrhovať na portáloch.</w:t>
      </w:r>
    </w:p>
    <w:p w:rsidR="00E27430" w:rsidRPr="0008747E" w:rsidRDefault="00E27430" w:rsidP="00AB3137">
      <w:pPr>
        <w:pStyle w:val="Odsekzoznamu"/>
        <w:numPr>
          <w:ilvl w:val="0"/>
          <w:numId w:val="4"/>
        </w:numPr>
        <w:spacing w:after="0"/>
        <w:ind w:left="426" w:hanging="426"/>
        <w:rPr>
          <w:rFonts w:cs="Arial"/>
        </w:rPr>
      </w:pPr>
      <w:r w:rsidRPr="00AF17CC">
        <w:rPr>
          <w:rFonts w:cs="Arial"/>
        </w:rPr>
        <w:t>Systematicky označovať exity a názvy križovatiek</w:t>
      </w:r>
      <w:r>
        <w:rPr>
          <w:rFonts w:cs="Arial"/>
        </w:rPr>
        <w:t xml:space="preserve"> </w:t>
      </w:r>
      <w:r w:rsidRPr="0008747E">
        <w:rPr>
          <w:rFonts w:cs="Arial"/>
        </w:rPr>
        <w:t xml:space="preserve">ako aj </w:t>
      </w:r>
      <w:proofErr w:type="spellStart"/>
      <w:r w:rsidRPr="0008747E">
        <w:rPr>
          <w:rFonts w:cs="Arial"/>
        </w:rPr>
        <w:t>staničenia</w:t>
      </w:r>
      <w:proofErr w:type="spellEnd"/>
      <w:r w:rsidRPr="0008747E">
        <w:rPr>
          <w:rFonts w:cs="Arial"/>
        </w:rPr>
        <w:t xml:space="preserve"> úsekov v nadväznosti na pokračujúce stavby (zabezpečiť kontinuálne staničenie úsekov </w:t>
      </w:r>
      <w:r>
        <w:rPr>
          <w:rFonts w:cs="Arial"/>
        </w:rPr>
        <w:t>R2</w:t>
      </w:r>
      <w:r w:rsidRPr="0008747E">
        <w:rPr>
          <w:rFonts w:cs="Arial"/>
        </w:rPr>
        <w:t>).</w:t>
      </w:r>
    </w:p>
    <w:p w:rsidR="00E27430" w:rsidRPr="00CA55A0" w:rsidRDefault="00E27430" w:rsidP="00AB3137">
      <w:pPr>
        <w:pStyle w:val="Odsekzoznamu"/>
        <w:numPr>
          <w:ilvl w:val="0"/>
          <w:numId w:val="4"/>
        </w:numPr>
        <w:tabs>
          <w:tab w:val="left" w:pos="0"/>
        </w:tabs>
        <w:spacing w:after="0"/>
        <w:ind w:left="426" w:hanging="426"/>
        <w:rPr>
          <w:rFonts w:cs="Arial"/>
        </w:rPr>
      </w:pPr>
      <w:r w:rsidRPr="00CA55A0">
        <w:rPr>
          <w:rFonts w:cs="Arial"/>
        </w:rPr>
        <w:t>Samostatne stojace veľkoplošné DZ v blízkosti komunikácie montovať na konštrukcie</w:t>
      </w:r>
      <w:r>
        <w:rPr>
          <w:rFonts w:cs="Arial"/>
        </w:rPr>
        <w:t xml:space="preserve"> s pasívnou bezpečnosťou</w:t>
      </w:r>
      <w:r w:rsidRPr="00CA55A0">
        <w:rPr>
          <w:rFonts w:cs="Arial"/>
        </w:rPr>
        <w:t>.</w:t>
      </w:r>
    </w:p>
    <w:p w:rsidR="00E27430" w:rsidRPr="0008747E" w:rsidRDefault="00E27430" w:rsidP="00AB3137">
      <w:pPr>
        <w:pStyle w:val="Odsekzoznamu"/>
        <w:numPr>
          <w:ilvl w:val="0"/>
          <w:numId w:val="4"/>
        </w:numPr>
        <w:tabs>
          <w:tab w:val="left" w:pos="0"/>
        </w:tabs>
        <w:spacing w:after="0"/>
        <w:ind w:left="426" w:hanging="426"/>
        <w:rPr>
          <w:rFonts w:cs="Arial"/>
        </w:rPr>
      </w:pPr>
      <w:r w:rsidRPr="00CA55A0">
        <w:rPr>
          <w:rFonts w:cs="Arial"/>
        </w:rPr>
        <w:t>Na odpočívadlách</w:t>
      </w:r>
      <w:r>
        <w:rPr>
          <w:rFonts w:cs="Arial"/>
        </w:rPr>
        <w:t xml:space="preserve"> (odstavných plochách)</w:t>
      </w:r>
      <w:r w:rsidRPr="00CA55A0">
        <w:rPr>
          <w:rFonts w:cs="Arial"/>
        </w:rPr>
        <w:t xml:space="preserve"> osádzať </w:t>
      </w:r>
      <w:proofErr w:type="spellStart"/>
      <w:r w:rsidRPr="00CA55A0">
        <w:rPr>
          <w:rFonts w:cs="Arial"/>
        </w:rPr>
        <w:t>korporátne</w:t>
      </w:r>
      <w:proofErr w:type="spellEnd"/>
      <w:r w:rsidRPr="00CA55A0">
        <w:rPr>
          <w:rFonts w:cs="Arial"/>
        </w:rPr>
        <w:t xml:space="preserve"> ZDZ v zmysle platnej smernice o odpočívadlách.</w:t>
      </w:r>
      <w:r w:rsidRPr="0008747E">
        <w:rPr>
          <w:rFonts w:cs="Arial"/>
          <w:color w:val="FF0000"/>
        </w:rPr>
        <w:t xml:space="preserve"> </w:t>
      </w:r>
    </w:p>
    <w:p w:rsidR="00E27430" w:rsidRDefault="00E27430" w:rsidP="004C64BE">
      <w:pPr>
        <w:pStyle w:val="Odsekzoznamu"/>
        <w:numPr>
          <w:ilvl w:val="0"/>
          <w:numId w:val="4"/>
        </w:numPr>
        <w:tabs>
          <w:tab w:val="left" w:pos="0"/>
        </w:tabs>
        <w:spacing w:after="0"/>
        <w:ind w:left="426" w:hanging="426"/>
        <w:rPr>
          <w:rFonts w:cs="Arial"/>
        </w:rPr>
      </w:pPr>
      <w:r>
        <w:rPr>
          <w:rFonts w:cs="Arial"/>
        </w:rPr>
        <w:t>Staničenie okrem hlavnej trasy osadiť aj na vetvách križovatiek.</w:t>
      </w:r>
    </w:p>
    <w:p w:rsidR="00E27430" w:rsidRPr="00C50F30" w:rsidRDefault="00E27430" w:rsidP="00007EC7">
      <w:pPr>
        <w:pStyle w:val="Nadpis2"/>
        <w:tabs>
          <w:tab w:val="clear" w:pos="851"/>
        </w:tabs>
        <w:ind w:left="709" w:hanging="709"/>
        <w:jc w:val="left"/>
        <w:rPr>
          <w:rFonts w:cs="Arial"/>
        </w:rPr>
      </w:pPr>
      <w:bookmarkStart w:id="39" w:name="_Toc325977334"/>
      <w:bookmarkStart w:id="40" w:name="_Toc332024628"/>
      <w:bookmarkStart w:id="41" w:name="_Toc518289726"/>
      <w:bookmarkStart w:id="42" w:name="OLE_LINK2"/>
      <w:bookmarkStart w:id="43" w:name="OLE_LINK3"/>
      <w:r w:rsidRPr="00C50F30">
        <w:rPr>
          <w:rFonts w:cs="Arial"/>
        </w:rPr>
        <w:t>Kanalizácie</w:t>
      </w:r>
      <w:bookmarkEnd w:id="36"/>
      <w:bookmarkEnd w:id="37"/>
      <w:bookmarkEnd w:id="38"/>
      <w:bookmarkEnd w:id="39"/>
      <w:bookmarkEnd w:id="40"/>
      <w:bookmarkEnd w:id="41"/>
    </w:p>
    <w:p w:rsidR="00E27430" w:rsidRPr="00C50F30" w:rsidRDefault="00E27430" w:rsidP="00CB79CE">
      <w:pPr>
        <w:pStyle w:val="Odsekzoznamu1"/>
        <w:numPr>
          <w:ilvl w:val="0"/>
          <w:numId w:val="5"/>
        </w:numPr>
        <w:tabs>
          <w:tab w:val="left" w:pos="0"/>
        </w:tabs>
        <w:spacing w:before="240" w:after="240" w:line="240" w:lineRule="auto"/>
        <w:ind w:left="426"/>
        <w:rPr>
          <w:rFonts w:cs="Arial"/>
        </w:rPr>
      </w:pPr>
      <w:r w:rsidRPr="00C50F30">
        <w:rPr>
          <w:rFonts w:cs="Arial"/>
        </w:rPr>
        <w:t xml:space="preserve">Odvodnenie </w:t>
      </w:r>
      <w:r>
        <w:rPr>
          <w:rFonts w:cs="Arial"/>
        </w:rPr>
        <w:t>rýchlostnej cesty</w:t>
      </w:r>
      <w:r w:rsidRPr="00C50F30">
        <w:rPr>
          <w:rFonts w:cs="Arial"/>
        </w:rPr>
        <w:t xml:space="preserve"> v mieste prejazdov SDP požadujeme riešiť pomocou </w:t>
      </w:r>
      <w:proofErr w:type="spellStart"/>
      <w:r w:rsidRPr="00C50F30">
        <w:rPr>
          <w:rFonts w:cs="Arial"/>
        </w:rPr>
        <w:t>podpovrchového</w:t>
      </w:r>
      <w:proofErr w:type="spellEnd"/>
      <w:r w:rsidRPr="00C50F30">
        <w:rPr>
          <w:rFonts w:cs="Arial"/>
        </w:rPr>
        <w:t xml:space="preserve"> odvodnenia </w:t>
      </w:r>
      <w:r w:rsidR="00E904F3" w:rsidRPr="00C50F30">
        <w:rPr>
          <w:rFonts w:cs="Arial"/>
        </w:rPr>
        <w:t>pozostávajúceho</w:t>
      </w:r>
      <w:r w:rsidRPr="00C50F30">
        <w:rPr>
          <w:rFonts w:cs="Arial"/>
        </w:rPr>
        <w:t xml:space="preserve"> z betónových štrbinových žľabov</w:t>
      </w:r>
    </w:p>
    <w:p w:rsidR="00E27430" w:rsidRPr="00C50F30" w:rsidRDefault="00E27430" w:rsidP="00007EC7">
      <w:pPr>
        <w:pStyle w:val="Odsekzoznamu1"/>
        <w:numPr>
          <w:ilvl w:val="0"/>
          <w:numId w:val="5"/>
        </w:numPr>
        <w:tabs>
          <w:tab w:val="left" w:pos="0"/>
        </w:tabs>
        <w:spacing w:before="240" w:after="240" w:line="240" w:lineRule="auto"/>
        <w:ind w:left="426"/>
        <w:rPr>
          <w:rFonts w:cs="Arial"/>
        </w:rPr>
      </w:pPr>
      <w:r w:rsidRPr="00C50F30">
        <w:rPr>
          <w:rFonts w:cs="Arial"/>
        </w:rPr>
        <w:t>Objednávateľ požaduje dimenzovať odvodňovacie zariadenia s 25 % rezervou kapacity</w:t>
      </w:r>
      <w:r>
        <w:rPr>
          <w:rFonts w:cs="Arial"/>
        </w:rPr>
        <w:t>.</w:t>
      </w:r>
      <w:r w:rsidRPr="00C50F30">
        <w:rPr>
          <w:rFonts w:cs="Arial"/>
        </w:rPr>
        <w:t xml:space="preserve"> </w:t>
      </w:r>
    </w:p>
    <w:p w:rsidR="00E27430" w:rsidRPr="00C50F30" w:rsidRDefault="00E27430" w:rsidP="00CB79CE">
      <w:pPr>
        <w:pStyle w:val="Odsekzoznamu1"/>
        <w:numPr>
          <w:ilvl w:val="0"/>
          <w:numId w:val="5"/>
        </w:numPr>
        <w:tabs>
          <w:tab w:val="left" w:pos="0"/>
        </w:tabs>
        <w:spacing w:before="240" w:after="240" w:line="240" w:lineRule="auto"/>
        <w:ind w:left="426"/>
        <w:rPr>
          <w:rFonts w:cs="Arial"/>
        </w:rPr>
      </w:pPr>
      <w:r w:rsidRPr="00C50F30">
        <w:rPr>
          <w:rFonts w:cs="Arial"/>
        </w:rPr>
        <w:lastRenderedPageBreak/>
        <w:t>Objednávateľ požaduje osadiť ORL, ktoré spĺňajú požiadavky podľa STN EN 858-1 + A1 a STN EN 858-2.</w:t>
      </w:r>
      <w:bookmarkStart w:id="44" w:name="_Toc288384216"/>
      <w:bookmarkStart w:id="45" w:name="_Toc292442399"/>
      <w:bookmarkStart w:id="46" w:name="_Toc295672609"/>
      <w:bookmarkStart w:id="47" w:name="_Toc325977335"/>
      <w:bookmarkStart w:id="48" w:name="_Toc332024629"/>
      <w:bookmarkEnd w:id="42"/>
      <w:bookmarkEnd w:id="43"/>
    </w:p>
    <w:p w:rsidR="00E27430" w:rsidRPr="00C50F30" w:rsidRDefault="00E27430" w:rsidP="00CB79CE">
      <w:pPr>
        <w:pStyle w:val="Odsekzoznamu1"/>
        <w:numPr>
          <w:ilvl w:val="0"/>
          <w:numId w:val="5"/>
        </w:numPr>
        <w:tabs>
          <w:tab w:val="left" w:pos="0"/>
        </w:tabs>
        <w:spacing w:before="240" w:after="240" w:line="240" w:lineRule="auto"/>
        <w:ind w:left="426"/>
        <w:rPr>
          <w:rFonts w:cs="Arial"/>
        </w:rPr>
      </w:pPr>
      <w:r w:rsidRPr="00C50F30">
        <w:rPr>
          <w:rFonts w:cs="Arial"/>
        </w:rPr>
        <w:t xml:space="preserve">Oceľové ORL požadujeme chrániť </w:t>
      </w:r>
      <w:proofErr w:type="spellStart"/>
      <w:r w:rsidRPr="00C50F30">
        <w:rPr>
          <w:rFonts w:cs="Arial"/>
        </w:rPr>
        <w:t>poplastovaním</w:t>
      </w:r>
      <w:proofErr w:type="spellEnd"/>
      <w:r w:rsidRPr="00C50F30">
        <w:rPr>
          <w:rFonts w:cs="Arial"/>
        </w:rPr>
        <w:t xml:space="preserve"> tak, aby sa zabezpečila chemická odolnosť vnútorných povrchov.</w:t>
      </w:r>
    </w:p>
    <w:p w:rsidR="00E27430" w:rsidRDefault="00E27430" w:rsidP="0002634D">
      <w:pPr>
        <w:pStyle w:val="Odsekzoznamu1"/>
        <w:numPr>
          <w:ilvl w:val="0"/>
          <w:numId w:val="5"/>
        </w:numPr>
        <w:tabs>
          <w:tab w:val="left" w:pos="0"/>
        </w:tabs>
        <w:spacing w:before="240" w:after="0" w:line="240" w:lineRule="auto"/>
        <w:ind w:left="426" w:hanging="426"/>
        <w:rPr>
          <w:rFonts w:cs="Arial"/>
        </w:rPr>
      </w:pPr>
      <w:r w:rsidRPr="0002634D">
        <w:rPr>
          <w:rFonts w:cs="Arial"/>
        </w:rPr>
        <w:t>Objednávateľ požaduje, aby potrubie spĺňalo požadovanú tesnosť aj pri nerovnomernom sadaní stavby, tesnosť spojov potrubia musí zodpovedať tlaku min. 5 m výškového stĺpca vody.</w:t>
      </w:r>
    </w:p>
    <w:p w:rsidR="00E27430" w:rsidRPr="0002634D" w:rsidRDefault="00E27430" w:rsidP="0002634D">
      <w:pPr>
        <w:pStyle w:val="Odsekzoznamu1"/>
        <w:numPr>
          <w:ilvl w:val="0"/>
          <w:numId w:val="5"/>
        </w:numPr>
        <w:tabs>
          <w:tab w:val="left" w:pos="0"/>
        </w:tabs>
        <w:spacing w:before="240" w:after="0" w:line="240" w:lineRule="auto"/>
        <w:ind w:left="426" w:hanging="426"/>
        <w:rPr>
          <w:rFonts w:cs="Arial"/>
        </w:rPr>
      </w:pPr>
      <w:r w:rsidRPr="0002634D">
        <w:rPr>
          <w:rFonts w:cs="Arial"/>
        </w:rPr>
        <w:t xml:space="preserve">Kanalizáciu </w:t>
      </w:r>
      <w:r>
        <w:rPr>
          <w:rFonts w:cs="Arial"/>
        </w:rPr>
        <w:t xml:space="preserve">odvodnenia rýchlostnej cesty </w:t>
      </w:r>
      <w:r w:rsidRPr="003F4DE5">
        <w:rPr>
          <w:rFonts w:cs="Arial"/>
        </w:rPr>
        <w:t>požadujeme</w:t>
      </w:r>
      <w:r w:rsidRPr="0002634D">
        <w:rPr>
          <w:rFonts w:cs="Arial"/>
        </w:rPr>
        <w:t xml:space="preserve"> zredukovať iba na nutný rozsah z dôvodu ochrany životného prostredia (vodné zdroje a pod.). </w:t>
      </w:r>
    </w:p>
    <w:p w:rsidR="00E27430" w:rsidRDefault="00E27430" w:rsidP="0002634D">
      <w:pPr>
        <w:pStyle w:val="Odsekzoznamu"/>
        <w:numPr>
          <w:ilvl w:val="0"/>
          <w:numId w:val="5"/>
        </w:numPr>
        <w:spacing w:after="0"/>
        <w:ind w:left="426" w:hanging="426"/>
        <w:rPr>
          <w:rFonts w:cs="Arial"/>
        </w:rPr>
      </w:pPr>
      <w:r>
        <w:rPr>
          <w:rFonts w:cs="Arial"/>
        </w:rPr>
        <w:t>N</w:t>
      </w:r>
      <w:r w:rsidRPr="001F6FD8">
        <w:rPr>
          <w:rFonts w:cs="Arial"/>
        </w:rPr>
        <w:t>a úsekoch, kde nie je cestná kanalizácia prívalové vody odviesť cez nespevnenú krajnicu do rigola nasmer</w:t>
      </w:r>
      <w:r>
        <w:rPr>
          <w:rFonts w:cs="Arial"/>
        </w:rPr>
        <w:t>ovanými (napr. prefabrikovanými</w:t>
      </w:r>
      <w:r w:rsidRPr="001F6FD8">
        <w:rPr>
          <w:rFonts w:cs="Arial"/>
        </w:rPr>
        <w:t>) odrážkami, aby nedochádzalo k erózii nespevnenej krajnice a podmývaniu vozovky.</w:t>
      </w:r>
    </w:p>
    <w:p w:rsidR="00E27430" w:rsidRDefault="00E27430" w:rsidP="0002634D">
      <w:pPr>
        <w:pStyle w:val="Odsekzoznamu"/>
        <w:numPr>
          <w:ilvl w:val="0"/>
          <w:numId w:val="5"/>
        </w:numPr>
        <w:spacing w:after="0"/>
        <w:ind w:left="426" w:hanging="426"/>
        <w:rPr>
          <w:rFonts w:cs="Arial"/>
        </w:rPr>
      </w:pPr>
      <w:r>
        <w:rPr>
          <w:rFonts w:cs="Arial"/>
        </w:rPr>
        <w:t xml:space="preserve">Dilatačné škáry žľabov je potrebné v prípade narezávania vytmeliť </w:t>
      </w:r>
      <w:r w:rsidRPr="0020464C">
        <w:rPr>
          <w:rFonts w:cs="Arial"/>
        </w:rPr>
        <w:t>trvale pružnou zálievkou</w:t>
      </w:r>
      <w:r>
        <w:rPr>
          <w:rFonts w:cs="Arial"/>
        </w:rPr>
        <w:t xml:space="preserve">. </w:t>
      </w:r>
      <w:r w:rsidRPr="009D237A">
        <w:rPr>
          <w:rFonts w:cs="Arial"/>
        </w:rPr>
        <w:t xml:space="preserve">Počet – vzdialenosť a šírka škár musí zabezpečiť dilatovanie žľabov tak, aby nedochádzalo k ich deformovaniu = dvíhaniu. To isté </w:t>
      </w:r>
      <w:r>
        <w:rPr>
          <w:rFonts w:cs="Arial"/>
        </w:rPr>
        <w:t xml:space="preserve">platí aj </w:t>
      </w:r>
      <w:r w:rsidRPr="009D237A">
        <w:rPr>
          <w:rFonts w:cs="Arial"/>
        </w:rPr>
        <w:t xml:space="preserve">pre obrubníky.  Tmelenie </w:t>
      </w:r>
      <w:r w:rsidRPr="0020464C">
        <w:rPr>
          <w:rFonts w:cs="Arial"/>
        </w:rPr>
        <w:t xml:space="preserve">trvale </w:t>
      </w:r>
      <w:r w:rsidRPr="009D237A">
        <w:rPr>
          <w:rFonts w:cs="Arial"/>
        </w:rPr>
        <w:t>pružnou zálievkou musí zabrániť vnikaniu vody do konštrukcie</w:t>
      </w:r>
      <w:r>
        <w:rPr>
          <w:rFonts w:cs="Arial"/>
        </w:rPr>
        <w:t>.</w:t>
      </w:r>
    </w:p>
    <w:p w:rsidR="00E27430" w:rsidRPr="0020464C" w:rsidRDefault="00E27430" w:rsidP="0002634D">
      <w:pPr>
        <w:pStyle w:val="Odsekzoznamu"/>
        <w:numPr>
          <w:ilvl w:val="0"/>
          <w:numId w:val="5"/>
        </w:numPr>
        <w:spacing w:after="0"/>
        <w:ind w:left="426" w:hanging="426"/>
        <w:rPr>
          <w:rFonts w:cs="Arial"/>
        </w:rPr>
      </w:pPr>
      <w:r w:rsidRPr="0020464C">
        <w:rPr>
          <w:rFonts w:cs="Arial"/>
        </w:rPr>
        <w:t>Pred mostnými objektmi požadujeme (v smere toku vody) zahustiť v odvodňovacích žľa</w:t>
      </w:r>
      <w:r>
        <w:rPr>
          <w:rFonts w:cs="Arial"/>
        </w:rPr>
        <w:t>boch vpusty</w:t>
      </w:r>
      <w:r w:rsidRPr="0020464C">
        <w:rPr>
          <w:rFonts w:cs="Arial"/>
        </w:rPr>
        <w:t xml:space="preserve"> – min</w:t>
      </w:r>
      <w:r>
        <w:rPr>
          <w:rFonts w:cs="Arial"/>
        </w:rPr>
        <w:t>.</w:t>
      </w:r>
      <w:r w:rsidRPr="0020464C">
        <w:rPr>
          <w:rFonts w:cs="Arial"/>
        </w:rPr>
        <w:t xml:space="preserve"> 3 kusy</w:t>
      </w:r>
      <w:r>
        <w:rPr>
          <w:rFonts w:cs="Arial"/>
        </w:rPr>
        <w:t xml:space="preserve"> umiestnené na konci žľabov vo vzájomnej vzdialenosti max.1 m</w:t>
      </w:r>
      <w:r w:rsidRPr="0020464C">
        <w:rPr>
          <w:rFonts w:cs="Arial"/>
        </w:rPr>
        <w:t xml:space="preserve">. </w:t>
      </w:r>
    </w:p>
    <w:p w:rsidR="00E27430" w:rsidRPr="0020464C" w:rsidRDefault="00E27430" w:rsidP="0002634D">
      <w:pPr>
        <w:pStyle w:val="Odsekzoznamu"/>
        <w:numPr>
          <w:ilvl w:val="0"/>
          <w:numId w:val="5"/>
        </w:numPr>
        <w:spacing w:after="0"/>
        <w:ind w:left="425" w:hanging="425"/>
        <w:rPr>
          <w:rFonts w:cs="Arial"/>
        </w:rPr>
      </w:pPr>
      <w:r w:rsidRPr="0020464C">
        <w:rPr>
          <w:rFonts w:cs="Arial"/>
        </w:rPr>
        <w:t xml:space="preserve">Kanalizačné šachty žiadame umiestňovať mimo komunikácií hlavných trás diaľnic a rýchlostných ciest, ich vetiev križovatiek a komunikácií odpočívadiel. </w:t>
      </w:r>
    </w:p>
    <w:p w:rsidR="00E27430" w:rsidRPr="00945C3D" w:rsidRDefault="00E27430" w:rsidP="0002634D">
      <w:pPr>
        <w:pStyle w:val="Odsekzoznamu1"/>
        <w:numPr>
          <w:ilvl w:val="0"/>
          <w:numId w:val="5"/>
        </w:numPr>
        <w:tabs>
          <w:tab w:val="left" w:pos="0"/>
        </w:tabs>
        <w:spacing w:after="0"/>
        <w:ind w:left="426" w:hanging="425"/>
        <w:rPr>
          <w:rFonts w:cs="Arial"/>
        </w:rPr>
      </w:pPr>
      <w:r>
        <w:rPr>
          <w:rFonts w:cs="Arial"/>
        </w:rPr>
        <w:t>P</w:t>
      </w:r>
      <w:r w:rsidRPr="000B45F6">
        <w:rPr>
          <w:rFonts w:cs="Arial"/>
        </w:rPr>
        <w:t>oklopy kanalizačných šácht a</w:t>
      </w:r>
      <w:r>
        <w:rPr>
          <w:rFonts w:cs="Arial"/>
        </w:rPr>
        <w:t xml:space="preserve"> mreže </w:t>
      </w:r>
      <w:r w:rsidRPr="000B45F6">
        <w:rPr>
          <w:rFonts w:cs="Arial"/>
        </w:rPr>
        <w:t>vpustov realizovať ako nekovové, napríklad z kompozitného materiálu</w:t>
      </w:r>
      <w:r w:rsidRPr="00CA55A0">
        <w:rPr>
          <w:rFonts w:cs="Arial"/>
          <w:color w:val="FF0000"/>
        </w:rPr>
        <w:t xml:space="preserve"> </w:t>
      </w:r>
      <w:r w:rsidRPr="00CA55A0">
        <w:rPr>
          <w:rFonts w:cs="Arial"/>
        </w:rPr>
        <w:t>vybavené pántami a</w:t>
      </w:r>
      <w:r>
        <w:rPr>
          <w:rFonts w:cs="Arial"/>
        </w:rPr>
        <w:t> </w:t>
      </w:r>
      <w:r w:rsidRPr="00CA55A0">
        <w:rPr>
          <w:rFonts w:cs="Arial"/>
        </w:rPr>
        <w:t>zámkom</w:t>
      </w:r>
      <w:r>
        <w:rPr>
          <w:rFonts w:cs="Arial"/>
        </w:rPr>
        <w:t xml:space="preserve"> alebo gumené, prípadne z tvárnej </w:t>
      </w:r>
      <w:r w:rsidRPr="00945C3D">
        <w:rPr>
          <w:rFonts w:cs="Arial"/>
        </w:rPr>
        <w:t xml:space="preserve">liatiny, tak aby v prípade odcudzenia alebo poškodenia bolo možné vymeniť poklop bez komplikácií. </w:t>
      </w:r>
    </w:p>
    <w:p w:rsidR="00E27430" w:rsidRPr="00945C3D" w:rsidRDefault="00E27430" w:rsidP="0002634D">
      <w:pPr>
        <w:pStyle w:val="Odsekzoznamu1"/>
        <w:numPr>
          <w:ilvl w:val="0"/>
          <w:numId w:val="5"/>
        </w:numPr>
        <w:tabs>
          <w:tab w:val="left" w:pos="0"/>
        </w:tabs>
        <w:spacing w:after="0"/>
        <w:ind w:left="426" w:hanging="425"/>
        <w:rPr>
          <w:rFonts w:cs="Arial"/>
        </w:rPr>
      </w:pPr>
      <w:r w:rsidRPr="00945C3D">
        <w:rPr>
          <w:rFonts w:cs="Arial"/>
        </w:rPr>
        <w:t>Objednávateľ požaduje, aby bola zachovaná typová a materiálová a technologická kontinuita (z pohľadu údržby) medzi doteraz zabudovanými ORL</w:t>
      </w:r>
      <w:r w:rsidR="00A5357C">
        <w:rPr>
          <w:rFonts w:cs="Arial"/>
        </w:rPr>
        <w:t xml:space="preserve">. </w:t>
      </w:r>
      <w:r w:rsidRPr="00945C3D">
        <w:rPr>
          <w:rFonts w:cs="Arial"/>
        </w:rPr>
        <w:t xml:space="preserve"> </w:t>
      </w:r>
      <w:r w:rsidR="00A5357C">
        <w:rPr>
          <w:rFonts w:cs="Arial"/>
        </w:rPr>
        <w:t xml:space="preserve"> </w:t>
      </w:r>
    </w:p>
    <w:p w:rsidR="00E27430" w:rsidRPr="00945C3D" w:rsidRDefault="00E27430">
      <w:pPr>
        <w:pStyle w:val="Odsekzoznamu1"/>
        <w:numPr>
          <w:ilvl w:val="0"/>
          <w:numId w:val="5"/>
        </w:numPr>
        <w:tabs>
          <w:tab w:val="left" w:pos="0"/>
        </w:tabs>
        <w:spacing w:after="0"/>
        <w:ind w:left="426" w:hanging="425"/>
        <w:rPr>
          <w:rFonts w:cs="Arial"/>
        </w:rPr>
      </w:pPr>
      <w:r w:rsidRPr="00945C3D">
        <w:rPr>
          <w:rFonts w:cs="Arial"/>
        </w:rPr>
        <w:t xml:space="preserve">Obslužné plochy ORL musia byť prístupné pre správcu z trasy </w:t>
      </w:r>
      <w:r>
        <w:rPr>
          <w:rFonts w:cs="Arial"/>
        </w:rPr>
        <w:t>rýchlostnej cesty</w:t>
      </w:r>
      <w:r w:rsidRPr="00945C3D">
        <w:rPr>
          <w:rFonts w:cs="Arial"/>
        </w:rPr>
        <w:t>.</w:t>
      </w:r>
    </w:p>
    <w:p w:rsidR="00E27430" w:rsidRPr="00945C3D" w:rsidRDefault="00E27430">
      <w:pPr>
        <w:pStyle w:val="Odsekzoznamu1"/>
        <w:numPr>
          <w:ilvl w:val="0"/>
          <w:numId w:val="5"/>
        </w:numPr>
        <w:tabs>
          <w:tab w:val="left" w:pos="0"/>
        </w:tabs>
        <w:spacing w:after="0"/>
        <w:ind w:left="426" w:hanging="425"/>
        <w:rPr>
          <w:rFonts w:cs="Arial"/>
        </w:rPr>
      </w:pPr>
      <w:r w:rsidRPr="00945C3D">
        <w:rPr>
          <w:rFonts w:cs="Arial"/>
        </w:rPr>
        <w:t xml:space="preserve">Objednávateľ požaduje, aby ORL boli monolitickej konštrukcie  (nie skladané na mieste). </w:t>
      </w:r>
    </w:p>
    <w:p w:rsidR="00E27430" w:rsidRPr="00945C3D" w:rsidRDefault="00E27430" w:rsidP="00D51DD1">
      <w:pPr>
        <w:pStyle w:val="Odsekzoznamu1"/>
        <w:numPr>
          <w:ilvl w:val="0"/>
          <w:numId w:val="5"/>
        </w:numPr>
        <w:tabs>
          <w:tab w:val="left" w:pos="0"/>
        </w:tabs>
        <w:spacing w:after="0"/>
        <w:ind w:left="426" w:hanging="425"/>
        <w:rPr>
          <w:rFonts w:cs="Arial"/>
        </w:rPr>
      </w:pPr>
      <w:r w:rsidRPr="00945C3D">
        <w:rPr>
          <w:rFonts w:cs="Arial"/>
        </w:rPr>
        <w:t xml:space="preserve">Objednávateľ požaduje, aby v prípade použitia ORL z betónu (triedy C 35/45), boli ORL vodotesné, mali  tvar kocky, kvádru, alebo valcu. Zároveň požadujeme ich skúšky podľa EN 858 a ich poklopy mali nápis LAPAČ. V prípade použitia ORL z polyetylénu alebo </w:t>
      </w:r>
      <w:proofErr w:type="spellStart"/>
      <w:r w:rsidRPr="00945C3D">
        <w:rPr>
          <w:rFonts w:cs="Arial"/>
        </w:rPr>
        <w:t>polyesteru</w:t>
      </w:r>
      <w:proofErr w:type="spellEnd"/>
      <w:r w:rsidRPr="00945C3D">
        <w:rPr>
          <w:rFonts w:cs="Arial"/>
        </w:rPr>
        <w:t xml:space="preserve"> požadujeme, aby mali valcovitý tvar, vnútorné komponenty z nehrdzavejúcej ocele, a boli bez obetónovania a dodatočných vonkajších i vnútorných úprav.</w:t>
      </w:r>
    </w:p>
    <w:p w:rsidR="00E27430" w:rsidRDefault="00E27430" w:rsidP="0002634D">
      <w:pPr>
        <w:pStyle w:val="Odsekzoznamu1"/>
        <w:numPr>
          <w:ilvl w:val="0"/>
          <w:numId w:val="5"/>
        </w:numPr>
        <w:tabs>
          <w:tab w:val="left" w:pos="0"/>
        </w:tabs>
        <w:spacing w:after="0"/>
        <w:ind w:left="426" w:hanging="425"/>
        <w:rPr>
          <w:rFonts w:cs="Arial"/>
        </w:rPr>
      </w:pPr>
      <w:r w:rsidRPr="00945C3D">
        <w:rPr>
          <w:rFonts w:cs="Arial"/>
        </w:rPr>
        <w:t>Objednávateľ požaduje, aby v prípade použitia ORL z ocele, boli opatrené</w:t>
      </w:r>
      <w:r>
        <w:rPr>
          <w:rFonts w:cs="Arial"/>
        </w:rPr>
        <w:t xml:space="preserve"> z vonkajšej i vnútornej strany povrchovou úpravou proti korózii a oderu, </w:t>
      </w:r>
      <w:r w:rsidRPr="000B45F6">
        <w:rPr>
          <w:rFonts w:cs="Arial"/>
        </w:rPr>
        <w:t>aby sa zabezpečila chemická odolnosť vnútorných po</w:t>
      </w:r>
      <w:r>
        <w:rPr>
          <w:rFonts w:cs="Arial"/>
        </w:rPr>
        <w:t xml:space="preserve">vrchov, mali valcovitý tvar, možnosť odberu vzorky, manipulačné oká a vnútorné komponenty z nehrdzavejúcej ocele. </w:t>
      </w:r>
    </w:p>
    <w:p w:rsidR="00E27430" w:rsidRPr="007E27FE" w:rsidRDefault="00E27430" w:rsidP="0002634D">
      <w:pPr>
        <w:pStyle w:val="Odsekzoznamu1"/>
        <w:numPr>
          <w:ilvl w:val="0"/>
          <w:numId w:val="5"/>
        </w:numPr>
        <w:tabs>
          <w:tab w:val="left" w:pos="0"/>
        </w:tabs>
        <w:spacing w:after="0"/>
        <w:ind w:left="426" w:hanging="425"/>
        <w:rPr>
          <w:rFonts w:cs="Arial"/>
        </w:rPr>
      </w:pPr>
      <w:r w:rsidRPr="007E27FE">
        <w:rPr>
          <w:rFonts w:cs="Arial"/>
        </w:rPr>
        <w:t>Konštrukcia technológie čistenia vo vnútri ORL musí byť uzatvorená, aby neprišlo k obtoku čistiaceho zariadenia.</w:t>
      </w:r>
    </w:p>
    <w:p w:rsidR="00E27430" w:rsidRDefault="00E27430" w:rsidP="0002634D">
      <w:pPr>
        <w:pStyle w:val="Odsekzoznamu1"/>
        <w:numPr>
          <w:ilvl w:val="0"/>
          <w:numId w:val="5"/>
        </w:numPr>
        <w:tabs>
          <w:tab w:val="left" w:pos="0"/>
        </w:tabs>
        <w:spacing w:before="240" w:after="240"/>
        <w:ind w:left="426" w:hanging="425"/>
        <w:rPr>
          <w:rFonts w:cs="Arial"/>
        </w:rPr>
      </w:pPr>
      <w:r>
        <w:rPr>
          <w:rFonts w:cs="Arial"/>
        </w:rPr>
        <w:t>Za ORL je potrebné navrhnúť revíznu šachtu na odoberanie vzoriek ak samotná ORL takúto možnosť neposkytuje.</w:t>
      </w:r>
    </w:p>
    <w:p w:rsidR="00E27430" w:rsidRDefault="00E27430" w:rsidP="0002634D">
      <w:pPr>
        <w:pStyle w:val="Odsekzoznamu1"/>
        <w:numPr>
          <w:ilvl w:val="0"/>
          <w:numId w:val="5"/>
        </w:numPr>
        <w:tabs>
          <w:tab w:val="left" w:pos="0"/>
        </w:tabs>
        <w:spacing w:before="240" w:after="240"/>
        <w:ind w:left="426" w:hanging="425"/>
        <w:rPr>
          <w:rFonts w:cs="Arial"/>
        </w:rPr>
      </w:pPr>
      <w:r>
        <w:rPr>
          <w:rFonts w:cs="Arial"/>
        </w:rPr>
        <w:t xml:space="preserve">Objednávateľ požaduje, aby ORL mali základné vybavenie ako kalovú nádrž, </w:t>
      </w:r>
      <w:proofErr w:type="spellStart"/>
      <w:r>
        <w:rPr>
          <w:rFonts w:cs="Arial"/>
        </w:rPr>
        <w:t>koalescenčný</w:t>
      </w:r>
      <w:proofErr w:type="spellEnd"/>
      <w:r>
        <w:rPr>
          <w:rFonts w:cs="Arial"/>
        </w:rPr>
        <w:t xml:space="preserve"> a prípadne i sorpčný filter, vymeniteľný počas prevádzky, automatický uzáver pre prípad havárie a preplnenia ORL z nehrdzavejúcej ocele a prípadne i obtokové zariadenie, ktoré je schválené príslušným stavebným úradom, slovenským vodohospodárskym podnikom a príslušným orgánom štátnej, vodnej správy (OÚ ŽP).</w:t>
      </w:r>
    </w:p>
    <w:p w:rsidR="00E27430" w:rsidRDefault="00E27430" w:rsidP="0002634D">
      <w:pPr>
        <w:pStyle w:val="Odsekzoznamu1"/>
        <w:numPr>
          <w:ilvl w:val="0"/>
          <w:numId w:val="5"/>
        </w:numPr>
        <w:tabs>
          <w:tab w:val="left" w:pos="0"/>
        </w:tabs>
        <w:spacing w:before="240" w:after="240"/>
        <w:ind w:left="426" w:hanging="425"/>
        <w:rPr>
          <w:rFonts w:cs="Arial"/>
        </w:rPr>
      </w:pPr>
      <w:r>
        <w:rPr>
          <w:rFonts w:cs="Arial"/>
        </w:rPr>
        <w:t xml:space="preserve">Objednávateľ požaduje, aby ORL mali schopnosť znížiť obsah RL na výstupe v limite = 5,0 mg/l NEL, v zmysle NV SR, len ako gravitačné, </w:t>
      </w:r>
      <w:proofErr w:type="spellStart"/>
      <w:r>
        <w:rPr>
          <w:rFonts w:cs="Arial"/>
        </w:rPr>
        <w:t>plnoprietokové</w:t>
      </w:r>
      <w:proofErr w:type="spellEnd"/>
      <w:r>
        <w:rPr>
          <w:rFonts w:cs="Arial"/>
        </w:rPr>
        <w:t xml:space="preserve"> ORL (bez obtoku), </w:t>
      </w:r>
      <w:r>
        <w:rPr>
          <w:rFonts w:cs="Arial"/>
        </w:rPr>
        <w:lastRenderedPageBreak/>
        <w:t>vhodné pre zastavené plochy s vysokou koncentráciou RL (NEL), alebo ako gravitačné ORL s obtokom, pri odvádzaní dažďových vôd z povrchu vozovky a nezastavaných plôch bez stanovenia limitu RL (NEL) na výstupe z ORL do príslušného recipientu.</w:t>
      </w:r>
    </w:p>
    <w:p w:rsidR="00E27430" w:rsidRDefault="00E27430">
      <w:pPr>
        <w:pStyle w:val="Odsekzoznamu1"/>
        <w:numPr>
          <w:ilvl w:val="0"/>
          <w:numId w:val="5"/>
        </w:numPr>
        <w:tabs>
          <w:tab w:val="left" w:pos="0"/>
        </w:tabs>
        <w:spacing w:before="240" w:after="0"/>
        <w:ind w:left="426" w:hanging="425"/>
        <w:rPr>
          <w:rFonts w:cs="Arial"/>
        </w:rPr>
      </w:pPr>
      <w:r w:rsidRPr="00D51DD1">
        <w:rPr>
          <w:rFonts w:cs="Arial"/>
        </w:rPr>
        <w:t xml:space="preserve">Objednávateľ požaduje aby ORL, mali minimálnu údržbu počas prevádzky, </w:t>
      </w:r>
      <w:r>
        <w:rPr>
          <w:rFonts w:cs="Arial"/>
        </w:rPr>
        <w:t>max.</w:t>
      </w:r>
      <w:r w:rsidRPr="00D51DD1">
        <w:rPr>
          <w:rFonts w:cs="Arial"/>
        </w:rPr>
        <w:t xml:space="preserve">1 x ročne odsatie obsahu kalovej nádrže a ORL, i prečistenie </w:t>
      </w:r>
      <w:proofErr w:type="spellStart"/>
      <w:r w:rsidRPr="00D51DD1">
        <w:rPr>
          <w:rFonts w:cs="Arial"/>
        </w:rPr>
        <w:t>koalescenčného</w:t>
      </w:r>
      <w:proofErr w:type="spellEnd"/>
      <w:r w:rsidRPr="00D51DD1">
        <w:rPr>
          <w:rFonts w:cs="Arial"/>
        </w:rPr>
        <w:t xml:space="preserve"> filtra tlakovou vodou priamo v ORL a výmenu sorpčného filtra. </w:t>
      </w:r>
    </w:p>
    <w:p w:rsidR="00E27430" w:rsidRPr="00C50F30" w:rsidRDefault="00E27430" w:rsidP="00D51DD1">
      <w:pPr>
        <w:pStyle w:val="Odsekzoznamu1"/>
        <w:tabs>
          <w:tab w:val="left" w:pos="0"/>
        </w:tabs>
        <w:spacing w:before="240" w:after="240" w:line="240" w:lineRule="auto"/>
        <w:ind w:left="426"/>
        <w:rPr>
          <w:rFonts w:cs="Arial"/>
        </w:rPr>
      </w:pPr>
    </w:p>
    <w:p w:rsidR="00E27430" w:rsidRPr="00C50F30" w:rsidRDefault="00E27430" w:rsidP="00007EC7">
      <w:pPr>
        <w:pStyle w:val="Nadpis2"/>
        <w:tabs>
          <w:tab w:val="clear" w:pos="851"/>
        </w:tabs>
        <w:ind w:left="709" w:hanging="709"/>
        <w:jc w:val="left"/>
        <w:rPr>
          <w:rFonts w:cs="Arial"/>
        </w:rPr>
      </w:pPr>
      <w:bookmarkStart w:id="49" w:name="_Toc518289727"/>
      <w:r w:rsidRPr="00C50F30">
        <w:rPr>
          <w:rFonts w:cs="Arial"/>
        </w:rPr>
        <w:t>Mostné objekty</w:t>
      </w:r>
      <w:bookmarkEnd w:id="44"/>
      <w:bookmarkEnd w:id="45"/>
      <w:bookmarkEnd w:id="46"/>
      <w:bookmarkEnd w:id="47"/>
      <w:bookmarkEnd w:id="48"/>
      <w:bookmarkEnd w:id="49"/>
    </w:p>
    <w:p w:rsidR="00E27430" w:rsidRPr="004C01F6" w:rsidRDefault="00E27430" w:rsidP="004C01F6">
      <w:pPr>
        <w:pStyle w:val="Odsekzoznamu1"/>
        <w:numPr>
          <w:ilvl w:val="0"/>
          <w:numId w:val="6"/>
        </w:numPr>
        <w:tabs>
          <w:tab w:val="left" w:pos="0"/>
        </w:tabs>
        <w:spacing w:before="240" w:after="240" w:line="240" w:lineRule="auto"/>
        <w:ind w:left="426"/>
        <w:rPr>
          <w:rFonts w:cs="Arial"/>
        </w:rPr>
      </w:pPr>
      <w:r w:rsidRPr="00C72936">
        <w:rPr>
          <w:rFonts w:cs="Arial"/>
        </w:rPr>
        <w:t xml:space="preserve">Prístupové schodiská k úložným prahom </w:t>
      </w:r>
      <w:r>
        <w:rPr>
          <w:rFonts w:cs="Arial"/>
        </w:rPr>
        <w:t xml:space="preserve">opôr </w:t>
      </w:r>
      <w:r w:rsidRPr="00D51DD1">
        <w:rPr>
          <w:rFonts w:cs="Arial"/>
        </w:rPr>
        <w:t>žiadame vyhotoviť zo železobetónu a umiestni</w:t>
      </w:r>
      <w:r>
        <w:rPr>
          <w:rFonts w:cs="Arial"/>
        </w:rPr>
        <w:t>ť na kužeľoch až k päte kužeľov (</w:t>
      </w:r>
      <w:r w:rsidRPr="00C72936">
        <w:rPr>
          <w:rFonts w:cs="Arial"/>
        </w:rPr>
        <w:t>budú na vonkajšej strane opôr</w:t>
      </w:r>
      <w:r w:rsidRPr="004C01F6">
        <w:rPr>
          <w:rFonts w:cs="Arial"/>
        </w:rPr>
        <w:t xml:space="preserve"> </w:t>
      </w:r>
      <w:r>
        <w:rPr>
          <w:rFonts w:cs="Arial"/>
        </w:rPr>
        <w:t xml:space="preserve">– </w:t>
      </w:r>
      <w:r w:rsidRPr="00D51DD1">
        <w:rPr>
          <w:rFonts w:cs="Arial"/>
        </w:rPr>
        <w:t xml:space="preserve">schody </w:t>
      </w:r>
      <w:r>
        <w:rPr>
          <w:rFonts w:cs="Arial"/>
        </w:rPr>
        <w:t>umiestniť pokiaľ je to možné vždy vpravo popri oboch oporách</w:t>
      </w:r>
      <w:r w:rsidRPr="00D51DD1">
        <w:rPr>
          <w:rFonts w:cs="Arial"/>
        </w:rPr>
        <w:t xml:space="preserve"> v smere jazdy v danom jazdnom páse</w:t>
      </w:r>
      <w:r>
        <w:rPr>
          <w:rFonts w:cs="Arial"/>
        </w:rPr>
        <w:t>)</w:t>
      </w:r>
      <w:r w:rsidRPr="00C72936">
        <w:rPr>
          <w:rFonts w:cs="Arial"/>
        </w:rPr>
        <w:t>. V prípade potreby vodu pred a za mostom odviesť pomocou odvodňovacieho sklzu.</w:t>
      </w:r>
      <w:r>
        <w:rPr>
          <w:rFonts w:cs="Arial"/>
        </w:rPr>
        <w:t xml:space="preserve"> Prístupové schodiska budú osadené zábradlím s dvomi </w:t>
      </w:r>
      <w:proofErr w:type="spellStart"/>
      <w:r>
        <w:rPr>
          <w:rFonts w:cs="Arial"/>
        </w:rPr>
        <w:t>madlami</w:t>
      </w:r>
      <w:proofErr w:type="spellEnd"/>
      <w:r>
        <w:rPr>
          <w:rFonts w:cs="Arial"/>
        </w:rPr>
        <w:t xml:space="preserve">. </w:t>
      </w:r>
    </w:p>
    <w:p w:rsidR="00E27430" w:rsidRPr="00C72936" w:rsidRDefault="00E27430" w:rsidP="006217FB">
      <w:pPr>
        <w:pStyle w:val="Odsekzoznamu1"/>
        <w:numPr>
          <w:ilvl w:val="0"/>
          <w:numId w:val="6"/>
        </w:numPr>
        <w:tabs>
          <w:tab w:val="left" w:pos="0"/>
        </w:tabs>
        <w:spacing w:before="240" w:after="240" w:line="240" w:lineRule="auto"/>
        <w:ind w:left="426"/>
        <w:rPr>
          <w:rFonts w:cs="Arial"/>
        </w:rPr>
      </w:pPr>
      <w:r w:rsidRPr="00C72936">
        <w:rPr>
          <w:rFonts w:cs="Arial"/>
        </w:rPr>
        <w:t xml:space="preserve">Objednávateľ požaduje odvodnenie na mostoch systémom mostných </w:t>
      </w:r>
      <w:proofErr w:type="spellStart"/>
      <w:r w:rsidRPr="00C72936">
        <w:rPr>
          <w:rFonts w:cs="Arial"/>
        </w:rPr>
        <w:t>odvodňovačov</w:t>
      </w:r>
      <w:proofErr w:type="spellEnd"/>
      <w:r w:rsidRPr="00C72936">
        <w:rPr>
          <w:rFonts w:cs="Arial"/>
        </w:rPr>
        <w:t xml:space="preserve"> so z</w:t>
      </w:r>
      <w:r w:rsidRPr="005A28DC">
        <w:rPr>
          <w:rFonts w:cs="Arial"/>
        </w:rPr>
        <w:t xml:space="preserve">aústením do zberného potrubia. Materiál závesných konštrukcií zberných potrubí musí byť </w:t>
      </w:r>
      <w:proofErr w:type="spellStart"/>
      <w:r w:rsidRPr="005A28DC">
        <w:rPr>
          <w:rFonts w:cs="Arial"/>
        </w:rPr>
        <w:t>nerez</w:t>
      </w:r>
      <w:proofErr w:type="spellEnd"/>
      <w:r w:rsidRPr="005A28DC">
        <w:rPr>
          <w:rFonts w:cs="Arial"/>
        </w:rPr>
        <w:t xml:space="preserve"> triedy A4 alebo žiarový </w:t>
      </w:r>
      <w:proofErr w:type="spellStart"/>
      <w:r w:rsidRPr="005A28DC">
        <w:rPr>
          <w:rFonts w:cs="Arial"/>
        </w:rPr>
        <w:t>pozink</w:t>
      </w:r>
      <w:proofErr w:type="spellEnd"/>
      <w:r w:rsidRPr="005A28DC">
        <w:rPr>
          <w:rFonts w:cs="Arial"/>
        </w:rPr>
        <w:t>.</w:t>
      </w:r>
    </w:p>
    <w:p w:rsidR="00E27430" w:rsidRPr="00C72936" w:rsidRDefault="00E27430" w:rsidP="006217FB">
      <w:pPr>
        <w:pStyle w:val="Odsekzoznamu1"/>
        <w:tabs>
          <w:tab w:val="left" w:pos="0"/>
        </w:tabs>
        <w:spacing w:before="240" w:after="240" w:line="240" w:lineRule="auto"/>
        <w:ind w:left="426"/>
        <w:rPr>
          <w:rFonts w:cs="Arial"/>
        </w:rPr>
      </w:pP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72936">
        <w:rPr>
          <w:rFonts w:cs="Arial"/>
        </w:rPr>
        <w:t xml:space="preserve">Objednávateľ požaduje nepoužívať asfaltové mostné závery na mostoch </w:t>
      </w:r>
      <w:r>
        <w:rPr>
          <w:rFonts w:cs="Arial"/>
        </w:rPr>
        <w:t>na rýchlostnej ceste</w:t>
      </w:r>
      <w:r w:rsidR="00E904F3">
        <w:rPr>
          <w:rFonts w:cs="Arial"/>
        </w:rPr>
        <w:t xml:space="preserve"> </w:t>
      </w:r>
      <w:r w:rsidRPr="00C72936">
        <w:rPr>
          <w:rFonts w:cs="Arial"/>
        </w:rPr>
        <w:t>vrátane</w:t>
      </w:r>
      <w:r w:rsidRPr="00530331">
        <w:rPr>
          <w:rFonts w:cs="Arial"/>
        </w:rPr>
        <w:t xml:space="preserve"> mostov na vetvách križovatiek</w:t>
      </w:r>
      <w:r>
        <w:rPr>
          <w:rFonts w:cs="Arial"/>
        </w:rPr>
        <w:t xml:space="preserve"> na rýchlostnej ceste</w:t>
      </w:r>
      <w:r w:rsidRPr="00530331">
        <w:rPr>
          <w:rFonts w:cs="Arial"/>
        </w:rPr>
        <w:t>.</w:t>
      </w:r>
    </w:p>
    <w:p w:rsidR="00E27430" w:rsidRPr="00C50F30" w:rsidRDefault="00E27430" w:rsidP="00EC1475">
      <w:pPr>
        <w:pStyle w:val="Odsekzoznamu1"/>
        <w:numPr>
          <w:ilvl w:val="0"/>
          <w:numId w:val="6"/>
        </w:numPr>
        <w:tabs>
          <w:tab w:val="left" w:pos="0"/>
        </w:tabs>
        <w:spacing w:before="240" w:after="240" w:line="240" w:lineRule="auto"/>
        <w:ind w:left="426"/>
        <w:rPr>
          <w:rFonts w:cs="Arial"/>
        </w:rPr>
      </w:pPr>
      <w:r w:rsidRPr="00C50F30">
        <w:rPr>
          <w:rFonts w:cs="Arial"/>
        </w:rPr>
        <w:t>Objednávateľ požaduje mostné závery:</w:t>
      </w:r>
    </w:p>
    <w:p w:rsidR="00E27430" w:rsidRPr="00C50F30" w:rsidRDefault="00E27430" w:rsidP="00EC1475">
      <w:pPr>
        <w:pStyle w:val="Odsekzoznamu1"/>
        <w:numPr>
          <w:ilvl w:val="0"/>
          <w:numId w:val="2"/>
        </w:numPr>
        <w:spacing w:before="240" w:after="240" w:line="240" w:lineRule="auto"/>
        <w:ind w:left="851"/>
        <w:rPr>
          <w:rFonts w:cs="Arial"/>
        </w:rPr>
      </w:pPr>
      <w:r w:rsidRPr="00C50F30">
        <w:rPr>
          <w:rFonts w:cs="Arial"/>
        </w:rPr>
        <w:t>oceľové mechanické a </w:t>
      </w:r>
      <w:proofErr w:type="spellStart"/>
      <w:r w:rsidRPr="00C50F30">
        <w:rPr>
          <w:rFonts w:cs="Arial"/>
        </w:rPr>
        <w:t>gumokovové</w:t>
      </w:r>
      <w:proofErr w:type="spellEnd"/>
      <w:r w:rsidRPr="00C50F30">
        <w:rPr>
          <w:rFonts w:cs="Arial"/>
        </w:rPr>
        <w:t xml:space="preserve"> kobercové so zníženou hlučnosťou</w:t>
      </w:r>
      <w:r>
        <w:rPr>
          <w:rFonts w:cs="Arial"/>
        </w:rPr>
        <w:t>,</w:t>
      </w:r>
    </w:p>
    <w:p w:rsidR="00E27430" w:rsidRDefault="00E27430" w:rsidP="00EC1475">
      <w:pPr>
        <w:pStyle w:val="Odsekzoznamu1"/>
        <w:numPr>
          <w:ilvl w:val="0"/>
          <w:numId w:val="2"/>
        </w:numPr>
        <w:spacing w:before="240" w:after="240" w:line="240" w:lineRule="auto"/>
        <w:ind w:left="851"/>
        <w:rPr>
          <w:rFonts w:cs="Arial"/>
        </w:rPr>
      </w:pPr>
      <w:r w:rsidRPr="00C50F30">
        <w:t xml:space="preserve">priame MZ bez zalomenia, okrem prípadu </w:t>
      </w:r>
      <w:proofErr w:type="spellStart"/>
      <w:r w:rsidRPr="00C50F30">
        <w:t>dostredného</w:t>
      </w:r>
      <w:proofErr w:type="spellEnd"/>
      <w:r w:rsidRPr="00C50F30">
        <w:t xml:space="preserve"> sklonu most</w:t>
      </w:r>
      <w:r>
        <w:t>a</w:t>
      </w:r>
      <w:r w:rsidRPr="00C50F30">
        <w:t>, kde by hrozilo v</w:t>
      </w:r>
      <w:r>
        <w:t>y</w:t>
      </w:r>
      <w:r w:rsidRPr="00C50F30">
        <w:t>tekanie vody na úložný prah. V tomto prípade je možné MZ zalomiť tak, aby kopíroval tvar NK</w:t>
      </w:r>
      <w:r w:rsidRPr="00C50F30">
        <w:rPr>
          <w:rFonts w:cs="Arial"/>
        </w:rPr>
        <w:t>, povrch mostných záverov bude sledovať povrch vozovky, v rímse bude vedený po nosnej konštrukci</w:t>
      </w:r>
      <w:r>
        <w:rPr>
          <w:rFonts w:cs="Arial"/>
        </w:rPr>
        <w:t>i</w:t>
      </w:r>
      <w:r w:rsidRPr="00C50F30">
        <w:rPr>
          <w:rFonts w:cs="Arial"/>
        </w:rPr>
        <w:t>, na rímse bude prekrytý vodorovným a zvislým plechom</w:t>
      </w:r>
      <w:r>
        <w:rPr>
          <w:rFonts w:cs="Arial"/>
        </w:rPr>
        <w:t>,</w:t>
      </w:r>
    </w:p>
    <w:p w:rsidR="00E27430" w:rsidRPr="00C50F30" w:rsidRDefault="00E27430" w:rsidP="00EC1475">
      <w:pPr>
        <w:pStyle w:val="Odsekzoznamu1"/>
        <w:numPr>
          <w:ilvl w:val="0"/>
          <w:numId w:val="2"/>
        </w:numPr>
        <w:spacing w:before="240" w:after="240" w:line="240" w:lineRule="auto"/>
        <w:ind w:left="851"/>
        <w:rPr>
          <w:rFonts w:cs="Arial"/>
        </w:rPr>
      </w:pPr>
      <w:r>
        <w:rPr>
          <w:rFonts w:cs="Arial"/>
        </w:rPr>
        <w:t>pri ukončení mostného záveru na vonkajšom okraji mosta v smere priečneho sklonu bude umiestnená zberná nádoba na zachytávanie pretekajúcej vody s jej vhodným odvedením.</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pred osádzaním mostných záverov predložiť certifikát a technologický predpis montáže oceľových konštrukcií mostných záverov v zmysle STN EN 1090-2 +A1</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sklon úložného prahu </w:t>
      </w:r>
      <w:r>
        <w:rPr>
          <w:rFonts w:cs="Arial"/>
        </w:rPr>
        <w:t xml:space="preserve">opôr </w:t>
      </w:r>
      <w:r w:rsidRPr="00C50F30">
        <w:rPr>
          <w:rFonts w:cs="Arial"/>
        </w:rPr>
        <w:t xml:space="preserve">od </w:t>
      </w:r>
      <w:proofErr w:type="spellStart"/>
      <w:r w:rsidRPr="00C50F30">
        <w:rPr>
          <w:rFonts w:cs="Arial"/>
        </w:rPr>
        <w:t>záverného</w:t>
      </w:r>
      <w:proofErr w:type="spellEnd"/>
      <w:r w:rsidRPr="00C50F30">
        <w:rPr>
          <w:rFonts w:cs="Arial"/>
        </w:rPr>
        <w:t xml:space="preserve"> múrika k lícu opory. </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úložné prahy opôr realizovať na celú šírku nosnej konštrukcie.</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krídla opôr zo železobetónu</w:t>
      </w:r>
      <w:r>
        <w:rPr>
          <w:rFonts w:cs="Arial"/>
        </w:rPr>
        <w:t xml:space="preserve"> (monolit)</w:t>
      </w:r>
      <w:r w:rsidRPr="00C50F30">
        <w:rPr>
          <w:rFonts w:cs="Arial"/>
        </w:rPr>
        <w:t>.</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na opore vyznačiť rok výstavby nosnej konštrukcie mosta odtlačkom matrice do betónu opory.</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revízny chodník popri </w:t>
      </w:r>
      <w:r>
        <w:rPr>
          <w:rFonts w:cs="Arial"/>
        </w:rPr>
        <w:t>všetkých oporách</w:t>
      </w:r>
      <w:r w:rsidRPr="00C50F30">
        <w:rPr>
          <w:rFonts w:cs="Arial"/>
        </w:rPr>
        <w:t xml:space="preserve"> vo výške 1,6-1,8 m pod úrovňou nosnej konštrukcie.</w:t>
      </w:r>
    </w:p>
    <w:p w:rsidR="00E27430" w:rsidRPr="00C50F30" w:rsidRDefault="00E27430" w:rsidP="00EC1475">
      <w:pPr>
        <w:pStyle w:val="Odsekzoznamu1"/>
        <w:numPr>
          <w:ilvl w:val="0"/>
          <w:numId w:val="6"/>
        </w:numPr>
        <w:tabs>
          <w:tab w:val="left" w:pos="0"/>
        </w:tabs>
        <w:spacing w:before="240" w:after="240" w:line="240" w:lineRule="auto"/>
        <w:ind w:left="426"/>
        <w:rPr>
          <w:rFonts w:cs="Arial"/>
        </w:rPr>
      </w:pPr>
      <w:r w:rsidRPr="00C50F30">
        <w:rPr>
          <w:rFonts w:cs="Arial"/>
        </w:rPr>
        <w:t>Objednávateľ požaduje v prípade komorovej NK:</w:t>
      </w:r>
    </w:p>
    <w:p w:rsidR="00E27430" w:rsidRPr="00C50F30" w:rsidRDefault="00E27430" w:rsidP="00EC1475">
      <w:pPr>
        <w:pStyle w:val="Odsekzoznamu1"/>
        <w:numPr>
          <w:ilvl w:val="1"/>
          <w:numId w:val="1"/>
        </w:numPr>
        <w:spacing w:before="240" w:after="240" w:line="240" w:lineRule="auto"/>
        <w:ind w:left="660" w:hanging="220"/>
        <w:rPr>
          <w:rFonts w:cs="Arial"/>
        </w:rPr>
      </w:pPr>
      <w:r w:rsidRPr="00C50F30">
        <w:rPr>
          <w:rFonts w:cs="Arial"/>
        </w:rPr>
        <w:t>zabezpečiť elektroinštaláciu (osvetlenie</w:t>
      </w:r>
      <w:r>
        <w:rPr>
          <w:rFonts w:cs="Arial"/>
        </w:rPr>
        <w:t xml:space="preserve"> + zásuvky</w:t>
      </w:r>
      <w:r w:rsidRPr="00C50F30">
        <w:rPr>
          <w:rFonts w:cs="Arial"/>
        </w:rPr>
        <w:t>) v komôrke a v dutých podperách s možnosťou napojenia na prenosný zdroj (pojazdnú elektrocentrálu);</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všetky možné vstupy do komôrok zabezpečiť mechanicky a elektronicky proti vykrádaniu; elektronické zabezpečenie požadujeme prepojiť na príslušné </w:t>
      </w:r>
      <w:r>
        <w:rPr>
          <w:rFonts w:cs="Arial"/>
        </w:rPr>
        <w:t>stredisko údržby</w:t>
      </w:r>
      <w:r w:rsidRPr="00C50F30">
        <w:rPr>
          <w:rFonts w:cs="Arial"/>
        </w:rPr>
        <w:t>;</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zabezpečiť priechodnosť </w:t>
      </w:r>
      <w:proofErr w:type="spellStart"/>
      <w:r w:rsidRPr="00C50F30">
        <w:rPr>
          <w:rFonts w:cs="Arial"/>
        </w:rPr>
        <w:t>komôrkového</w:t>
      </w:r>
      <w:proofErr w:type="spellEnd"/>
      <w:r w:rsidRPr="00C50F30">
        <w:rPr>
          <w:rFonts w:cs="Arial"/>
        </w:rPr>
        <w:t xml:space="preserve"> mosta po celej jeho dĺžke otvormi v </w:t>
      </w:r>
      <w:proofErr w:type="spellStart"/>
      <w:r w:rsidRPr="00C50F30">
        <w:rPr>
          <w:rFonts w:cs="Arial"/>
        </w:rPr>
        <w:t>nadpodperových</w:t>
      </w:r>
      <w:proofErr w:type="spellEnd"/>
      <w:r w:rsidRPr="00C50F30">
        <w:rPr>
          <w:rFonts w:cs="Arial"/>
        </w:rPr>
        <w:t xml:space="preserve"> priečnikoch,</w:t>
      </w:r>
      <w:r>
        <w:rPr>
          <w:rFonts w:cs="Arial"/>
        </w:rPr>
        <w:t xml:space="preserve"> výška komory min.1,7m, výška alebo priemer otvoru v priečniku min. 1,2 m </w:t>
      </w:r>
      <w:r w:rsidRPr="00C50F30">
        <w:rPr>
          <w:rFonts w:cs="Arial"/>
        </w:rPr>
        <w:t xml:space="preserve">; </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zabezpečiť v komore mosta nad podperami vstupné otvory na prístup k ložiskám (0,8x0,8 m), otvory budú prekryté oceľovým poklopom, otvárateľným a uzamykateľným z komory mosta;</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súčasťou mosta bude prenosný kovový rebrík na vstup z komory na podpery;</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hlavice podpier budú s plošinou na kontrolu ložísk, plošina bude opatrená zábradlím;</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lastRenderedPageBreak/>
        <w:t xml:space="preserve">všetky otvory do komorovej NK treba zabezpečiť proti možnosti vnikania vtáctva a netopierov (sieťkami, </w:t>
      </w:r>
      <w:proofErr w:type="spellStart"/>
      <w:r w:rsidRPr="00C50F30">
        <w:rPr>
          <w:rFonts w:cs="Arial"/>
        </w:rPr>
        <w:t>plnostennými</w:t>
      </w:r>
      <w:proofErr w:type="spellEnd"/>
      <w:r w:rsidRPr="00C50F30">
        <w:rPr>
          <w:rFonts w:cs="Arial"/>
        </w:rPr>
        <w:t xml:space="preserve"> dverami atď.) a zabezpečiť </w:t>
      </w:r>
      <w:proofErr w:type="spellStart"/>
      <w:r w:rsidRPr="00C50F30">
        <w:rPr>
          <w:rFonts w:cs="Arial"/>
        </w:rPr>
        <w:t>odvetrávacie</w:t>
      </w:r>
      <w:proofErr w:type="spellEnd"/>
      <w:r w:rsidRPr="00C50F30">
        <w:rPr>
          <w:rFonts w:cs="Arial"/>
        </w:rPr>
        <w:t xml:space="preserve"> otvory;</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duté podpery musia byť z vnútra kontrolovateľné – vybavené schodmi alebo trvalými rebríkmi </w:t>
      </w:r>
      <w:r>
        <w:rPr>
          <w:rFonts w:cs="Arial"/>
        </w:rPr>
        <w:t>s</w:t>
      </w:r>
      <w:r w:rsidRPr="00C50F30">
        <w:rPr>
          <w:rFonts w:cs="Arial"/>
        </w:rPr>
        <w:t> plošinami</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na monolitických mostoch </w:t>
      </w:r>
      <w:r>
        <w:rPr>
          <w:rFonts w:cs="Arial"/>
        </w:rPr>
        <w:t xml:space="preserve">s rozpätím aspoň jedného poľa min. 75 m alebo výškou aspoň jedného piliera min. 25 m </w:t>
      </w:r>
      <w:r w:rsidRPr="00C50F30">
        <w:rPr>
          <w:rFonts w:cs="Arial"/>
        </w:rPr>
        <w:t>zahrnúť do projektu návrh a realizáciu prvkov pre diagnostiku a monitoring (požiadavky sú uvedené vo Zväzku 3, Prílohy, príloha č. 1 Základné náležitosti DRS);</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vstup do komory bude cez koncový priečnik, objednávateľ požaduje na oporách ochrannú ŽB stienku v</w:t>
      </w:r>
      <w:r>
        <w:rPr>
          <w:rFonts w:cs="Arial"/>
        </w:rPr>
        <w:t> max. vzdialenosti 150 mm od NK</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pri komorových mostoch bude vstup na úložný prah riešený cez SDP</w:t>
      </w:r>
    </w:p>
    <w:p w:rsidR="00E27430" w:rsidRPr="00C50F30" w:rsidRDefault="00E27430" w:rsidP="00EC1475">
      <w:pPr>
        <w:pStyle w:val="Odsekzoznamu1"/>
        <w:numPr>
          <w:ilvl w:val="0"/>
          <w:numId w:val="2"/>
        </w:numPr>
        <w:spacing w:before="240" w:after="240" w:line="240" w:lineRule="auto"/>
        <w:ind w:left="660" w:hanging="220"/>
        <w:rPr>
          <w:rFonts w:cs="Arial"/>
        </w:rPr>
      </w:pPr>
      <w:r w:rsidRPr="00C50F30">
        <w:rPr>
          <w:rFonts w:cs="Arial"/>
        </w:rPr>
        <w:t xml:space="preserve">odvodnenie požadujeme viesť mimo komoru pod konzolou mosta okrem </w:t>
      </w:r>
      <w:proofErr w:type="spellStart"/>
      <w:r w:rsidRPr="00C50F30">
        <w:rPr>
          <w:rFonts w:cs="Arial"/>
        </w:rPr>
        <w:t>dostredného</w:t>
      </w:r>
      <w:proofErr w:type="spellEnd"/>
      <w:r w:rsidRPr="00C50F30">
        <w:rPr>
          <w:rFonts w:cs="Arial"/>
        </w:rPr>
        <w:t xml:space="preserve"> sklonu most</w:t>
      </w:r>
      <w:r>
        <w:rPr>
          <w:rFonts w:cs="Arial"/>
        </w:rPr>
        <w:t>a a v prípade mostov v intraviláne</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Objednávateľ požaduje spevnenie svahu opôr pod mostným objektom</w:t>
      </w:r>
      <w:r>
        <w:rPr>
          <w:rFonts w:cs="Arial"/>
        </w:rPr>
        <w:t>.</w:t>
      </w:r>
      <w:r w:rsidRPr="00C50F30">
        <w:rPr>
          <w:rFonts w:cs="Arial"/>
        </w:rPr>
        <w:t> </w:t>
      </w:r>
      <w:r>
        <w:rPr>
          <w:rFonts w:cs="Arial"/>
        </w:rPr>
        <w:t xml:space="preserve">Spevnenie pod mostom, </w:t>
      </w:r>
      <w:r w:rsidRPr="00C50F30">
        <w:rPr>
          <w:rFonts w:cs="Arial"/>
        </w:rPr>
        <w:t xml:space="preserve">krajnice pri koncoch ríms a spevnenie medzi schodiskami a krídlami opôr riešiť lomovým kameňom do betónového lôžka so škárovaním a olemovaním betónovým obrubníkom. Objednávateľ požaduje odvodnenie terénu riešiť rigolmi zo </w:t>
      </w:r>
      <w:proofErr w:type="spellStart"/>
      <w:r w:rsidRPr="00C50F30">
        <w:rPr>
          <w:rFonts w:cs="Arial"/>
        </w:rPr>
        <w:t>žľaboviek</w:t>
      </w:r>
      <w:proofErr w:type="spellEnd"/>
      <w:r w:rsidRPr="00C50F30">
        <w:rPr>
          <w:rFonts w:cs="Arial"/>
        </w:rPr>
        <w:t xml:space="preserve"> alebo z lomového kameňa do betón. lôžka so škárovaním.</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na moste navrhnúť odvodnenie hydroizolácie pozdĺžnymi a priečnymi drenážnymi kanálikmi z drenážneho </w:t>
      </w:r>
      <w:proofErr w:type="spellStart"/>
      <w:r w:rsidRPr="00C50F30">
        <w:rPr>
          <w:rFonts w:cs="Arial"/>
        </w:rPr>
        <w:t>plastbetónu</w:t>
      </w:r>
      <w:proofErr w:type="spellEnd"/>
      <w:r w:rsidRPr="00C50F30">
        <w:rPr>
          <w:rFonts w:cs="Arial"/>
        </w:rPr>
        <w:t xml:space="preserve"> v kombinácii s odvodňovacími </w:t>
      </w:r>
      <w:r>
        <w:rPr>
          <w:rFonts w:cs="Arial"/>
        </w:rPr>
        <w:t>tvarovkami</w:t>
      </w:r>
      <w:r w:rsidRPr="00C50F30">
        <w:rPr>
          <w:rFonts w:cs="Arial"/>
        </w:rPr>
        <w:t xml:space="preserve"> zaústenými do zberného potrubia. V</w:t>
      </w:r>
      <w:r>
        <w:rPr>
          <w:rFonts w:cs="Arial"/>
        </w:rPr>
        <w:t> </w:t>
      </w:r>
      <w:r w:rsidRPr="00C50F30">
        <w:rPr>
          <w:rFonts w:cs="Arial"/>
        </w:rPr>
        <w:t>prípade</w:t>
      </w:r>
      <w:r>
        <w:rPr>
          <w:rFonts w:cs="Arial"/>
        </w:rPr>
        <w:t>,</w:t>
      </w:r>
      <w:r w:rsidRPr="00C50F30">
        <w:rPr>
          <w:rFonts w:cs="Arial"/>
        </w:rPr>
        <w:t xml:space="preserve"> keď sa odvodňovacie rúrky nebudú dať zaústiť do zberného potrubia (napr. v oblasti mostných záverov)</w:t>
      </w:r>
      <w:r>
        <w:rPr>
          <w:rFonts w:cs="Arial"/>
        </w:rPr>
        <w:t>,</w:t>
      </w:r>
      <w:r w:rsidRPr="00C50F30">
        <w:rPr>
          <w:rFonts w:cs="Arial"/>
        </w:rPr>
        <w:t xml:space="preserve"> riešiť ukončenie odvodňovacích </w:t>
      </w:r>
      <w:r>
        <w:rPr>
          <w:rFonts w:cs="Arial"/>
        </w:rPr>
        <w:t>tvaroviek</w:t>
      </w:r>
      <w:r w:rsidRPr="00C50F30">
        <w:rPr>
          <w:rFonts w:cs="Arial"/>
        </w:rPr>
        <w:t xml:space="preserve"> presahom pod nosnú konštrukciu </w:t>
      </w:r>
      <w:r>
        <w:rPr>
          <w:rFonts w:cs="Arial"/>
        </w:rPr>
        <w:t>min.</w:t>
      </w:r>
      <w:r w:rsidRPr="00C50F30">
        <w:rPr>
          <w:rFonts w:cs="Arial"/>
        </w:rPr>
        <w:t>100 mm.</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bCs/>
        </w:rPr>
        <w:t xml:space="preserve">Objednávateľ požaduje na betón ríms použiť </w:t>
      </w:r>
      <w:proofErr w:type="spellStart"/>
      <w:r w:rsidRPr="00C50F30">
        <w:rPr>
          <w:rFonts w:cs="Arial"/>
          <w:bCs/>
        </w:rPr>
        <w:t>vláknobetón</w:t>
      </w:r>
      <w:proofErr w:type="spellEnd"/>
      <w:r w:rsidRPr="00C50F30">
        <w:rPr>
          <w:rFonts w:cs="Arial"/>
          <w:bCs/>
        </w:rPr>
        <w:t xml:space="preserve"> z polypropylénových (PP) vlákien dĺžky 12 mm v množstve 0,9 kg/m</w:t>
      </w:r>
      <w:r w:rsidRPr="00C50F30">
        <w:rPr>
          <w:rFonts w:cs="Arial"/>
          <w:bCs/>
          <w:vertAlign w:val="superscript"/>
        </w:rPr>
        <w:t>3</w:t>
      </w:r>
      <w:r w:rsidRPr="00C50F30">
        <w:rPr>
          <w:rFonts w:cs="Arial"/>
          <w:bCs/>
        </w:rPr>
        <w:t xml:space="preserve"> betónu</w:t>
      </w:r>
      <w:r>
        <w:rPr>
          <w:rFonts w:cs="Arial"/>
          <w:bCs/>
        </w:rPr>
        <w:t xml:space="preserve"> a výstuž ríms podľa VL4 Mosty</w:t>
      </w:r>
      <w:r w:rsidRPr="00C50F30">
        <w:rPr>
          <w:rFonts w:cs="Arial"/>
          <w:bCs/>
        </w:rPr>
        <w:t>.</w:t>
      </w:r>
    </w:p>
    <w:p w:rsidR="00E27430" w:rsidRPr="006217FB"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zábradlie a zvodidlá kotviť na rímsy pomocou pätných dosiek </w:t>
      </w:r>
      <w:r w:rsidRPr="006217FB">
        <w:rPr>
          <w:rFonts w:cs="Arial"/>
        </w:rPr>
        <w:t>stĺpikov a žiarovo zinkovaných lepených kotiev s</w:t>
      </w:r>
      <w:r w:rsidRPr="00C50F30">
        <w:rPr>
          <w:rFonts w:cs="Arial"/>
        </w:rPr>
        <w:t xml:space="preserve"> podliatím pätných dosiek </w:t>
      </w:r>
      <w:proofErr w:type="spellStart"/>
      <w:r w:rsidRPr="00C50F30">
        <w:rPr>
          <w:rFonts w:cs="Arial"/>
        </w:rPr>
        <w:t>plastmaltou</w:t>
      </w:r>
      <w:proofErr w:type="spellEnd"/>
      <w:r w:rsidRPr="00C50F30">
        <w:rPr>
          <w:rFonts w:cs="Arial"/>
        </w:rPr>
        <w:t xml:space="preserve">. </w:t>
      </w:r>
      <w:r w:rsidRPr="006217FB">
        <w:rPr>
          <w:rFonts w:cs="Arial"/>
        </w:rPr>
        <w:t xml:space="preserve">Konštrukcia zábradlia má byť tvorená otvorenými profilmi, modulového typu </w:t>
      </w:r>
      <w:r w:rsidRPr="006217FB">
        <w:t>zo samostatných segmentov, ktoré sa budú dať jednotlivo demontovať</w:t>
      </w:r>
      <w:r w:rsidRPr="006217FB">
        <w:rPr>
          <w:rFonts w:cs="Arial"/>
        </w:rPr>
        <w:t>.</w:t>
      </w:r>
    </w:p>
    <w:p w:rsidR="00E27430" w:rsidRPr="006217FB" w:rsidRDefault="00E27430" w:rsidP="006217FB">
      <w:pPr>
        <w:pStyle w:val="Odsekzoznamu1"/>
        <w:numPr>
          <w:ilvl w:val="0"/>
          <w:numId w:val="6"/>
        </w:numPr>
        <w:tabs>
          <w:tab w:val="left" w:pos="0"/>
        </w:tabs>
        <w:spacing w:before="240" w:after="240" w:line="240" w:lineRule="auto"/>
        <w:ind w:left="426"/>
        <w:rPr>
          <w:rFonts w:cs="Arial"/>
        </w:rPr>
      </w:pPr>
      <w:r w:rsidRPr="006217FB">
        <w:rPr>
          <w:rFonts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Zámene originálnej kotevnej skrutky za závitovú tyč je neprípustná.</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na kotevné skrutky zvodidiel, zábradlia a PH stien osadiť krytky.</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v prípade návrhu betónových zvodidiel použiť prefabrikované</w:t>
      </w:r>
      <w:r>
        <w:rPr>
          <w:rFonts w:cs="Arial"/>
        </w:rPr>
        <w:t xml:space="preserve"> – nie monolitické</w:t>
      </w:r>
      <w:r w:rsidRPr="00C50F30">
        <w:rPr>
          <w:rFonts w:cs="Arial"/>
        </w:rPr>
        <w:t xml:space="preserve">. </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 xml:space="preserve">Ložiská </w:t>
      </w:r>
    </w:p>
    <w:p w:rsidR="00E27430" w:rsidRPr="00340F38" w:rsidRDefault="00E27430" w:rsidP="008F7C94">
      <w:pPr>
        <w:pStyle w:val="Odsekzoznamu1"/>
        <w:numPr>
          <w:ilvl w:val="0"/>
          <w:numId w:val="2"/>
        </w:numPr>
        <w:spacing w:before="240" w:after="240" w:line="240" w:lineRule="auto"/>
        <w:ind w:left="851"/>
        <w:rPr>
          <w:rFonts w:cs="Arial"/>
        </w:rPr>
      </w:pPr>
      <w:r w:rsidRPr="00C50F30">
        <w:rPr>
          <w:rFonts w:cs="Arial"/>
        </w:rPr>
        <w:t xml:space="preserve">pri návrhu ložísk je potrebné zohľadniť </w:t>
      </w:r>
      <w:proofErr w:type="spellStart"/>
      <w:r w:rsidRPr="00C50F30">
        <w:rPr>
          <w:rFonts w:cs="Arial"/>
        </w:rPr>
        <w:t>seizmicitu</w:t>
      </w:r>
      <w:proofErr w:type="spellEnd"/>
      <w:r w:rsidRPr="00C50F30">
        <w:rPr>
          <w:rFonts w:cs="Arial"/>
        </w:rPr>
        <w:t xml:space="preserve"> územia</w:t>
      </w:r>
      <w:r>
        <w:rPr>
          <w:rFonts w:cs="Arial"/>
        </w:rPr>
        <w:t>, pri jej riešení uplatniť jednotné technické riešenia pre všetky mosty;</w:t>
      </w:r>
    </w:p>
    <w:p w:rsidR="00E27430" w:rsidRPr="00C50F30" w:rsidRDefault="00E27430" w:rsidP="008F7C94">
      <w:pPr>
        <w:pStyle w:val="Odsekzoznamu1"/>
        <w:numPr>
          <w:ilvl w:val="0"/>
          <w:numId w:val="2"/>
        </w:numPr>
        <w:spacing w:before="240" w:after="240" w:line="240" w:lineRule="auto"/>
        <w:ind w:left="851"/>
        <w:rPr>
          <w:rFonts w:cs="Arial"/>
        </w:rPr>
      </w:pPr>
      <w:r w:rsidRPr="00C50F30">
        <w:rPr>
          <w:rFonts w:cs="Arial"/>
        </w:rPr>
        <w:t xml:space="preserve">v prípade spojitej nosnej konštrukcie mostov tvorenej tyčovými prefabrikátmi v mieste </w:t>
      </w:r>
      <w:proofErr w:type="spellStart"/>
      <w:r w:rsidRPr="00C50F30">
        <w:rPr>
          <w:rFonts w:cs="Arial"/>
        </w:rPr>
        <w:t>nadpodperových</w:t>
      </w:r>
      <w:proofErr w:type="spellEnd"/>
      <w:r w:rsidRPr="00C50F30">
        <w:rPr>
          <w:rFonts w:cs="Arial"/>
        </w:rPr>
        <w:t xml:space="preserve"> priečnikov použiť uloženie na min počet ložísk; </w:t>
      </w:r>
    </w:p>
    <w:p w:rsidR="00E27430" w:rsidRDefault="00E27430" w:rsidP="008F7C94">
      <w:pPr>
        <w:pStyle w:val="Odsekzoznamu1"/>
        <w:numPr>
          <w:ilvl w:val="0"/>
          <w:numId w:val="2"/>
        </w:numPr>
        <w:spacing w:before="240" w:after="240" w:line="240" w:lineRule="auto"/>
        <w:ind w:left="851"/>
        <w:rPr>
          <w:rFonts w:cs="Arial"/>
        </w:rPr>
      </w:pPr>
      <w:r w:rsidRPr="00C50F30">
        <w:rPr>
          <w:rFonts w:cs="Arial"/>
        </w:rPr>
        <w:t>na oporách a všetkých pilieroch</w:t>
      </w:r>
      <w:r>
        <w:rPr>
          <w:rFonts w:cs="Arial"/>
        </w:rPr>
        <w:t xml:space="preserve"> </w:t>
      </w:r>
      <w:r w:rsidRPr="00C50F30">
        <w:rPr>
          <w:rFonts w:cs="Arial"/>
        </w:rPr>
        <w:t xml:space="preserve">musia byť osadené </w:t>
      </w:r>
      <w:proofErr w:type="spellStart"/>
      <w:r w:rsidRPr="00C50F30">
        <w:rPr>
          <w:rFonts w:cs="Arial"/>
        </w:rPr>
        <w:t>rektifikova</w:t>
      </w:r>
      <w:r>
        <w:rPr>
          <w:rFonts w:cs="Arial"/>
        </w:rPr>
        <w:t>teľ</w:t>
      </w:r>
      <w:r w:rsidRPr="00C50F30">
        <w:rPr>
          <w:rFonts w:cs="Arial"/>
        </w:rPr>
        <w:t>né</w:t>
      </w:r>
      <w:proofErr w:type="spellEnd"/>
      <w:r w:rsidRPr="00C50F30">
        <w:rPr>
          <w:rFonts w:cs="Arial"/>
        </w:rPr>
        <w:t xml:space="preserve"> ložiská </w:t>
      </w:r>
      <w:r>
        <w:rPr>
          <w:rFonts w:cs="Arial"/>
        </w:rPr>
        <w:t xml:space="preserve">(ak sú ložiska navrhnuté) </w:t>
      </w:r>
      <w:r w:rsidRPr="00C50F30">
        <w:rPr>
          <w:rFonts w:cs="Arial"/>
        </w:rPr>
        <w:t>s kotevnými doskami</w:t>
      </w:r>
      <w:r>
        <w:rPr>
          <w:rFonts w:cs="Arial"/>
        </w:rPr>
        <w:t>;</w:t>
      </w:r>
    </w:p>
    <w:p w:rsidR="00E27430" w:rsidRPr="00C50F30" w:rsidRDefault="00E27430" w:rsidP="008F7C94">
      <w:pPr>
        <w:pStyle w:val="Odsekzoznamu1"/>
        <w:numPr>
          <w:ilvl w:val="0"/>
          <w:numId w:val="2"/>
        </w:numPr>
        <w:spacing w:before="240" w:after="240" w:line="240" w:lineRule="auto"/>
        <w:ind w:left="851"/>
        <w:rPr>
          <w:rFonts w:cs="Arial"/>
        </w:rPr>
      </w:pPr>
      <w:r>
        <w:rPr>
          <w:rFonts w:cs="Arial"/>
        </w:rPr>
        <w:t>ložiská ukladať na ložiskové bloky, medzi úložným prahom opory/podpery a spodnou plochou nosnej konštrukcie dodržať priestor na osadenie lisov podľa VL4 Mosty pre prípad výmeny ložísk</w:t>
      </w:r>
      <w:r w:rsidRPr="00C50F30">
        <w:rPr>
          <w:rFonts w:cs="Arial"/>
        </w:rPr>
        <w:t>.</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Pozorovacie a pozorované body požaduje Objednávateľ osadzovať na miestach geodetom prístupných, geodetické značky budú z nekorodujúceho materiálu. Objednávateľ požaduje geodetické značky umiestniť</w:t>
      </w:r>
      <w:r>
        <w:rPr>
          <w:rFonts w:cs="Arial"/>
        </w:rPr>
        <w:t xml:space="preserve"> aj</w:t>
      </w:r>
      <w:r w:rsidRPr="00C50F30">
        <w:rPr>
          <w:rFonts w:cs="Arial"/>
        </w:rPr>
        <w:t xml:space="preserve"> z oboch strán mostných záverov.</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Súčasťou dodávky mostov je aj dodanie a osadenie tabuliek s</w:t>
      </w:r>
      <w:r>
        <w:rPr>
          <w:rFonts w:cs="Arial"/>
        </w:rPr>
        <w:t> </w:t>
      </w:r>
      <w:r w:rsidRPr="00C50F30">
        <w:rPr>
          <w:rFonts w:cs="Arial"/>
        </w:rPr>
        <w:t>evidenčnými</w:t>
      </w:r>
      <w:r>
        <w:rPr>
          <w:rFonts w:cs="Arial"/>
        </w:rPr>
        <w:t xml:space="preserve"> a identifikačnými</w:t>
      </w:r>
      <w:r w:rsidRPr="00C50F30">
        <w:rPr>
          <w:rFonts w:cs="Arial"/>
        </w:rPr>
        <w:t xml:space="preserve"> číslami mostov na </w:t>
      </w:r>
      <w:r>
        <w:rPr>
          <w:rFonts w:cs="Arial"/>
        </w:rPr>
        <w:t>rýchlostnej ceste</w:t>
      </w:r>
      <w:r w:rsidRPr="00C50F30">
        <w:rPr>
          <w:rFonts w:cs="Arial"/>
        </w:rPr>
        <w:t xml:space="preserve"> a na vetvách križovatiek a </w:t>
      </w:r>
      <w:proofErr w:type="spellStart"/>
      <w:r w:rsidRPr="00C50F30">
        <w:rPr>
          <w:rFonts w:cs="Arial"/>
        </w:rPr>
        <w:t>podcestí</w:t>
      </w:r>
      <w:proofErr w:type="spellEnd"/>
      <w:r w:rsidRPr="00C50F30">
        <w:rPr>
          <w:rFonts w:cs="Arial"/>
        </w:rPr>
        <w:t xml:space="preserve"> na cestách I. a</w:t>
      </w:r>
      <w:r>
        <w:rPr>
          <w:rFonts w:cs="Arial"/>
        </w:rPr>
        <w:t>ž</w:t>
      </w:r>
      <w:r w:rsidRPr="00C50F30">
        <w:rPr>
          <w:rFonts w:cs="Arial"/>
        </w:rPr>
        <w:t> III. triedy, tak aby boli celé viditeľné pre účastníkov cestnej premávky.</w:t>
      </w:r>
      <w:r>
        <w:rPr>
          <w:rFonts w:cs="Arial"/>
        </w:rPr>
        <w:t xml:space="preserve"> Identifi</w:t>
      </w:r>
      <w:r>
        <w:rPr>
          <w:rFonts w:cs="Arial"/>
        </w:rPr>
        <w:lastRenderedPageBreak/>
        <w:t>kačné číslo bude osadené na každom moste a lávke, evidenčné číslo bude na moste /</w:t>
      </w:r>
      <w:proofErr w:type="spellStart"/>
      <w:r>
        <w:rPr>
          <w:rFonts w:cs="Arial"/>
        </w:rPr>
        <w:t>podcestí</w:t>
      </w:r>
      <w:proofErr w:type="spellEnd"/>
      <w:r>
        <w:rPr>
          <w:rFonts w:cs="Arial"/>
        </w:rPr>
        <w:t>.</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sledovanie deformácií nosnej konštrukcie a spodnej stavby mostov na základe projektu geodetického sledovania deformácií vypracovanom Zhotoviteľom a schválenom Stavebným dozorom a Objednávateľom.</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Zhotoviteľ zabezpečí Projekt dopravnej technológie pre objekty budované v ochrannom pásme železnice, v prípade potreby aj za obmedzenej premávky.</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aby oceľové časti, ktoré budú v styku s atmosférickými vplyvmi boli chránené náterovým systémom pre dlhodobú životnosť – min. 15 rokov a viac podľa </w:t>
      </w:r>
      <w:r>
        <w:rPr>
          <w:rFonts w:cs="Arial"/>
        </w:rPr>
        <w:t>TP 068</w:t>
      </w:r>
      <w:r w:rsidRPr="00C50F30">
        <w:rPr>
          <w:rFonts w:cs="Arial"/>
        </w:rPr>
        <w:t xml:space="preserve"> s prvou vrstvou zhotovenou žiarovým zinkovaním alebo žiarovým striekaním kovom.</w:t>
      </w:r>
      <w:r>
        <w:rPr>
          <w:rFonts w:cs="Arial"/>
        </w:rPr>
        <w:t xml:space="preserve"> Povrchová úprava bude kompletne zhotovená vo výrobni, nie na stavbe.</w:t>
      </w:r>
    </w:p>
    <w:p w:rsidR="00E27430" w:rsidRPr="008E3CEA"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V prípade zmeny medziľahlých podpier z dôvodu technického návrhu Zhotoviteľa je Zhotoviteľ povinný zabezpečiť odsúhlasenie zmeny úradmi životného pro</w:t>
      </w:r>
      <w:r w:rsidRPr="008E3CEA">
        <w:rPr>
          <w:rFonts w:cs="Arial"/>
        </w:rPr>
        <w:t xml:space="preserve">stredia a ostatnými dotknutými organizáciami a orgánmi a zabezpečiť potrebnú inžiniersku činnosť vrátane výkupu pozemkov nad rozsah pôvodných záberov do vlastníctva NDS, a.s. na náklady Zhotoviteľa. </w:t>
      </w:r>
    </w:p>
    <w:p w:rsidR="00E27430" w:rsidRDefault="00E27430" w:rsidP="00DE5862">
      <w:pPr>
        <w:pStyle w:val="Odsekzoznamu1"/>
        <w:numPr>
          <w:ilvl w:val="0"/>
          <w:numId w:val="6"/>
        </w:numPr>
        <w:tabs>
          <w:tab w:val="left" w:pos="0"/>
        </w:tabs>
        <w:spacing w:before="240" w:after="240" w:line="240" w:lineRule="auto"/>
        <w:ind w:left="426"/>
        <w:rPr>
          <w:rFonts w:cs="Arial"/>
        </w:rPr>
      </w:pPr>
      <w:r w:rsidRPr="008E3CEA">
        <w:rPr>
          <w:rFonts w:cs="Arial"/>
        </w:rPr>
        <w:t>V súvislosti s požiadavkou na dodržanie polohy krajných opôr Objednávateľ akceptuje jej spresnenie v rozmedzí, ktoré bude znamenať max. možnú zmenu ± 1 % z celkovej dĺžky premostenia uvažovanej v</w:t>
      </w:r>
      <w:r>
        <w:rPr>
          <w:rFonts w:cs="Arial"/>
        </w:rPr>
        <w:t> </w:t>
      </w:r>
      <w:r w:rsidRPr="008E3CEA">
        <w:rPr>
          <w:rFonts w:cs="Arial"/>
        </w:rPr>
        <w:t>DSP</w:t>
      </w:r>
      <w:r>
        <w:rPr>
          <w:rFonts w:cs="Arial"/>
        </w:rPr>
        <w:t xml:space="preserve"> z 02/2016 (ďalej len „DSP“)</w:t>
      </w:r>
      <w:r w:rsidRPr="008E3CEA">
        <w:rPr>
          <w:rFonts w:cs="Arial"/>
        </w:rPr>
        <w:t xml:space="preserve">. Zhotoviteľ je pritom povinný navrhnúť také technické riešenie mosta, ktoré bude zohľadňovať výsledky IGHP (pozri Zväzok 5 súťažných podkladov) a zabezpečiť potrebnú inžiniersku činnosť vrátane výkupu pozemkov nad rozsah pôvodných záberov. </w:t>
      </w:r>
    </w:p>
    <w:p w:rsidR="00E27430" w:rsidRPr="00DE5862" w:rsidRDefault="00E27430" w:rsidP="00DE5862">
      <w:pPr>
        <w:pStyle w:val="Odsekzoznamu1"/>
        <w:numPr>
          <w:ilvl w:val="0"/>
          <w:numId w:val="6"/>
        </w:numPr>
        <w:tabs>
          <w:tab w:val="left" w:pos="0"/>
        </w:tabs>
        <w:spacing w:before="240" w:after="240" w:line="240" w:lineRule="auto"/>
        <w:ind w:left="426"/>
        <w:rPr>
          <w:rFonts w:cs="Arial"/>
        </w:rPr>
      </w:pPr>
      <w:r w:rsidRPr="00DE5862">
        <w:t xml:space="preserve">Mostné objekty musia mať spracované nezávislé statické výpočty pre overenie správnosti statického výpočtu DRS Zhotoviteľa. </w:t>
      </w:r>
    </w:p>
    <w:p w:rsidR="00E27430" w:rsidRPr="00DE5862" w:rsidRDefault="00E27430" w:rsidP="00882284">
      <w:pPr>
        <w:pStyle w:val="Odsekzoznamu1"/>
        <w:numPr>
          <w:ilvl w:val="0"/>
          <w:numId w:val="6"/>
        </w:numPr>
        <w:tabs>
          <w:tab w:val="left" w:pos="0"/>
        </w:tabs>
        <w:spacing w:before="240" w:after="240" w:line="240" w:lineRule="auto"/>
        <w:ind w:left="426"/>
        <w:rPr>
          <w:rFonts w:cs="Arial"/>
        </w:rPr>
      </w:pPr>
      <w:r w:rsidRPr="00DE5862">
        <w:t>Podperné skruže pre mostné objekty musia mať spracované nezávislé statické výpočty pre overenie správnosti statického výpočtu Zhotoviteľa.</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72936">
        <w:rPr>
          <w:rFonts w:cs="Arial"/>
        </w:rPr>
        <w:t xml:space="preserve">Ak </w:t>
      </w:r>
      <w:r>
        <w:rPr>
          <w:rFonts w:cs="Arial"/>
        </w:rPr>
        <w:t>Z</w:t>
      </w:r>
      <w:r w:rsidRPr="00C72936">
        <w:rPr>
          <w:rFonts w:cs="Arial"/>
        </w:rPr>
        <w:t xml:space="preserve">hotoviteľ navrhne iné </w:t>
      </w:r>
      <w:r w:rsidRPr="008F7C94">
        <w:rPr>
          <w:rFonts w:cs="Arial"/>
        </w:rPr>
        <w:t>technické riešenie jednotlivých mostných objektov oproti</w:t>
      </w:r>
      <w:r w:rsidRPr="00C72936">
        <w:rPr>
          <w:rFonts w:cs="Arial"/>
        </w:rPr>
        <w:t xml:space="preserve"> DSP, pri dodržaní všetkých</w:t>
      </w:r>
      <w:r w:rsidRPr="00C50F30">
        <w:rPr>
          <w:rFonts w:cs="Arial"/>
        </w:rPr>
        <w:t xml:space="preserve"> požiadaviek uvedených ďalej vo zväzku 3, </w:t>
      </w:r>
      <w:r w:rsidRPr="008F7C94">
        <w:rPr>
          <w:rFonts w:cs="Arial"/>
          <w:i/>
        </w:rPr>
        <w:t>časť 4</w:t>
      </w:r>
      <w:r w:rsidRPr="00C50F30">
        <w:rPr>
          <w:rFonts w:cs="Arial"/>
          <w:i/>
        </w:rPr>
        <w:t xml:space="preserve"> Technické Požiadavky Objednávateľa</w:t>
      </w:r>
      <w:r w:rsidRPr="00C50F30">
        <w:rPr>
          <w:rFonts w:cs="Arial"/>
        </w:rPr>
        <w:t xml:space="preserve"> pre jednotlivé mostné objekty, v tom prípade je možné upraviť v nevyhnutnom rozsahu aj technické riešenie súvisiacich objektov a to iba: preložiek inžiniers</w:t>
      </w:r>
      <w:r>
        <w:rPr>
          <w:rFonts w:cs="Arial"/>
        </w:rPr>
        <w:t xml:space="preserve">kych sietí, </w:t>
      </w:r>
      <w:r w:rsidRPr="00C50F30">
        <w:rPr>
          <w:rFonts w:cs="Arial"/>
        </w:rPr>
        <w:t xml:space="preserve">t.j. </w:t>
      </w:r>
      <w:r>
        <w:rPr>
          <w:rFonts w:cs="Arial"/>
        </w:rPr>
        <w:t>Objedná</w:t>
      </w:r>
      <w:r w:rsidRPr="00C50F30">
        <w:rPr>
          <w:rFonts w:cs="Arial"/>
        </w:rPr>
        <w:t>vateľ iba pri týchto objektoch nebude striktne vyžadovať záväznosť DSP a bude akceptovať len zmeny dotknutých objektov v nevyhnutnom rozsahu. Zhotoviteľ bude povinný pri svojom návrhu rešpektovať všetky vyjadrenia kompetentných orgánov a organizácii k premosteniu.</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Objednávateľ požaduje všetky mosty z betónovej konštrukcie (železobetón, predpätý betón), prípadne zo spriahnutej konštrukcie ( oceľové nosníky a železobetónová spriahajúca doska).</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v prípade pravého a ľavého mosta zrkadlo nad oporami </w:t>
      </w:r>
      <w:r>
        <w:rPr>
          <w:rFonts w:cs="Arial"/>
        </w:rPr>
        <w:t xml:space="preserve">na dĺžke </w:t>
      </w:r>
      <w:r w:rsidRPr="00C50F30">
        <w:rPr>
          <w:rFonts w:cs="Arial"/>
        </w:rPr>
        <w:t xml:space="preserve">1,5 m prekryť </w:t>
      </w:r>
      <w:r>
        <w:rPr>
          <w:rFonts w:cs="Arial"/>
        </w:rPr>
        <w:t xml:space="preserve">plnou </w:t>
      </w:r>
      <w:r w:rsidRPr="00C50F30">
        <w:rPr>
          <w:rFonts w:cs="Arial"/>
        </w:rPr>
        <w:t>doskou z kompozitného materiálu. Objednávateľ požaduje okolo zrkadla osadiť pletivo nad šírku zrkadla 0,25 m.</w:t>
      </w:r>
    </w:p>
    <w:p w:rsidR="00E274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 xml:space="preserve">V prípade mosta nad inou cestou okrem poľnej cesty bude most opatrený zádržným zariadením. </w:t>
      </w:r>
      <w:proofErr w:type="spellStart"/>
      <w:r w:rsidRPr="00C50F30">
        <w:rPr>
          <w:rFonts w:cs="Arial"/>
        </w:rPr>
        <w:t>Z</w:t>
      </w:r>
      <w:r>
        <w:rPr>
          <w:rFonts w:cs="Arial"/>
        </w:rPr>
        <w:t>ábrad</w:t>
      </w:r>
      <w:r w:rsidR="00E904F3">
        <w:rPr>
          <w:rFonts w:cs="Arial"/>
        </w:rPr>
        <w:t>l</w:t>
      </w:r>
      <w:r>
        <w:rPr>
          <w:rFonts w:cs="Arial"/>
        </w:rPr>
        <w:t>ov</w:t>
      </w:r>
      <w:r w:rsidRPr="00C50F30">
        <w:rPr>
          <w:rFonts w:cs="Arial"/>
        </w:rPr>
        <w:t>é</w:t>
      </w:r>
      <w:proofErr w:type="spellEnd"/>
      <w:r w:rsidRPr="00C50F30">
        <w:rPr>
          <w:rFonts w:cs="Arial"/>
        </w:rPr>
        <w:t xml:space="preserve"> zvodidlo a zábradlie bude opatrené plnou nekovovou </w:t>
      </w:r>
      <w:r>
        <w:rPr>
          <w:rFonts w:cs="Arial"/>
        </w:rPr>
        <w:t xml:space="preserve">alebo </w:t>
      </w:r>
      <w:proofErr w:type="spellStart"/>
      <w:r>
        <w:rPr>
          <w:rFonts w:cs="Arial"/>
        </w:rPr>
        <w:t>ťahokovovou</w:t>
      </w:r>
      <w:proofErr w:type="spellEnd"/>
      <w:r>
        <w:rPr>
          <w:rFonts w:cs="Arial"/>
        </w:rPr>
        <w:t xml:space="preserve"> </w:t>
      </w:r>
      <w:r w:rsidRPr="00C50F30">
        <w:rPr>
          <w:rFonts w:cs="Arial"/>
        </w:rPr>
        <w:t>výplňou tak, aby zabraňovalo pádu ľadu, snehu a kameňov z mosta na cestu pod mostom. Výplň bude začínať 10m pred a končiť 10m za nespevnenými krajnicami premosťovaných ciest.</w:t>
      </w:r>
    </w:p>
    <w:p w:rsidR="00E27430" w:rsidRPr="00C50F30" w:rsidRDefault="00E27430" w:rsidP="008F7C94">
      <w:pPr>
        <w:pStyle w:val="Odsekzoznamu1"/>
        <w:tabs>
          <w:tab w:val="left" w:pos="0"/>
        </w:tabs>
        <w:spacing w:before="240" w:after="240" w:line="240" w:lineRule="auto"/>
        <w:ind w:left="426"/>
        <w:rPr>
          <w:rFonts w:cs="Arial"/>
        </w:rPr>
      </w:pPr>
      <w:r>
        <w:rPr>
          <w:rFonts w:cs="Arial"/>
        </w:rPr>
        <w:t xml:space="preserve">Ak použité </w:t>
      </w:r>
      <w:proofErr w:type="spellStart"/>
      <w:r>
        <w:rPr>
          <w:rFonts w:cs="Arial"/>
        </w:rPr>
        <w:t>zábrad</w:t>
      </w:r>
      <w:r w:rsidR="00E904F3">
        <w:rPr>
          <w:rFonts w:cs="Arial"/>
        </w:rPr>
        <w:t>l</w:t>
      </w:r>
      <w:r>
        <w:rPr>
          <w:rFonts w:cs="Arial"/>
        </w:rPr>
        <w:t>ové</w:t>
      </w:r>
      <w:proofErr w:type="spellEnd"/>
      <w:r>
        <w:rPr>
          <w:rFonts w:cs="Arial"/>
        </w:rPr>
        <w:t xml:space="preserve"> zvodidlo neumožní osadenie takéhoto zariadenia ako jeho súčasti (podľa požiadavky TPV), musí mať zádržné zariadenie samostatnú nosnú konštrukciu upevnenú do mostnej rímsy na jej okraji.</w:t>
      </w:r>
    </w:p>
    <w:p w:rsidR="00E27430" w:rsidRPr="00C50F30" w:rsidRDefault="00E27430" w:rsidP="000D6C7C">
      <w:pPr>
        <w:pStyle w:val="Odsekzoznamu1"/>
        <w:numPr>
          <w:ilvl w:val="0"/>
          <w:numId w:val="6"/>
        </w:numPr>
        <w:tabs>
          <w:tab w:val="left" w:pos="0"/>
        </w:tabs>
        <w:spacing w:before="240" w:after="240" w:line="240" w:lineRule="auto"/>
        <w:ind w:left="426"/>
        <w:rPr>
          <w:rFonts w:cs="Arial"/>
        </w:rPr>
      </w:pPr>
      <w:r w:rsidRPr="00C50F30">
        <w:rPr>
          <w:rFonts w:cs="Arial"/>
        </w:rPr>
        <w:t>Voda z mostných záverov musí byť odvádzaná z mosta tak, aby nespôsobovala eróziu mostných kužeľov, prípadne netiekla po bokoch opôr.</w:t>
      </w:r>
    </w:p>
    <w:p w:rsidR="00E27430" w:rsidRPr="00C50F30" w:rsidRDefault="00E27430" w:rsidP="000D6C7C">
      <w:pPr>
        <w:pStyle w:val="Odsekzoznamu1"/>
        <w:numPr>
          <w:ilvl w:val="0"/>
          <w:numId w:val="6"/>
        </w:numPr>
        <w:tabs>
          <w:tab w:val="left" w:pos="0"/>
        </w:tabs>
        <w:spacing w:before="240" w:after="0" w:line="240" w:lineRule="auto"/>
        <w:ind w:left="426"/>
        <w:rPr>
          <w:rFonts w:cs="Arial"/>
        </w:rPr>
      </w:pPr>
      <w:r w:rsidRPr="00C50F30">
        <w:rPr>
          <w:rFonts w:cs="Arial"/>
        </w:rPr>
        <w:t xml:space="preserve">Objednávateľ požaduje úpravu povrchu </w:t>
      </w:r>
      <w:proofErr w:type="spellStart"/>
      <w:r w:rsidRPr="00C50F30">
        <w:rPr>
          <w:rFonts w:cs="Arial"/>
        </w:rPr>
        <w:t>mostovky</w:t>
      </w:r>
      <w:proofErr w:type="spellEnd"/>
      <w:r w:rsidRPr="00C50F30">
        <w:rPr>
          <w:rFonts w:cs="Arial"/>
        </w:rPr>
        <w:t xml:space="preserve"> </w:t>
      </w:r>
      <w:proofErr w:type="spellStart"/>
      <w:r w:rsidRPr="00C50F30">
        <w:rPr>
          <w:rFonts w:cs="Arial"/>
        </w:rPr>
        <w:t>obrokovaním</w:t>
      </w:r>
      <w:proofErr w:type="spellEnd"/>
      <w:r w:rsidRPr="00C50F30">
        <w:rPr>
          <w:rFonts w:cs="Arial"/>
        </w:rPr>
        <w:t xml:space="preserve"> na celej ploche nosnej konštrukcie.</w:t>
      </w:r>
    </w:p>
    <w:p w:rsidR="00E27430" w:rsidRPr="00C50F30" w:rsidRDefault="00E27430" w:rsidP="00882284">
      <w:pPr>
        <w:pStyle w:val="Odsekzoznamu1"/>
        <w:numPr>
          <w:ilvl w:val="0"/>
          <w:numId w:val="6"/>
        </w:numPr>
        <w:tabs>
          <w:tab w:val="left" w:pos="0"/>
        </w:tabs>
        <w:spacing w:before="240" w:after="240" w:line="240" w:lineRule="auto"/>
        <w:ind w:left="426"/>
        <w:rPr>
          <w:rFonts w:cs="Arial"/>
        </w:rPr>
      </w:pPr>
      <w:r w:rsidRPr="00C50F30">
        <w:rPr>
          <w:rFonts w:cs="Arial"/>
        </w:rPr>
        <w:t xml:space="preserve">Objednávateľ požaduje na mostných objektoch v mieste nad elektrifikovanou traťou ŽSR osadiť </w:t>
      </w:r>
      <w:proofErr w:type="spellStart"/>
      <w:r w:rsidRPr="00C50F30">
        <w:rPr>
          <w:rFonts w:cs="Arial"/>
        </w:rPr>
        <w:t>protidotykové</w:t>
      </w:r>
      <w:proofErr w:type="spellEnd"/>
      <w:r w:rsidRPr="00C50F30">
        <w:rPr>
          <w:rFonts w:cs="Arial"/>
        </w:rPr>
        <w:t xml:space="preserve"> zábrany.</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lastRenderedPageBreak/>
        <w:t>Objednávateľ požaduje kolmý styk rímsy a vozovky</w:t>
      </w:r>
      <w:r>
        <w:rPr>
          <w:rFonts w:cs="Arial"/>
        </w:rPr>
        <w:t xml:space="preserve"> (v mieste zálievky).</w:t>
      </w:r>
      <w:r w:rsidRPr="00C50F30">
        <w:rPr>
          <w:rFonts w:cs="Arial"/>
        </w:rPr>
        <w:t xml:space="preserve"> Povrchová úprava ríms bude </w:t>
      </w:r>
      <w:proofErr w:type="spellStart"/>
      <w:r w:rsidRPr="00C50F30">
        <w:rPr>
          <w:rFonts w:cs="Arial"/>
        </w:rPr>
        <w:t>striážou</w:t>
      </w:r>
      <w:proofErr w:type="spellEnd"/>
      <w:r w:rsidRPr="00C50F30">
        <w:rPr>
          <w:rFonts w:cs="Arial"/>
        </w:rPr>
        <w:t xml:space="preserve"> (</w:t>
      </w:r>
      <w:proofErr w:type="spellStart"/>
      <w:r w:rsidRPr="00C50F30">
        <w:rPr>
          <w:rFonts w:cs="Arial"/>
        </w:rPr>
        <w:t>metličkovaním</w:t>
      </w:r>
      <w:proofErr w:type="spellEnd"/>
      <w:r w:rsidRPr="00C50F30">
        <w:rPr>
          <w:rFonts w:cs="Arial"/>
        </w:rPr>
        <w:t>).</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Os úžľabia odvodnenia Objednávateľ požaduje min. 250mm od hrany rímsy.</w:t>
      </w:r>
    </w:p>
    <w:p w:rsidR="00E27430" w:rsidRPr="006217FB"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Zhotoviteľ je povinný v čo najvyššej možnej miere používať rovnaké riešenie detailov na vš</w:t>
      </w:r>
      <w:r w:rsidRPr="006217FB">
        <w:rPr>
          <w:rFonts w:cs="Arial"/>
        </w:rPr>
        <w:t>etkých mostoch. Na riešenie detailov použiť VL4 Mosty.</w:t>
      </w:r>
    </w:p>
    <w:p w:rsidR="00E27430" w:rsidRPr="006217FB" w:rsidRDefault="00E27430" w:rsidP="006217FB">
      <w:pPr>
        <w:pStyle w:val="Odsekzoznamu1"/>
        <w:numPr>
          <w:ilvl w:val="0"/>
          <w:numId w:val="6"/>
        </w:numPr>
        <w:tabs>
          <w:tab w:val="left" w:pos="0"/>
        </w:tabs>
        <w:spacing w:before="240" w:after="240" w:line="240" w:lineRule="auto"/>
        <w:ind w:left="426"/>
        <w:rPr>
          <w:rFonts w:cs="Arial"/>
        </w:rPr>
      </w:pPr>
      <w:r w:rsidRPr="006217FB">
        <w:rPr>
          <w:rFonts w:cs="Arial"/>
        </w:rPr>
        <w:t>ISD bude vedený na komorových mostoch v komore (v pravej komore súbežných mostov)len v intraviláne a na ostatných mostoch bude zavesený pod pravou konzolou pravého mosta resp.</w:t>
      </w:r>
      <w:r w:rsidR="00E904F3">
        <w:rPr>
          <w:rFonts w:cs="Arial"/>
        </w:rPr>
        <w:t xml:space="preserve"> </w:t>
      </w:r>
      <w:r w:rsidRPr="006217FB">
        <w:rPr>
          <w:rFonts w:cs="Arial"/>
        </w:rPr>
        <w:t xml:space="preserve">bude zavesený pod vonkajšou stranou konzoly na tom moste, kadiaľ je vedené ISD vo svahu. Požadovaná povrchová úprava závesných konštrukcií je žiarový </w:t>
      </w:r>
      <w:proofErr w:type="spellStart"/>
      <w:r w:rsidRPr="006217FB">
        <w:rPr>
          <w:rFonts w:cs="Arial"/>
        </w:rPr>
        <w:t>pozink</w:t>
      </w:r>
      <w:proofErr w:type="spellEnd"/>
      <w:r w:rsidRPr="006217FB">
        <w:rPr>
          <w:rFonts w:cs="Arial"/>
        </w:rPr>
        <w:t xml:space="preserve">. Kombinácie materiálov (napríklad žiarový </w:t>
      </w:r>
      <w:proofErr w:type="spellStart"/>
      <w:r w:rsidRPr="006217FB">
        <w:rPr>
          <w:rFonts w:cs="Arial"/>
        </w:rPr>
        <w:t>pozink</w:t>
      </w:r>
      <w:proofErr w:type="spellEnd"/>
      <w:r w:rsidRPr="006217FB">
        <w:rPr>
          <w:rFonts w:cs="Arial"/>
        </w:rPr>
        <w:t xml:space="preserve"> a </w:t>
      </w:r>
      <w:proofErr w:type="spellStart"/>
      <w:r w:rsidRPr="006217FB">
        <w:rPr>
          <w:rFonts w:cs="Arial"/>
        </w:rPr>
        <w:t>nerez</w:t>
      </w:r>
      <w:proofErr w:type="spellEnd"/>
      <w:r w:rsidRPr="006217FB">
        <w:rPr>
          <w:rFonts w:cs="Arial"/>
        </w:rPr>
        <w:t>) je nežiaduca z dôvodu kontaktnej korózie.</w:t>
      </w:r>
    </w:p>
    <w:p w:rsidR="00E27430" w:rsidRPr="00C50F30" w:rsidRDefault="00E27430" w:rsidP="008F7C94">
      <w:pPr>
        <w:pStyle w:val="Odsekzoznamu1"/>
        <w:numPr>
          <w:ilvl w:val="0"/>
          <w:numId w:val="6"/>
        </w:numPr>
        <w:tabs>
          <w:tab w:val="left" w:pos="0"/>
        </w:tabs>
        <w:spacing w:before="240" w:after="240" w:line="240" w:lineRule="auto"/>
        <w:ind w:left="426"/>
        <w:rPr>
          <w:rFonts w:cs="Arial"/>
        </w:rPr>
      </w:pPr>
      <w:r w:rsidRPr="00C50F30">
        <w:rPr>
          <w:rFonts w:cs="Arial"/>
        </w:rPr>
        <w:t>Objednávateľ požaduje zosúladiť tvar zvislej časti ríms na celom úseku</w:t>
      </w:r>
      <w:r>
        <w:rPr>
          <w:rFonts w:cs="Arial"/>
        </w:rPr>
        <w:t>.</w:t>
      </w:r>
    </w:p>
    <w:p w:rsidR="00E27430" w:rsidRDefault="00E27430" w:rsidP="00FE3E8F">
      <w:pPr>
        <w:pStyle w:val="Odsekzoznamu1"/>
        <w:numPr>
          <w:ilvl w:val="0"/>
          <w:numId w:val="6"/>
        </w:numPr>
        <w:tabs>
          <w:tab w:val="left" w:pos="0"/>
        </w:tabs>
        <w:spacing w:before="240" w:after="240" w:line="240" w:lineRule="auto"/>
        <w:ind w:left="426"/>
        <w:rPr>
          <w:rFonts w:cs="Arial"/>
        </w:rPr>
      </w:pPr>
      <w:r w:rsidRPr="00C50F30">
        <w:rPr>
          <w:rFonts w:cs="Arial"/>
        </w:rPr>
        <w:t>Tvar pilierov musí byť taký, aby umožňoval výkon kontroly ložísk z</w:t>
      </w:r>
      <w:r>
        <w:rPr>
          <w:rFonts w:cs="Arial"/>
        </w:rPr>
        <w:t> </w:t>
      </w:r>
      <w:r w:rsidRPr="00C50F30">
        <w:rPr>
          <w:rFonts w:cs="Arial"/>
        </w:rPr>
        <w:t>plošiny</w:t>
      </w:r>
      <w:r>
        <w:rPr>
          <w:rFonts w:cs="Arial"/>
        </w:rPr>
        <w:t>.</w:t>
      </w:r>
    </w:p>
    <w:p w:rsidR="00E27430" w:rsidRPr="00FE3E8F" w:rsidRDefault="00E27430" w:rsidP="00FE3E8F">
      <w:pPr>
        <w:pStyle w:val="Odsekzoznamu1"/>
        <w:numPr>
          <w:ilvl w:val="0"/>
          <w:numId w:val="6"/>
        </w:numPr>
        <w:tabs>
          <w:tab w:val="left" w:pos="0"/>
        </w:tabs>
        <w:spacing w:before="240" w:after="240" w:line="240" w:lineRule="auto"/>
        <w:ind w:left="426"/>
        <w:rPr>
          <w:rFonts w:cs="Arial"/>
        </w:rPr>
      </w:pPr>
      <w:r w:rsidRPr="00FE3E8F">
        <w:rPr>
          <w:rFonts w:cs="Arial"/>
        </w:rPr>
        <w:t>Skrutky na krycom plechu ríms (nad mostným záverom) Objednávateľ požaduje na vidlicový kľúč.</w:t>
      </w:r>
    </w:p>
    <w:p w:rsidR="00E27430" w:rsidRDefault="00E27430" w:rsidP="001632B5">
      <w:pPr>
        <w:pStyle w:val="Odsekzoznamu1"/>
        <w:numPr>
          <w:ilvl w:val="0"/>
          <w:numId w:val="6"/>
        </w:numPr>
        <w:tabs>
          <w:tab w:val="left" w:pos="142"/>
        </w:tabs>
        <w:spacing w:before="240" w:after="240" w:line="240" w:lineRule="auto"/>
        <w:ind w:left="426"/>
        <w:rPr>
          <w:rFonts w:cs="Arial"/>
        </w:rPr>
      </w:pPr>
      <w:r w:rsidRPr="00D51DD1">
        <w:rPr>
          <w:rFonts w:cs="Arial"/>
        </w:rPr>
        <w:t>Zhotoviteľ navrhne také vegetačné úpravy v trvalom zábere pod mostom, aby sa po skončení výstavby zamedzilo výskytu invazívnych rastlín</w:t>
      </w:r>
      <w:r w:rsidR="00DB1132">
        <w:rPr>
          <w:rFonts w:cs="Arial"/>
        </w:rPr>
        <w:t xml:space="preserve">, </w:t>
      </w:r>
    </w:p>
    <w:p w:rsidR="00E27430" w:rsidRDefault="00E27430" w:rsidP="008F7C94">
      <w:pPr>
        <w:pStyle w:val="Odsekzoznamu1"/>
        <w:numPr>
          <w:ilvl w:val="0"/>
          <w:numId w:val="6"/>
        </w:numPr>
        <w:tabs>
          <w:tab w:val="left" w:pos="0"/>
        </w:tabs>
        <w:spacing w:before="240" w:after="240" w:line="240" w:lineRule="auto"/>
        <w:ind w:left="426"/>
        <w:rPr>
          <w:rFonts w:cs="Arial"/>
        </w:rPr>
      </w:pPr>
      <w:r w:rsidRPr="00C50F30">
        <w:t>V prípade mostných záverov s </w:t>
      </w:r>
      <w:proofErr w:type="spellStart"/>
      <w:r w:rsidRPr="00C50F30">
        <w:t>roznášacím</w:t>
      </w:r>
      <w:proofErr w:type="spellEnd"/>
      <w:r w:rsidRPr="00C50F30">
        <w:t xml:space="preserve"> mechanizmom </w:t>
      </w:r>
      <w:r w:rsidRPr="00C50F30">
        <w:rPr>
          <w:rFonts w:cs="Arial"/>
        </w:rPr>
        <w:t>Objednávateľ</w:t>
      </w:r>
      <w:r w:rsidRPr="00C50F30">
        <w:t xml:space="preserve"> požaduje minimálnu </w:t>
      </w:r>
      <w:r>
        <w:t xml:space="preserve">zvislú </w:t>
      </w:r>
      <w:r w:rsidRPr="00C50F30">
        <w:t xml:space="preserve">vzdialenosť od </w:t>
      </w:r>
      <w:proofErr w:type="spellStart"/>
      <w:r w:rsidRPr="00C50F30">
        <w:t>roznášacieho</w:t>
      </w:r>
      <w:proofErr w:type="spellEnd"/>
      <w:r w:rsidRPr="00C50F30">
        <w:t xml:space="preserve"> mechanizmu po úložný prah</w:t>
      </w:r>
      <w:r>
        <w:t xml:space="preserve"> opory</w:t>
      </w:r>
      <w:r w:rsidRPr="00C50F30">
        <w:t xml:space="preserve"> 1,2 m.</w:t>
      </w:r>
    </w:p>
    <w:p w:rsidR="00E27430" w:rsidRDefault="00E27430" w:rsidP="008F7C94">
      <w:pPr>
        <w:pStyle w:val="Odsekzoznamu1"/>
        <w:numPr>
          <w:ilvl w:val="0"/>
          <w:numId w:val="6"/>
        </w:numPr>
        <w:tabs>
          <w:tab w:val="left" w:pos="0"/>
        </w:tabs>
        <w:spacing w:before="240" w:after="240" w:line="240" w:lineRule="auto"/>
        <w:ind w:left="426"/>
        <w:rPr>
          <w:rFonts w:cs="Arial"/>
        </w:rPr>
      </w:pPr>
      <w:r w:rsidRPr="00D51DD1">
        <w:rPr>
          <w:rFonts w:cs="Arial"/>
        </w:rPr>
        <w:t>Vodu pred a za mostom odviesť pomocou odvodňovacieho sklzu.</w:t>
      </w:r>
    </w:p>
    <w:p w:rsidR="00E27430" w:rsidRDefault="00E27430" w:rsidP="008F7C94">
      <w:pPr>
        <w:pStyle w:val="Odsekzoznamu1"/>
        <w:numPr>
          <w:ilvl w:val="0"/>
          <w:numId w:val="6"/>
        </w:numPr>
        <w:tabs>
          <w:tab w:val="left" w:pos="0"/>
        </w:tabs>
        <w:spacing w:before="240" w:after="240" w:line="240" w:lineRule="auto"/>
        <w:ind w:left="426"/>
        <w:rPr>
          <w:rFonts w:cs="Arial"/>
        </w:rPr>
      </w:pPr>
      <w:r>
        <w:rPr>
          <w:rFonts w:cs="Arial"/>
        </w:rPr>
        <w:t xml:space="preserve">Mosty musia mať </w:t>
      </w:r>
      <w:r w:rsidRPr="00D51DD1">
        <w:rPr>
          <w:rFonts w:cs="Arial"/>
        </w:rPr>
        <w:t xml:space="preserve">mechanické a elektronické zabezpečenie proti krádežiam prívodných a ovládacích káblov signalizačných zariadení. Elektronické zabezpečenie </w:t>
      </w:r>
      <w:r>
        <w:rPr>
          <w:rFonts w:cs="Arial"/>
        </w:rPr>
        <w:t xml:space="preserve">požaduje </w:t>
      </w:r>
      <w:r w:rsidRPr="00C50F30">
        <w:rPr>
          <w:rFonts w:cs="Arial"/>
        </w:rPr>
        <w:t>Objednávateľ</w:t>
      </w:r>
      <w:r w:rsidRPr="00D51DD1">
        <w:rPr>
          <w:rFonts w:cs="Arial"/>
        </w:rPr>
        <w:t xml:space="preserve"> prepoji</w:t>
      </w:r>
      <w:r>
        <w:rPr>
          <w:rFonts w:cs="Arial"/>
        </w:rPr>
        <w:t>ť na príslušné strediská údržby.</w:t>
      </w:r>
    </w:p>
    <w:p w:rsidR="00E27430" w:rsidRPr="006217FB" w:rsidRDefault="00E27430" w:rsidP="008F7C94">
      <w:pPr>
        <w:pStyle w:val="Odsekzoznamu1"/>
        <w:numPr>
          <w:ilvl w:val="0"/>
          <w:numId w:val="6"/>
        </w:numPr>
        <w:tabs>
          <w:tab w:val="left" w:pos="0"/>
        </w:tabs>
        <w:spacing w:before="240" w:after="240" w:line="240" w:lineRule="auto"/>
        <w:ind w:left="426"/>
        <w:rPr>
          <w:rFonts w:cs="Arial"/>
        </w:rPr>
      </w:pPr>
      <w:r w:rsidRPr="008F7C94">
        <w:rPr>
          <w:rFonts w:cs="Arial"/>
        </w:rPr>
        <w:t>V príp</w:t>
      </w:r>
      <w:r w:rsidRPr="006217FB">
        <w:rPr>
          <w:rFonts w:cs="Arial"/>
        </w:rPr>
        <w:t xml:space="preserve">ade napájania oplotenia </w:t>
      </w:r>
      <w:r>
        <w:rPr>
          <w:rFonts w:cs="Arial"/>
        </w:rPr>
        <w:t>rýchlostnej cesty</w:t>
      </w:r>
      <w:r w:rsidRPr="006217FB">
        <w:rPr>
          <w:rFonts w:cs="Arial"/>
        </w:rPr>
        <w:t xml:space="preserve"> k oporám mosta, Objednávateľ požaduje zamedziť vniknutiu </w:t>
      </w:r>
      <w:r w:rsidR="00DB1132">
        <w:rPr>
          <w:rFonts w:cs="Arial"/>
        </w:rPr>
        <w:t>voľne žijúcich zvierat</w:t>
      </w:r>
      <w:r w:rsidR="00DB1132" w:rsidRPr="006217FB">
        <w:rPr>
          <w:rFonts w:cs="Arial"/>
        </w:rPr>
        <w:t xml:space="preserve"> </w:t>
      </w:r>
      <w:r w:rsidRPr="006217FB">
        <w:rPr>
          <w:rFonts w:cs="Arial"/>
        </w:rPr>
        <w:t xml:space="preserve">zveri do priestoru </w:t>
      </w:r>
      <w:r>
        <w:rPr>
          <w:rFonts w:cs="Arial"/>
        </w:rPr>
        <w:t>rýchlostnej cesty</w:t>
      </w:r>
      <w:r w:rsidRPr="006217FB">
        <w:rPr>
          <w:rFonts w:cs="Arial"/>
        </w:rPr>
        <w:t>. Pri každom moste navrhnúť dvierka v oplotení na umožnenie vstupu popod most.</w:t>
      </w:r>
    </w:p>
    <w:p w:rsidR="00E27430" w:rsidRPr="006217FB" w:rsidRDefault="00E27430" w:rsidP="00FE3E8F">
      <w:pPr>
        <w:pStyle w:val="Odsekzoznamu1"/>
        <w:numPr>
          <w:ilvl w:val="0"/>
          <w:numId w:val="6"/>
        </w:numPr>
        <w:tabs>
          <w:tab w:val="left" w:pos="0"/>
        </w:tabs>
        <w:spacing w:before="240" w:after="240" w:line="240" w:lineRule="auto"/>
        <w:ind w:left="426"/>
        <w:rPr>
          <w:rFonts w:cs="Arial"/>
        </w:rPr>
      </w:pPr>
      <w:r w:rsidRPr="006217FB">
        <w:rPr>
          <w:rFonts w:cs="Arial"/>
        </w:rPr>
        <w:t xml:space="preserve">Na mostoch premosťujúcich elektrifikovanú železničnú trať Objednávateľ požaduje vyriešiť </w:t>
      </w:r>
      <w:proofErr w:type="spellStart"/>
      <w:r w:rsidRPr="006217FB">
        <w:rPr>
          <w:rFonts w:cs="Arial"/>
        </w:rPr>
        <w:t>ukoľajnenie</w:t>
      </w:r>
      <w:proofErr w:type="spellEnd"/>
      <w:r w:rsidRPr="006217FB">
        <w:rPr>
          <w:rFonts w:cs="Arial"/>
        </w:rPr>
        <w:t xml:space="preserve"> záchytného zariadenia mosta.</w:t>
      </w:r>
    </w:p>
    <w:p w:rsidR="00E27430" w:rsidRPr="006217FB" w:rsidRDefault="00E27430" w:rsidP="006217FB">
      <w:pPr>
        <w:pStyle w:val="Odsekzoznamu1"/>
        <w:numPr>
          <w:ilvl w:val="0"/>
          <w:numId w:val="6"/>
        </w:numPr>
        <w:tabs>
          <w:tab w:val="left" w:pos="0"/>
        </w:tabs>
        <w:spacing w:before="240" w:after="240" w:line="240" w:lineRule="auto"/>
        <w:ind w:left="426"/>
        <w:rPr>
          <w:rFonts w:cs="Arial"/>
        </w:rPr>
      </w:pPr>
      <w:r w:rsidRPr="006217FB">
        <w:rPr>
          <w:rFonts w:cs="Arial"/>
        </w:rPr>
        <w:t>Všetky m</w:t>
      </w:r>
      <w:r>
        <w:rPr>
          <w:rFonts w:cs="Arial"/>
        </w:rPr>
        <w:t>osty musia byť v súlade s TP 081</w:t>
      </w:r>
      <w:r w:rsidRPr="006217FB">
        <w:rPr>
          <w:rFonts w:cs="Arial"/>
        </w:rPr>
        <w:t xml:space="preserve"> (obmedzenie vplyvu bludných prúdov) a musia byť zabezpečené proti atmosférickému prepätiu. Všetky súvisiace kotvenia musia byť doložené osvedčením o </w:t>
      </w:r>
      <w:proofErr w:type="spellStart"/>
      <w:r w:rsidRPr="006217FB">
        <w:rPr>
          <w:rFonts w:cs="Arial"/>
        </w:rPr>
        <w:t>elektroizolačnom</w:t>
      </w:r>
      <w:proofErr w:type="spellEnd"/>
      <w:r w:rsidRPr="006217FB">
        <w:rPr>
          <w:rFonts w:cs="Arial"/>
        </w:rPr>
        <w:t xml:space="preserve"> odpore.</w:t>
      </w:r>
    </w:p>
    <w:p w:rsidR="00E27430" w:rsidRPr="006217FB" w:rsidRDefault="00E27430" w:rsidP="00FE3E8F">
      <w:pPr>
        <w:pStyle w:val="Odsekzoznamu1"/>
        <w:numPr>
          <w:ilvl w:val="0"/>
          <w:numId w:val="6"/>
        </w:numPr>
        <w:tabs>
          <w:tab w:val="left" w:pos="0"/>
        </w:tabs>
        <w:spacing w:before="240" w:after="240" w:line="240" w:lineRule="auto"/>
        <w:ind w:left="426"/>
        <w:rPr>
          <w:rFonts w:cs="Arial"/>
        </w:rPr>
      </w:pPr>
      <w:r w:rsidRPr="006217FB">
        <w:rPr>
          <w:rFonts w:cs="Arial"/>
        </w:rPr>
        <w:t xml:space="preserve">Všetky mosty budú mať spracovaný výpočet zaťažiteľnosti podľa USM 01/2012. </w:t>
      </w:r>
    </w:p>
    <w:p w:rsidR="00E27430" w:rsidRPr="0003044F" w:rsidRDefault="00E27430" w:rsidP="00FE3E8F">
      <w:pPr>
        <w:pStyle w:val="Odsekzoznamu1"/>
        <w:numPr>
          <w:ilvl w:val="0"/>
          <w:numId w:val="6"/>
        </w:numPr>
        <w:tabs>
          <w:tab w:val="left" w:pos="0"/>
        </w:tabs>
        <w:spacing w:before="240" w:after="240" w:line="240" w:lineRule="auto"/>
        <w:ind w:left="426"/>
        <w:rPr>
          <w:rFonts w:cs="Arial"/>
        </w:rPr>
      </w:pPr>
      <w:r w:rsidRPr="0003044F">
        <w:t>Konštrukcia vozovky na mostoch na rýchlostnej ceste v priestore jazdných pásov bude podľa STN 73 6242, VL4 - 401.10  v zložení :</w:t>
      </w:r>
    </w:p>
    <w:p w:rsidR="00E27430" w:rsidRPr="0003044F" w:rsidRDefault="00E27430" w:rsidP="002E0F03">
      <w:pPr>
        <w:pStyle w:val="Odsekzoznamu"/>
        <w:spacing w:after="120"/>
        <w:ind w:left="567"/>
      </w:pPr>
      <w:r w:rsidRPr="0003044F">
        <w:t>ASFALTOVÝ KOBEREC MASTIXOVÝ - SMA 11 PMB                                       40 mm</w:t>
      </w:r>
    </w:p>
    <w:p w:rsidR="00E27430" w:rsidRPr="0003044F" w:rsidRDefault="00E27430" w:rsidP="002E0F03">
      <w:pPr>
        <w:pStyle w:val="Odsekzoznamu"/>
        <w:spacing w:after="120"/>
        <w:ind w:left="567"/>
      </w:pPr>
      <w:r w:rsidRPr="0003044F">
        <w:t xml:space="preserve">SPOJOVACÍ POSTREK - ak si to vyžaduje technologický postup pre zhotovenie </w:t>
      </w:r>
      <w:proofErr w:type="spellStart"/>
      <w:r w:rsidRPr="0003044F">
        <w:t>obrusnej</w:t>
      </w:r>
      <w:proofErr w:type="spellEnd"/>
      <w:r w:rsidRPr="0003044F">
        <w:t xml:space="preserve"> vrstvy </w:t>
      </w:r>
    </w:p>
    <w:p w:rsidR="00E27430" w:rsidRPr="0003044F" w:rsidRDefault="00E27430" w:rsidP="002E0F03">
      <w:pPr>
        <w:pStyle w:val="Odsekzoznamu"/>
        <w:spacing w:after="120"/>
        <w:ind w:left="567"/>
      </w:pPr>
      <w:r w:rsidRPr="0003044F">
        <w:t xml:space="preserve">ZAKLINENIE  -  </w:t>
      </w:r>
      <w:proofErr w:type="spellStart"/>
      <w:r w:rsidRPr="0003044F">
        <w:t>predobalená</w:t>
      </w:r>
      <w:proofErr w:type="spellEnd"/>
      <w:r w:rsidRPr="0003044F">
        <w:t xml:space="preserve"> </w:t>
      </w:r>
      <w:proofErr w:type="spellStart"/>
      <w:r w:rsidRPr="0003044F">
        <w:t>drva</w:t>
      </w:r>
      <w:proofErr w:type="spellEnd"/>
      <w:r w:rsidRPr="0003044F">
        <w:t xml:space="preserve"> frakcie 4 - 8 mm</w:t>
      </w:r>
    </w:p>
    <w:p w:rsidR="00E27430" w:rsidRPr="0003044F" w:rsidRDefault="00E27430" w:rsidP="002E0F03">
      <w:pPr>
        <w:pStyle w:val="Odsekzoznamu"/>
        <w:spacing w:after="120"/>
        <w:ind w:left="567"/>
      </w:pPr>
      <w:r w:rsidRPr="0003044F">
        <w:t xml:space="preserve">LIATY ASFALT - MA 16 PMB                                                                                 45 mm </w:t>
      </w:r>
    </w:p>
    <w:p w:rsidR="00E27430" w:rsidRPr="0003044F" w:rsidRDefault="00E27430" w:rsidP="002E0F03">
      <w:pPr>
        <w:pStyle w:val="Odsekzoznamu"/>
        <w:spacing w:after="120"/>
        <w:ind w:left="567"/>
      </w:pPr>
      <w:r w:rsidRPr="0003044F">
        <w:t xml:space="preserve">SPOJOVACÍ POSTREK -  ak je uvedený vo vyhlásení o zhode </w:t>
      </w:r>
      <w:proofErr w:type="spellStart"/>
      <w:r w:rsidRPr="0003044F">
        <w:t>izol</w:t>
      </w:r>
      <w:proofErr w:type="spellEnd"/>
      <w:r w:rsidRPr="0003044F">
        <w:t>. systému</w:t>
      </w:r>
    </w:p>
    <w:p w:rsidR="00E27430" w:rsidRPr="0003044F" w:rsidRDefault="00E27430" w:rsidP="002E0F03">
      <w:pPr>
        <w:pStyle w:val="Odsekzoznamu"/>
        <w:spacing w:after="120"/>
        <w:ind w:left="567"/>
      </w:pPr>
      <w:r w:rsidRPr="0003044F">
        <w:t>ASFALTOVÝ IZOLAČNÝ PÁS                                                                                5 mm</w:t>
      </w:r>
    </w:p>
    <w:p w:rsidR="00E27430" w:rsidRPr="0003044F" w:rsidRDefault="00E27430" w:rsidP="002E0F03">
      <w:pPr>
        <w:pStyle w:val="Odsekzoznamu"/>
        <w:spacing w:after="120"/>
        <w:ind w:left="567"/>
      </w:pPr>
      <w:r w:rsidRPr="0003044F">
        <w:t>ZAPEČAŤUJÚCA VRSTVA</w:t>
      </w:r>
    </w:p>
    <w:p w:rsidR="00E27430" w:rsidRPr="0003044F" w:rsidRDefault="00E27430" w:rsidP="002E0F03">
      <w:pPr>
        <w:pStyle w:val="Odsekzoznamu"/>
        <w:spacing w:after="120"/>
        <w:ind w:left="567"/>
        <w:rPr>
          <w:color w:val="0070C0"/>
        </w:rPr>
      </w:pPr>
      <w:r w:rsidRPr="0003044F">
        <w:t>___________________________________________________________________</w:t>
      </w:r>
    </w:p>
    <w:p w:rsidR="00E27430" w:rsidRPr="0003044F" w:rsidRDefault="00E27430" w:rsidP="002E0F03">
      <w:pPr>
        <w:pStyle w:val="Odsekzoznamu"/>
        <w:spacing w:after="120"/>
        <w:ind w:left="567"/>
      </w:pPr>
      <w:r w:rsidRPr="0003044F">
        <w:t>Spolu:                                                    </w:t>
      </w:r>
      <w:r w:rsidRPr="0003044F">
        <w:rPr>
          <w:i/>
          <w:iCs/>
          <w:color w:val="00B050"/>
        </w:rPr>
        <w:t xml:space="preserve"> </w:t>
      </w:r>
      <w:r w:rsidRPr="0003044F">
        <w:rPr>
          <w:i/>
          <w:iCs/>
          <w:color w:val="00B050"/>
        </w:rPr>
        <w:tab/>
      </w:r>
      <w:r w:rsidRPr="0003044F">
        <w:rPr>
          <w:i/>
          <w:iCs/>
          <w:color w:val="00B050"/>
        </w:rPr>
        <w:tab/>
      </w:r>
      <w:r w:rsidRPr="0003044F">
        <w:rPr>
          <w:i/>
          <w:iCs/>
          <w:color w:val="00B050"/>
        </w:rPr>
        <w:tab/>
      </w:r>
      <w:r w:rsidRPr="0003044F">
        <w:rPr>
          <w:i/>
          <w:iCs/>
          <w:color w:val="00B050"/>
        </w:rPr>
        <w:tab/>
      </w:r>
      <w:r w:rsidRPr="0003044F">
        <w:rPr>
          <w:i/>
          <w:iCs/>
          <w:color w:val="00B050"/>
        </w:rPr>
        <w:tab/>
        <w:t xml:space="preserve">         </w:t>
      </w:r>
      <w:r w:rsidRPr="0003044F">
        <w:t>90</w:t>
      </w:r>
      <w:r w:rsidRPr="0003044F">
        <w:rPr>
          <w:color w:val="1F497D"/>
        </w:rPr>
        <w:t xml:space="preserve"> </w:t>
      </w:r>
      <w:r w:rsidRPr="0003044F">
        <w:t>mm</w:t>
      </w:r>
    </w:p>
    <w:p w:rsidR="00E27430" w:rsidRPr="0003044F" w:rsidRDefault="00E27430" w:rsidP="002E0F03">
      <w:pPr>
        <w:pStyle w:val="Odsekzoznamu"/>
        <w:spacing w:after="120"/>
        <w:ind w:left="567"/>
      </w:pPr>
      <w:r w:rsidRPr="0003044F">
        <w:t>Spojovacie postreky budú z polymérom modifikovanej asfaltovej emulzie – PS; CBP 0,3 kg/m</w:t>
      </w:r>
      <w:r w:rsidRPr="0003044F">
        <w:rPr>
          <w:vertAlign w:val="superscript"/>
        </w:rPr>
        <w:t>2</w:t>
      </w:r>
      <w:r w:rsidRPr="0003044F">
        <w:t xml:space="preserve"> podľa STN 73 6129.</w:t>
      </w:r>
    </w:p>
    <w:p w:rsidR="00E27430" w:rsidRPr="0003044F" w:rsidRDefault="00E27430" w:rsidP="002E0F03">
      <w:pPr>
        <w:pStyle w:val="Odsekzoznamu"/>
        <w:spacing w:after="120"/>
        <w:ind w:left="567"/>
      </w:pPr>
      <w:proofErr w:type="spellStart"/>
      <w:r w:rsidRPr="0003044F">
        <w:t>Mostovka</w:t>
      </w:r>
      <w:proofErr w:type="spellEnd"/>
      <w:r w:rsidRPr="0003044F">
        <w:t xml:space="preserve"> bude mať na celej ploche špeciálnu úpravu povrchu </w:t>
      </w:r>
      <w:proofErr w:type="spellStart"/>
      <w:r w:rsidRPr="0003044F">
        <w:t>obrokovaním</w:t>
      </w:r>
      <w:proofErr w:type="spellEnd"/>
      <w:r w:rsidRPr="0003044F">
        <w:t>.</w:t>
      </w:r>
    </w:p>
    <w:p w:rsidR="00E27430" w:rsidRPr="0003044F" w:rsidRDefault="00E27430" w:rsidP="002E0F03">
      <w:pPr>
        <w:pStyle w:val="Odsekzoznamu"/>
        <w:numPr>
          <w:ilvl w:val="0"/>
          <w:numId w:val="6"/>
        </w:numPr>
        <w:spacing w:after="120"/>
      </w:pPr>
      <w:r w:rsidRPr="0003044F">
        <w:t>Konštrukcia vozovky na mostoch na účelových komunikáciách v priestore jazdných pásov bude podľa STN 73 6242 v zložení :</w:t>
      </w:r>
    </w:p>
    <w:p w:rsidR="00E27430" w:rsidRPr="0003044F" w:rsidRDefault="00E27430" w:rsidP="002E0F03">
      <w:pPr>
        <w:pStyle w:val="Odsekzoznamu"/>
        <w:ind w:left="567"/>
      </w:pPr>
      <w:r w:rsidRPr="0003044F">
        <w:t> ASFALTOVÝ BETÓN  -  AC</w:t>
      </w:r>
      <w:r w:rsidRPr="0003044F">
        <w:rPr>
          <w:vertAlign w:val="subscript"/>
        </w:rPr>
        <w:t xml:space="preserve">O </w:t>
      </w:r>
      <w:r w:rsidRPr="0003044F">
        <w:t>11PMB                                                                  40 mm</w:t>
      </w:r>
    </w:p>
    <w:p w:rsidR="00E27430" w:rsidRPr="0003044F" w:rsidRDefault="00E27430" w:rsidP="002E0F03">
      <w:pPr>
        <w:pStyle w:val="Odsekzoznamu"/>
        <w:spacing w:after="120"/>
        <w:ind w:left="567"/>
      </w:pPr>
      <w:r w:rsidRPr="0003044F">
        <w:lastRenderedPageBreak/>
        <w:t xml:space="preserve">SPOJOVACÍ POSTREK - ak si to vyžaduje technologický postup pre zhotovenie </w:t>
      </w:r>
      <w:proofErr w:type="spellStart"/>
      <w:r w:rsidRPr="0003044F">
        <w:t>obrusnej</w:t>
      </w:r>
      <w:proofErr w:type="spellEnd"/>
      <w:r w:rsidRPr="0003044F">
        <w:t xml:space="preserve"> vrstvy</w:t>
      </w:r>
    </w:p>
    <w:p w:rsidR="00E27430" w:rsidRPr="0003044F" w:rsidRDefault="00E27430" w:rsidP="002E0F03">
      <w:pPr>
        <w:pStyle w:val="Odsekzoznamu"/>
        <w:ind w:left="567"/>
      </w:pPr>
      <w:r w:rsidRPr="0003044F">
        <w:t>ASFALTOVÝ BETÓN   -  AC</w:t>
      </w:r>
      <w:r w:rsidRPr="0003044F">
        <w:rPr>
          <w:vertAlign w:val="subscript"/>
        </w:rPr>
        <w:t xml:space="preserve">O </w:t>
      </w:r>
      <w:r w:rsidRPr="0003044F">
        <w:t>11 PMB                                                                 45 mm</w:t>
      </w:r>
    </w:p>
    <w:p w:rsidR="00E27430" w:rsidRPr="0003044F" w:rsidRDefault="00E27430" w:rsidP="002E0F03">
      <w:pPr>
        <w:pStyle w:val="Odsekzoznamu"/>
        <w:spacing w:after="120"/>
        <w:ind w:left="567"/>
      </w:pPr>
      <w:r w:rsidRPr="0003044F">
        <w:t xml:space="preserve">SPOJOVACÍ POSTREK -  ak je uvedený vo vyhlásení o zhode </w:t>
      </w:r>
      <w:proofErr w:type="spellStart"/>
      <w:r w:rsidRPr="0003044F">
        <w:t>izol</w:t>
      </w:r>
      <w:proofErr w:type="spellEnd"/>
      <w:r w:rsidRPr="0003044F">
        <w:t>. systému</w:t>
      </w:r>
    </w:p>
    <w:p w:rsidR="00E27430" w:rsidRPr="0003044F" w:rsidRDefault="00E27430" w:rsidP="002E0F03">
      <w:pPr>
        <w:pStyle w:val="Odsekzoznamu"/>
        <w:spacing w:after="120"/>
        <w:ind w:left="567"/>
      </w:pPr>
      <w:r w:rsidRPr="0003044F">
        <w:t>ASFALTOVÝ IZOLAČNÝ PÁS                                                                                5 mm</w:t>
      </w:r>
    </w:p>
    <w:p w:rsidR="00E27430" w:rsidRPr="0003044F" w:rsidRDefault="00E27430" w:rsidP="002E0F03">
      <w:pPr>
        <w:pStyle w:val="Odsekzoznamu"/>
        <w:spacing w:after="120"/>
        <w:ind w:left="567"/>
      </w:pPr>
      <w:r w:rsidRPr="0003044F">
        <w:t>ZAPEČAŤUJÚCA VRSTVA</w:t>
      </w:r>
    </w:p>
    <w:p w:rsidR="00E27430" w:rsidRPr="0003044F" w:rsidRDefault="00E27430" w:rsidP="002E0F03">
      <w:pPr>
        <w:pStyle w:val="Odsekzoznamu"/>
        <w:spacing w:after="120"/>
        <w:ind w:left="567"/>
      </w:pPr>
      <w:r w:rsidRPr="0003044F">
        <w:t>____________________________________________________________________</w:t>
      </w:r>
    </w:p>
    <w:p w:rsidR="00E27430" w:rsidRPr="0003044F" w:rsidRDefault="00E27430" w:rsidP="002E0F03">
      <w:pPr>
        <w:pStyle w:val="Odsekzoznamu"/>
        <w:spacing w:after="120"/>
        <w:ind w:left="567"/>
      </w:pPr>
      <w:r w:rsidRPr="0003044F">
        <w:t>Spolu:                                                    </w:t>
      </w:r>
      <w:r w:rsidRPr="0003044F">
        <w:rPr>
          <w:i/>
          <w:iCs/>
          <w:color w:val="00B050"/>
        </w:rPr>
        <w:tab/>
      </w:r>
      <w:r w:rsidRPr="0003044F">
        <w:rPr>
          <w:i/>
          <w:iCs/>
          <w:color w:val="00B050"/>
        </w:rPr>
        <w:tab/>
      </w:r>
      <w:r w:rsidRPr="0003044F">
        <w:rPr>
          <w:i/>
          <w:iCs/>
          <w:color w:val="00B050"/>
        </w:rPr>
        <w:tab/>
      </w:r>
      <w:r w:rsidRPr="0003044F">
        <w:rPr>
          <w:i/>
          <w:iCs/>
          <w:color w:val="00B050"/>
        </w:rPr>
        <w:tab/>
      </w:r>
      <w:r w:rsidRPr="0003044F">
        <w:rPr>
          <w:i/>
          <w:iCs/>
          <w:color w:val="00B050"/>
        </w:rPr>
        <w:tab/>
        <w:t xml:space="preserve">        </w:t>
      </w:r>
      <w:r w:rsidRPr="0003044F">
        <w:t xml:space="preserve"> 90 mm</w:t>
      </w:r>
    </w:p>
    <w:p w:rsidR="00E27430" w:rsidRPr="0003044F" w:rsidRDefault="00E27430" w:rsidP="002E0F03">
      <w:pPr>
        <w:pStyle w:val="Odsekzoznamu"/>
        <w:spacing w:after="120"/>
        <w:ind w:left="567"/>
      </w:pPr>
      <w:r w:rsidRPr="0003044F">
        <w:t>Spojovacie postreky budú z polymérom modifikovanej asfaltovej emulzie – PS; CBP 0,3 kg/m</w:t>
      </w:r>
      <w:r w:rsidRPr="0003044F">
        <w:rPr>
          <w:vertAlign w:val="superscript"/>
        </w:rPr>
        <w:t>2</w:t>
      </w:r>
      <w:r w:rsidRPr="0003044F">
        <w:t xml:space="preserve"> podľa STN 73 6129.</w:t>
      </w:r>
    </w:p>
    <w:p w:rsidR="00E27430" w:rsidRPr="0003044F" w:rsidRDefault="00E27430" w:rsidP="002E0F03">
      <w:pPr>
        <w:pStyle w:val="Odsekzoznamu"/>
        <w:spacing w:after="120"/>
        <w:ind w:left="567"/>
      </w:pPr>
      <w:proofErr w:type="spellStart"/>
      <w:r w:rsidRPr="0003044F">
        <w:t>Mostovka</w:t>
      </w:r>
      <w:proofErr w:type="spellEnd"/>
      <w:r w:rsidRPr="0003044F">
        <w:t xml:space="preserve"> bude mať na celej ploche špeciálnu úpravu povrchu </w:t>
      </w:r>
      <w:proofErr w:type="spellStart"/>
      <w:r w:rsidRPr="0003044F">
        <w:t>obrokovaním</w:t>
      </w:r>
      <w:proofErr w:type="spellEnd"/>
      <w:r w:rsidRPr="0003044F">
        <w:t>.</w:t>
      </w:r>
    </w:p>
    <w:p w:rsidR="00E27430" w:rsidRDefault="00E27430" w:rsidP="002E0F03">
      <w:pPr>
        <w:pStyle w:val="Odsekzoznamu"/>
        <w:numPr>
          <w:ilvl w:val="0"/>
          <w:numId w:val="6"/>
        </w:numPr>
      </w:pPr>
      <w:r w:rsidRPr="0003044F">
        <w:t>Konštrukcia vozovky na mostoch v priestore pod rímsami bude podľa STN 73 6242</w:t>
      </w:r>
      <w:r>
        <w:t xml:space="preserve"> v zložení:</w:t>
      </w:r>
    </w:p>
    <w:p w:rsidR="00E27430" w:rsidRDefault="00E27430" w:rsidP="002E0F03">
      <w:pPr>
        <w:pStyle w:val="Odsekzoznamu"/>
        <w:ind w:left="567"/>
      </w:pPr>
      <w:r>
        <w:t>ASFALTOVÝ IZOLAČNÝ PÁS  (ochrana izolácie)                                                 5 mm</w:t>
      </w:r>
    </w:p>
    <w:p w:rsidR="00E27430" w:rsidRDefault="00E27430" w:rsidP="002E0F03">
      <w:pPr>
        <w:pStyle w:val="Odsekzoznamu"/>
        <w:ind w:left="567"/>
      </w:pPr>
      <w:r>
        <w:t>ASFALTOVÝ IZOLAČNÝ PÁS  (izolačná vrstva)                                                    5 mm</w:t>
      </w:r>
    </w:p>
    <w:p w:rsidR="00E27430" w:rsidRDefault="00E27430" w:rsidP="002E0F03">
      <w:pPr>
        <w:pStyle w:val="Odsekzoznamu"/>
        <w:spacing w:after="120"/>
        <w:ind w:left="567"/>
      </w:pPr>
      <w:r>
        <w:t>ZAPEČAŤUJÚCA VRSTVA</w:t>
      </w:r>
    </w:p>
    <w:p w:rsidR="00E27430" w:rsidRDefault="00E27430" w:rsidP="002E0F03">
      <w:pPr>
        <w:pStyle w:val="Odsekzoznamu"/>
        <w:spacing w:after="120"/>
        <w:ind w:left="567"/>
      </w:pPr>
      <w:r>
        <w:t>____________________________________________________________________</w:t>
      </w:r>
    </w:p>
    <w:p w:rsidR="00E27430" w:rsidRDefault="00E27430" w:rsidP="002E0F03">
      <w:pPr>
        <w:pStyle w:val="Odsekzoznamu"/>
        <w:spacing w:after="120"/>
        <w:ind w:left="567"/>
      </w:pPr>
      <w:r>
        <w:t>Spolu:                                                                                                                    10 mm</w:t>
      </w:r>
    </w:p>
    <w:p w:rsidR="00E27430" w:rsidRPr="00DC633B" w:rsidRDefault="00E27430" w:rsidP="00164050">
      <w:pPr>
        <w:pStyle w:val="Odsekzoznamu"/>
        <w:numPr>
          <w:ilvl w:val="0"/>
          <w:numId w:val="6"/>
        </w:numPr>
      </w:pPr>
      <w:r w:rsidRPr="00DC633B">
        <w:t xml:space="preserve">Upozorňujeme Zhotoviteľa na platnosť a nutnosť rešpektovania Vzorových listov stavieb pozemných komunikácií VL4 - Mosty (účinnosť od 2.1.2018) v súťažnom návrhu. Uvedená skutočnosť  môže mať vplyv na návrh mostov v súlade s DSP, ako aj na zábery pozemkov - zväčšenie šírky mosta z dôvodu dodržania deformačnej hĺbky použitého zvodidla na rímsach. </w:t>
      </w:r>
    </w:p>
    <w:p w:rsidR="00E27430" w:rsidRDefault="00E27430" w:rsidP="00164050">
      <w:pPr>
        <w:pStyle w:val="Odsekzoznamu"/>
        <w:numPr>
          <w:ilvl w:val="0"/>
          <w:numId w:val="6"/>
        </w:numPr>
      </w:pPr>
      <w:r w:rsidRPr="00DC633B">
        <w:t>Úložné prahy opôr požadujeme vyspádovať k lícu opory (nie k </w:t>
      </w:r>
      <w:proofErr w:type="spellStart"/>
      <w:r w:rsidRPr="00DC633B">
        <w:t>závernému</w:t>
      </w:r>
      <w:proofErr w:type="spellEnd"/>
      <w:r w:rsidRPr="00DC633B">
        <w:t xml:space="preserve"> múriku).</w:t>
      </w:r>
    </w:p>
    <w:p w:rsidR="00E27430" w:rsidRPr="001159BE" w:rsidRDefault="00E27430" w:rsidP="009B1843">
      <w:pPr>
        <w:pStyle w:val="Odsekzoznamu"/>
        <w:numPr>
          <w:ilvl w:val="0"/>
          <w:numId w:val="6"/>
        </w:numPr>
      </w:pPr>
      <w:r w:rsidRPr="009B1843">
        <w:t xml:space="preserve">Zhotoviteľ zmenou polohy podpier voči polohe podľa DSP na seba berie všetky geologické </w:t>
      </w:r>
      <w:r>
        <w:t xml:space="preserve">riziká. </w:t>
      </w:r>
      <w:r w:rsidRPr="009B1843">
        <w:t>Výnimkou zmeny fyzikálnych podmien</w:t>
      </w:r>
      <w:r>
        <w:t>o</w:t>
      </w:r>
      <w:r w:rsidRPr="009B1843">
        <w:t>k, ktoré budú potvrdené aj v mieste pôvodnej polohy podpier. Verejný obstarávateľ umožňuje budúcemu zhotoviteľovi</w:t>
      </w:r>
      <w:r>
        <w:t xml:space="preserve"> </w:t>
      </w:r>
      <w:r w:rsidRPr="009B1843">
        <w:t>vyko</w:t>
      </w:r>
      <w:r w:rsidRPr="001159BE">
        <w:t>nať doplnkový IGHP a upozorniť na rozdiely v lehote do 56dní od uzavretia zmluvy.</w:t>
      </w:r>
    </w:p>
    <w:p w:rsidR="00E27430" w:rsidRPr="001159BE" w:rsidRDefault="00E27430" w:rsidP="00162206">
      <w:pPr>
        <w:pStyle w:val="Odsekzoznamu"/>
        <w:numPr>
          <w:ilvl w:val="0"/>
          <w:numId w:val="6"/>
        </w:numPr>
      </w:pPr>
      <w:r w:rsidRPr="001159BE">
        <w:t>Vybrané mostn</w:t>
      </w:r>
      <w:r w:rsidR="00E904F3" w:rsidRPr="001159BE">
        <w:t>é</w:t>
      </w:r>
      <w:r w:rsidRPr="001159BE">
        <w:t xml:space="preserve"> objekty bud</w:t>
      </w:r>
      <w:r w:rsidR="00E904F3" w:rsidRPr="001159BE">
        <w:t>ú</w:t>
      </w:r>
      <w:r w:rsidRPr="001159BE">
        <w:t xml:space="preserve"> sl</w:t>
      </w:r>
      <w:r w:rsidR="00E904F3" w:rsidRPr="001159BE">
        <w:t>ú</w:t>
      </w:r>
      <w:r w:rsidRPr="001159BE">
        <w:t>ži</w:t>
      </w:r>
      <w:r w:rsidR="00E904F3" w:rsidRPr="001159BE">
        <w:t>ť</w:t>
      </w:r>
      <w:r w:rsidRPr="001159BE">
        <w:t xml:space="preserve"> zároveň ako </w:t>
      </w:r>
      <w:r w:rsidR="00E904F3" w:rsidRPr="001159BE">
        <w:t xml:space="preserve">migračné </w:t>
      </w:r>
      <w:r w:rsidRPr="001159BE">
        <w:t>objekty a mus</w:t>
      </w:r>
      <w:r w:rsidR="00E904F3" w:rsidRPr="001159BE">
        <w:t>ia</w:t>
      </w:r>
      <w:r w:rsidRPr="001159BE">
        <w:t xml:space="preserve"> sp</w:t>
      </w:r>
      <w:r w:rsidR="00E904F3" w:rsidRPr="001159BE">
        <w:t>ĺ</w:t>
      </w:r>
      <w:r w:rsidRPr="001159BE">
        <w:t>ň</w:t>
      </w:r>
      <w:r w:rsidR="00E904F3" w:rsidRPr="001159BE">
        <w:t>ať</w:t>
      </w:r>
      <w:r w:rsidRPr="001159BE">
        <w:t xml:space="preserve"> </w:t>
      </w:r>
      <w:r w:rsidR="00E904F3" w:rsidRPr="001159BE">
        <w:t>ideálne</w:t>
      </w:r>
      <w:r w:rsidRPr="001159BE">
        <w:t xml:space="preserve"> </w:t>
      </w:r>
      <w:r w:rsidR="00E904F3" w:rsidRPr="001159BE">
        <w:t>parametre</w:t>
      </w:r>
      <w:r w:rsidRPr="001159BE">
        <w:t xml:space="preserve"> </w:t>
      </w:r>
      <w:r w:rsidR="00E904F3" w:rsidRPr="001159BE">
        <w:t>po</w:t>
      </w:r>
      <w:r w:rsidRPr="001159BE">
        <w:t>d</w:t>
      </w:r>
      <w:r w:rsidR="00E904F3" w:rsidRPr="001159BE">
        <w:t>ľa</w:t>
      </w:r>
      <w:r w:rsidRPr="001159BE">
        <w:t xml:space="preserve"> TP 67 (TP 04/2013), v m</w:t>
      </w:r>
      <w:r w:rsidR="00E904F3" w:rsidRPr="001159BE">
        <w:t>ie</w:t>
      </w:r>
      <w:r w:rsidRPr="001159BE">
        <w:t>st</w:t>
      </w:r>
      <w:r w:rsidR="00E904F3" w:rsidRPr="001159BE">
        <w:t>a</w:t>
      </w:r>
      <w:r w:rsidRPr="001159BE">
        <w:t xml:space="preserve">ch, kde to nebude technicky možné, </w:t>
      </w:r>
      <w:r w:rsidR="00E904F3" w:rsidRPr="001159BE">
        <w:t>je možné</w:t>
      </w:r>
      <w:r w:rsidRPr="001159BE">
        <w:t xml:space="preserve"> hodnoty </w:t>
      </w:r>
      <w:r w:rsidR="00E904F3" w:rsidRPr="001159BE">
        <w:t>z</w:t>
      </w:r>
      <w:r w:rsidRPr="001159BE">
        <w:t>níži</w:t>
      </w:r>
      <w:r w:rsidR="00E904F3" w:rsidRPr="001159BE">
        <w:t>ť</w:t>
      </w:r>
      <w:r w:rsidRPr="001159BE">
        <w:t>, nikdy však nesm</w:t>
      </w:r>
      <w:r w:rsidR="00E904F3" w:rsidRPr="001159BE">
        <w:t>ú</w:t>
      </w:r>
      <w:r w:rsidRPr="001159BE">
        <w:t xml:space="preserve"> </w:t>
      </w:r>
      <w:r w:rsidR="00E904F3" w:rsidRPr="001159BE">
        <w:t>byť</w:t>
      </w:r>
      <w:r w:rsidRPr="001159BE">
        <w:t xml:space="preserve"> </w:t>
      </w:r>
      <w:r w:rsidR="00E904F3" w:rsidRPr="001159BE">
        <w:t>prekročené</w:t>
      </w:r>
      <w:r w:rsidRPr="001159BE">
        <w:t xml:space="preserve"> </w:t>
      </w:r>
      <w:r w:rsidR="00E904F3" w:rsidRPr="001159BE">
        <w:t xml:space="preserve">minimálne </w:t>
      </w:r>
      <w:r w:rsidRPr="001159BE">
        <w:t>hodnoty. V</w:t>
      </w:r>
      <w:r w:rsidR="00162206" w:rsidRPr="001159BE">
        <w:t> n</w:t>
      </w:r>
      <w:r w:rsidR="00E904F3" w:rsidRPr="001159BE">
        <w:t>a</w:t>
      </w:r>
      <w:r w:rsidR="00162206" w:rsidRPr="001159BE">
        <w:t>sleduj</w:t>
      </w:r>
      <w:r w:rsidR="00E904F3" w:rsidRPr="001159BE">
        <w:t>ú</w:t>
      </w:r>
      <w:r w:rsidR="00162206" w:rsidRPr="001159BE">
        <w:t>c</w:t>
      </w:r>
      <w:r w:rsidR="00E904F3" w:rsidRPr="001159BE">
        <w:t>ej</w:t>
      </w:r>
      <w:r w:rsidR="00162206" w:rsidRPr="001159BE">
        <w:t xml:space="preserve"> </w:t>
      </w:r>
      <w:r w:rsidR="00E904F3" w:rsidRPr="001159BE">
        <w:t>tabuľke</w:t>
      </w:r>
      <w:r w:rsidRPr="001159BE">
        <w:t xml:space="preserve"> </w:t>
      </w:r>
      <w:r w:rsidR="00E904F3" w:rsidRPr="001159BE">
        <w:t>sú</w:t>
      </w:r>
      <w:r w:rsidRPr="001159BE">
        <w:t xml:space="preserve"> objekty </w:t>
      </w:r>
      <w:r w:rsidR="00E904F3" w:rsidRPr="001159BE">
        <w:t>rozdelené</w:t>
      </w:r>
      <w:r w:rsidRPr="001159BE">
        <w:t xml:space="preserve"> </w:t>
      </w:r>
      <w:r w:rsidR="00E904F3" w:rsidRPr="001159BE">
        <w:t>po</w:t>
      </w:r>
      <w:r w:rsidRPr="001159BE">
        <w:t>d</w:t>
      </w:r>
      <w:r w:rsidR="00E904F3" w:rsidRPr="001159BE">
        <w:t>ľa</w:t>
      </w:r>
      <w:r w:rsidRPr="001159BE">
        <w:t xml:space="preserve"> typu migr</w:t>
      </w:r>
      <w:r w:rsidR="00E904F3" w:rsidRPr="001159BE">
        <w:t>á</w:t>
      </w:r>
      <w:r w:rsidRPr="001159BE">
        <w:t>c</w:t>
      </w:r>
      <w:r w:rsidR="00E904F3" w:rsidRPr="001159BE">
        <w:t>i</w:t>
      </w:r>
      <w:r w:rsidRPr="001159BE">
        <w:t>e (</w:t>
      </w:r>
      <w:r w:rsidR="00E904F3" w:rsidRPr="001159BE">
        <w:t>kategórie</w:t>
      </w:r>
      <w:r w:rsidRPr="001159BE">
        <w:t xml:space="preserve"> A – C)</w:t>
      </w:r>
      <w:r w:rsidR="00162206" w:rsidRPr="001159BE">
        <w:t>, j</w:t>
      </w:r>
      <w:r w:rsidRPr="001159BE">
        <w:t>e ne</w:t>
      </w:r>
      <w:r w:rsidR="00E904F3" w:rsidRPr="001159BE">
        <w:t>vyhnutné</w:t>
      </w:r>
      <w:r w:rsidRPr="001159BE">
        <w:t xml:space="preserve"> </w:t>
      </w:r>
      <w:r w:rsidR="00E904F3" w:rsidRPr="001159BE">
        <w:t>dodržať</w:t>
      </w:r>
      <w:r w:rsidRPr="001159BE">
        <w:t xml:space="preserve"> hodnoty sv</w:t>
      </w:r>
      <w:r w:rsidR="00E904F3" w:rsidRPr="001159BE">
        <w:t>e</w:t>
      </w:r>
      <w:r w:rsidRPr="001159BE">
        <w:t xml:space="preserve">tlosti </w:t>
      </w:r>
      <w:proofErr w:type="spellStart"/>
      <w:r w:rsidRPr="001159BE">
        <w:t>podmost</w:t>
      </w:r>
      <w:r w:rsidR="00E904F3" w:rsidRPr="001159BE">
        <w:t>ia</w:t>
      </w:r>
      <w:proofErr w:type="spellEnd"/>
      <w:r w:rsidRPr="001159BE">
        <w:t>, kt</w:t>
      </w:r>
      <w:r w:rsidR="00E904F3" w:rsidRPr="001159BE">
        <w:t>o</w:t>
      </w:r>
      <w:r w:rsidRPr="001159BE">
        <w:t xml:space="preserve">ré </w:t>
      </w:r>
      <w:r w:rsidR="00E904F3" w:rsidRPr="001159BE">
        <w:t>sú</w:t>
      </w:r>
      <w:r w:rsidRPr="001159BE">
        <w:t xml:space="preserve"> závislé na ší</w:t>
      </w:r>
      <w:r w:rsidR="00E904F3" w:rsidRPr="001159BE">
        <w:t>rk</w:t>
      </w:r>
      <w:r w:rsidRPr="001159BE">
        <w:t>e, výš</w:t>
      </w:r>
      <w:r w:rsidR="00E904F3" w:rsidRPr="001159BE">
        <w:t>k</w:t>
      </w:r>
      <w:r w:rsidRPr="001159BE">
        <w:t>e a d</w:t>
      </w:r>
      <w:r w:rsidR="00E904F3" w:rsidRPr="001159BE">
        <w:t>ĺžke</w:t>
      </w:r>
      <w:r w:rsidRPr="001159BE">
        <w:t xml:space="preserve"> podchod</w:t>
      </w:r>
      <w:r w:rsidR="00E904F3" w:rsidRPr="001159BE">
        <w:t>ov</w:t>
      </w:r>
      <w:r w:rsidRPr="001159BE">
        <w:t>ého profilu (I=</w:t>
      </w:r>
      <w:proofErr w:type="spellStart"/>
      <w:r w:rsidRPr="001159BE">
        <w:t>ŠxV</w:t>
      </w:r>
      <w:proofErr w:type="spellEnd"/>
      <w:r w:rsidRPr="001159BE">
        <w:t xml:space="preserv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1417"/>
        <w:gridCol w:w="1134"/>
        <w:gridCol w:w="1134"/>
        <w:gridCol w:w="1134"/>
        <w:gridCol w:w="1276"/>
        <w:gridCol w:w="1843"/>
      </w:tblGrid>
      <w:tr w:rsidR="00E27430" w:rsidRPr="001159BE" w:rsidTr="006365C7">
        <w:trPr>
          <w:trHeight w:val="340"/>
        </w:trPr>
        <w:tc>
          <w:tcPr>
            <w:tcW w:w="846" w:type="dxa"/>
          </w:tcPr>
          <w:p w:rsidR="00E27430" w:rsidRPr="001159BE" w:rsidRDefault="00E27430" w:rsidP="006365C7">
            <w:pPr>
              <w:rPr>
                <w:sz w:val="20"/>
                <w:szCs w:val="20"/>
              </w:rPr>
            </w:pPr>
            <w:r w:rsidRPr="001159BE">
              <w:rPr>
                <w:sz w:val="20"/>
                <w:szCs w:val="20"/>
              </w:rPr>
              <w:t>objekt</w:t>
            </w:r>
          </w:p>
        </w:tc>
        <w:tc>
          <w:tcPr>
            <w:tcW w:w="1417" w:type="dxa"/>
          </w:tcPr>
          <w:p w:rsidR="00E27430" w:rsidRPr="001159BE" w:rsidRDefault="00E27430" w:rsidP="006365C7">
            <w:pPr>
              <w:rPr>
                <w:sz w:val="20"/>
                <w:szCs w:val="20"/>
              </w:rPr>
            </w:pPr>
            <w:r w:rsidRPr="001159BE">
              <w:rPr>
                <w:sz w:val="20"/>
                <w:szCs w:val="20"/>
              </w:rPr>
              <w:t>km</w:t>
            </w:r>
          </w:p>
        </w:tc>
        <w:tc>
          <w:tcPr>
            <w:tcW w:w="1134" w:type="dxa"/>
          </w:tcPr>
          <w:p w:rsidR="00E27430" w:rsidRPr="001159BE" w:rsidRDefault="00E27430" w:rsidP="006365C7">
            <w:pPr>
              <w:rPr>
                <w:sz w:val="20"/>
                <w:szCs w:val="20"/>
              </w:rPr>
            </w:pPr>
            <w:r w:rsidRPr="001159BE">
              <w:rPr>
                <w:sz w:val="20"/>
                <w:szCs w:val="20"/>
              </w:rPr>
              <w:t>ší</w:t>
            </w:r>
            <w:r w:rsidR="00E904F3" w:rsidRPr="001159BE">
              <w:rPr>
                <w:sz w:val="20"/>
                <w:szCs w:val="20"/>
              </w:rPr>
              <w:t>r</w:t>
            </w:r>
            <w:r w:rsidRPr="001159BE">
              <w:rPr>
                <w:sz w:val="20"/>
                <w:szCs w:val="20"/>
              </w:rPr>
              <w:t>ka (m)</w:t>
            </w:r>
          </w:p>
        </w:tc>
        <w:tc>
          <w:tcPr>
            <w:tcW w:w="1134" w:type="dxa"/>
          </w:tcPr>
          <w:p w:rsidR="00E27430" w:rsidRPr="001159BE" w:rsidRDefault="00E27430" w:rsidP="006365C7">
            <w:pPr>
              <w:rPr>
                <w:sz w:val="20"/>
                <w:szCs w:val="20"/>
              </w:rPr>
            </w:pPr>
            <w:r w:rsidRPr="001159BE">
              <w:rPr>
                <w:sz w:val="20"/>
                <w:szCs w:val="20"/>
              </w:rPr>
              <w:t>d</w:t>
            </w:r>
            <w:r w:rsidR="00E904F3" w:rsidRPr="001159BE">
              <w:rPr>
                <w:sz w:val="20"/>
                <w:szCs w:val="20"/>
              </w:rPr>
              <w:t>ĺž</w:t>
            </w:r>
            <w:r w:rsidRPr="001159BE">
              <w:rPr>
                <w:sz w:val="20"/>
                <w:szCs w:val="20"/>
              </w:rPr>
              <w:t>ka (m)</w:t>
            </w:r>
          </w:p>
        </w:tc>
        <w:tc>
          <w:tcPr>
            <w:tcW w:w="1134" w:type="dxa"/>
          </w:tcPr>
          <w:p w:rsidR="00E27430" w:rsidRPr="001159BE" w:rsidRDefault="00E27430" w:rsidP="006365C7">
            <w:pPr>
              <w:rPr>
                <w:sz w:val="20"/>
                <w:szCs w:val="20"/>
              </w:rPr>
            </w:pPr>
            <w:r w:rsidRPr="001159BE">
              <w:rPr>
                <w:sz w:val="20"/>
                <w:szCs w:val="20"/>
              </w:rPr>
              <w:t>výška (m)</w:t>
            </w:r>
          </w:p>
        </w:tc>
        <w:tc>
          <w:tcPr>
            <w:tcW w:w="1276" w:type="dxa"/>
          </w:tcPr>
          <w:p w:rsidR="00E27430" w:rsidRPr="001159BE" w:rsidRDefault="00E27430" w:rsidP="006365C7">
            <w:pPr>
              <w:rPr>
                <w:b/>
                <w:sz w:val="20"/>
                <w:szCs w:val="20"/>
              </w:rPr>
            </w:pPr>
            <w:r w:rsidRPr="001159BE">
              <w:rPr>
                <w:b/>
                <w:sz w:val="20"/>
                <w:szCs w:val="20"/>
              </w:rPr>
              <w:t xml:space="preserve">index I </w:t>
            </w:r>
          </w:p>
        </w:tc>
        <w:tc>
          <w:tcPr>
            <w:tcW w:w="1843" w:type="dxa"/>
          </w:tcPr>
          <w:p w:rsidR="00E27430" w:rsidRPr="001159BE" w:rsidRDefault="00E27430" w:rsidP="006365C7">
            <w:pPr>
              <w:rPr>
                <w:sz w:val="20"/>
                <w:szCs w:val="20"/>
              </w:rPr>
            </w:pPr>
            <w:r w:rsidRPr="001159BE">
              <w:rPr>
                <w:sz w:val="20"/>
                <w:szCs w:val="20"/>
              </w:rPr>
              <w:t>kateg</w:t>
            </w:r>
            <w:r w:rsidR="00E904F3" w:rsidRPr="001159BE">
              <w:rPr>
                <w:sz w:val="20"/>
                <w:szCs w:val="20"/>
              </w:rPr>
              <w:t>ó</w:t>
            </w:r>
            <w:r w:rsidRPr="001159BE">
              <w:rPr>
                <w:sz w:val="20"/>
                <w:szCs w:val="20"/>
              </w:rPr>
              <w:t>ri</w:t>
            </w:r>
            <w:r w:rsidR="00E904F3" w:rsidRPr="001159BE">
              <w:rPr>
                <w:sz w:val="20"/>
                <w:szCs w:val="20"/>
              </w:rPr>
              <w:t>a</w:t>
            </w:r>
          </w:p>
        </w:tc>
      </w:tr>
      <w:tr w:rsidR="00E27430" w:rsidRPr="001159BE" w:rsidTr="006365C7">
        <w:trPr>
          <w:trHeight w:val="340"/>
        </w:trPr>
        <w:tc>
          <w:tcPr>
            <w:tcW w:w="846" w:type="dxa"/>
          </w:tcPr>
          <w:p w:rsidR="00E27430" w:rsidRPr="001159BE" w:rsidRDefault="00E27430" w:rsidP="006365C7">
            <w:pPr>
              <w:rPr>
                <w:sz w:val="20"/>
                <w:szCs w:val="20"/>
              </w:rPr>
            </w:pPr>
            <w:r w:rsidRPr="001159BE">
              <w:rPr>
                <w:sz w:val="20"/>
                <w:szCs w:val="20"/>
              </w:rPr>
              <w:t>201</w:t>
            </w:r>
          </w:p>
        </w:tc>
        <w:tc>
          <w:tcPr>
            <w:tcW w:w="1417" w:type="dxa"/>
          </w:tcPr>
          <w:p w:rsidR="00E27430" w:rsidRPr="001159BE" w:rsidRDefault="00E27430" w:rsidP="006365C7">
            <w:pPr>
              <w:rPr>
                <w:sz w:val="20"/>
                <w:szCs w:val="20"/>
              </w:rPr>
            </w:pPr>
            <w:r w:rsidRPr="001159BE">
              <w:rPr>
                <w:sz w:val="20"/>
                <w:szCs w:val="20"/>
              </w:rPr>
              <w:t>0,087</w:t>
            </w:r>
          </w:p>
        </w:tc>
        <w:tc>
          <w:tcPr>
            <w:tcW w:w="1134" w:type="dxa"/>
          </w:tcPr>
          <w:p w:rsidR="00E27430" w:rsidRPr="001159BE" w:rsidRDefault="00E27430" w:rsidP="006365C7">
            <w:pPr>
              <w:rPr>
                <w:sz w:val="20"/>
                <w:szCs w:val="20"/>
              </w:rPr>
            </w:pPr>
            <w:r w:rsidRPr="001159BE">
              <w:rPr>
                <w:sz w:val="20"/>
                <w:szCs w:val="20"/>
              </w:rPr>
              <w:t>5 (0,5)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3 (0,5)</w:t>
            </w:r>
          </w:p>
        </w:tc>
        <w:tc>
          <w:tcPr>
            <w:tcW w:w="1276" w:type="dxa"/>
          </w:tcPr>
          <w:p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rsidR="00E27430" w:rsidRPr="001159BE" w:rsidRDefault="00E27430" w:rsidP="006365C7">
            <w:pPr>
              <w:jc w:val="center"/>
              <w:rPr>
                <w:sz w:val="20"/>
                <w:szCs w:val="20"/>
              </w:rPr>
            </w:pPr>
            <w:r w:rsidRPr="001159BE">
              <w:rPr>
                <w:sz w:val="20"/>
                <w:szCs w:val="20"/>
              </w:rPr>
              <w:t>C</w:t>
            </w:r>
          </w:p>
        </w:tc>
      </w:tr>
      <w:tr w:rsidR="00E27430" w:rsidRPr="001159BE" w:rsidTr="006365C7">
        <w:trPr>
          <w:trHeight w:val="340"/>
        </w:trPr>
        <w:tc>
          <w:tcPr>
            <w:tcW w:w="846" w:type="dxa"/>
          </w:tcPr>
          <w:p w:rsidR="00E27430" w:rsidRPr="001159BE" w:rsidRDefault="00E27430" w:rsidP="006365C7">
            <w:pPr>
              <w:rPr>
                <w:sz w:val="20"/>
                <w:szCs w:val="20"/>
              </w:rPr>
            </w:pPr>
            <w:r w:rsidRPr="001159BE">
              <w:rPr>
                <w:sz w:val="20"/>
                <w:szCs w:val="20"/>
              </w:rPr>
              <w:t>203</w:t>
            </w:r>
          </w:p>
        </w:tc>
        <w:tc>
          <w:tcPr>
            <w:tcW w:w="1417" w:type="dxa"/>
          </w:tcPr>
          <w:p w:rsidR="00E27430" w:rsidRPr="001159BE" w:rsidRDefault="00E27430" w:rsidP="006365C7">
            <w:pPr>
              <w:rPr>
                <w:sz w:val="20"/>
                <w:szCs w:val="20"/>
              </w:rPr>
            </w:pPr>
            <w:r w:rsidRPr="001159BE">
              <w:rPr>
                <w:sz w:val="20"/>
                <w:szCs w:val="20"/>
              </w:rPr>
              <w:t>1,000</w:t>
            </w:r>
          </w:p>
        </w:tc>
        <w:tc>
          <w:tcPr>
            <w:tcW w:w="1134" w:type="dxa"/>
          </w:tcPr>
          <w:p w:rsidR="00E27430" w:rsidRPr="001159BE" w:rsidRDefault="00E27430" w:rsidP="006365C7">
            <w:pPr>
              <w:rPr>
                <w:sz w:val="20"/>
                <w:szCs w:val="20"/>
              </w:rPr>
            </w:pPr>
            <w:r w:rsidRPr="001159BE">
              <w:rPr>
                <w:sz w:val="20"/>
                <w:szCs w:val="20"/>
              </w:rPr>
              <w:t>5 (0,5)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3 (0,5)</w:t>
            </w:r>
          </w:p>
        </w:tc>
        <w:tc>
          <w:tcPr>
            <w:tcW w:w="1276" w:type="dxa"/>
          </w:tcPr>
          <w:p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rsidR="00E27430" w:rsidRPr="001159BE" w:rsidRDefault="00E27430" w:rsidP="006365C7">
            <w:pPr>
              <w:jc w:val="center"/>
              <w:rPr>
                <w:sz w:val="20"/>
                <w:szCs w:val="20"/>
              </w:rPr>
            </w:pPr>
            <w:r w:rsidRPr="001159BE">
              <w:rPr>
                <w:sz w:val="20"/>
                <w:szCs w:val="20"/>
              </w:rPr>
              <w:t>C</w:t>
            </w:r>
          </w:p>
        </w:tc>
      </w:tr>
      <w:tr w:rsidR="00E27430" w:rsidRPr="001159BE" w:rsidTr="006365C7">
        <w:trPr>
          <w:trHeight w:val="340"/>
        </w:trPr>
        <w:tc>
          <w:tcPr>
            <w:tcW w:w="846" w:type="dxa"/>
          </w:tcPr>
          <w:p w:rsidR="00E27430" w:rsidRPr="001159BE" w:rsidRDefault="00E27430" w:rsidP="006365C7">
            <w:pPr>
              <w:rPr>
                <w:sz w:val="20"/>
                <w:szCs w:val="20"/>
              </w:rPr>
            </w:pPr>
            <w:r w:rsidRPr="001159BE">
              <w:rPr>
                <w:sz w:val="20"/>
                <w:szCs w:val="20"/>
              </w:rPr>
              <w:t>204</w:t>
            </w:r>
          </w:p>
        </w:tc>
        <w:tc>
          <w:tcPr>
            <w:tcW w:w="1417" w:type="dxa"/>
          </w:tcPr>
          <w:p w:rsidR="00E27430" w:rsidRPr="001159BE" w:rsidRDefault="00E27430" w:rsidP="006365C7">
            <w:pPr>
              <w:rPr>
                <w:sz w:val="20"/>
                <w:szCs w:val="20"/>
              </w:rPr>
            </w:pPr>
            <w:r w:rsidRPr="001159BE">
              <w:rPr>
                <w:sz w:val="20"/>
                <w:szCs w:val="20"/>
              </w:rPr>
              <w:t>1,100</w:t>
            </w:r>
          </w:p>
        </w:tc>
        <w:tc>
          <w:tcPr>
            <w:tcW w:w="1134" w:type="dxa"/>
          </w:tcPr>
          <w:p w:rsidR="00E27430" w:rsidRPr="001159BE" w:rsidRDefault="00E27430" w:rsidP="006365C7">
            <w:pPr>
              <w:rPr>
                <w:sz w:val="20"/>
                <w:szCs w:val="20"/>
              </w:rPr>
            </w:pPr>
            <w:r w:rsidRPr="001159BE">
              <w:rPr>
                <w:sz w:val="20"/>
                <w:szCs w:val="20"/>
              </w:rPr>
              <w:t>5 (0,5)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3 (0,5)</w:t>
            </w:r>
          </w:p>
        </w:tc>
        <w:tc>
          <w:tcPr>
            <w:tcW w:w="1276" w:type="dxa"/>
          </w:tcPr>
          <w:p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rsidR="00E27430" w:rsidRPr="001159BE" w:rsidRDefault="00E27430" w:rsidP="006365C7">
            <w:pPr>
              <w:jc w:val="center"/>
              <w:rPr>
                <w:sz w:val="20"/>
                <w:szCs w:val="20"/>
              </w:rPr>
            </w:pPr>
            <w:r w:rsidRPr="001159BE">
              <w:rPr>
                <w:sz w:val="20"/>
                <w:szCs w:val="20"/>
              </w:rPr>
              <w:t>C</w:t>
            </w:r>
          </w:p>
        </w:tc>
      </w:tr>
      <w:tr w:rsidR="00E27430" w:rsidRPr="001159BE" w:rsidTr="006365C7">
        <w:trPr>
          <w:trHeight w:val="340"/>
        </w:trPr>
        <w:tc>
          <w:tcPr>
            <w:tcW w:w="846" w:type="dxa"/>
          </w:tcPr>
          <w:p w:rsidR="00E27430" w:rsidRPr="001159BE" w:rsidRDefault="00E27430" w:rsidP="006365C7">
            <w:pPr>
              <w:rPr>
                <w:sz w:val="20"/>
                <w:szCs w:val="20"/>
              </w:rPr>
            </w:pPr>
            <w:r w:rsidRPr="001159BE">
              <w:rPr>
                <w:sz w:val="20"/>
                <w:szCs w:val="20"/>
              </w:rPr>
              <w:t>207</w:t>
            </w:r>
          </w:p>
        </w:tc>
        <w:tc>
          <w:tcPr>
            <w:tcW w:w="1417" w:type="dxa"/>
          </w:tcPr>
          <w:p w:rsidR="00E27430" w:rsidRPr="001159BE" w:rsidRDefault="00E27430" w:rsidP="006365C7">
            <w:pPr>
              <w:rPr>
                <w:sz w:val="20"/>
                <w:szCs w:val="20"/>
              </w:rPr>
            </w:pPr>
            <w:r w:rsidRPr="001159BE">
              <w:rPr>
                <w:sz w:val="20"/>
                <w:szCs w:val="20"/>
              </w:rPr>
              <w:t>1,921</w:t>
            </w:r>
          </w:p>
        </w:tc>
        <w:tc>
          <w:tcPr>
            <w:tcW w:w="1134" w:type="dxa"/>
          </w:tcPr>
          <w:p w:rsidR="00E27430" w:rsidRPr="001159BE" w:rsidRDefault="00E27430" w:rsidP="006365C7">
            <w:pPr>
              <w:rPr>
                <w:sz w:val="20"/>
                <w:szCs w:val="20"/>
              </w:rPr>
            </w:pPr>
            <w:r w:rsidRPr="001159BE">
              <w:rPr>
                <w:sz w:val="20"/>
                <w:szCs w:val="20"/>
              </w:rPr>
              <w:t>5 (0,5)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3 (0,5)</w:t>
            </w:r>
          </w:p>
        </w:tc>
        <w:tc>
          <w:tcPr>
            <w:tcW w:w="1276" w:type="dxa"/>
          </w:tcPr>
          <w:p w:rsidR="00E27430" w:rsidRPr="001159BE" w:rsidRDefault="00E27430" w:rsidP="006365C7">
            <w:pPr>
              <w:rPr>
                <w:sz w:val="20"/>
                <w:szCs w:val="20"/>
              </w:rPr>
            </w:pPr>
            <w:r w:rsidRPr="001159BE">
              <w:rPr>
                <w:b/>
                <w:sz w:val="20"/>
                <w:szCs w:val="20"/>
              </w:rPr>
              <w:t>0,5</w:t>
            </w:r>
            <w:r w:rsidRPr="001159BE">
              <w:rPr>
                <w:sz w:val="20"/>
                <w:szCs w:val="20"/>
              </w:rPr>
              <w:t xml:space="preserve"> (0,02)</w:t>
            </w:r>
          </w:p>
        </w:tc>
        <w:tc>
          <w:tcPr>
            <w:tcW w:w="1843" w:type="dxa"/>
          </w:tcPr>
          <w:p w:rsidR="00E27430" w:rsidRPr="001159BE" w:rsidRDefault="00E27430" w:rsidP="006365C7">
            <w:pPr>
              <w:jc w:val="center"/>
              <w:rPr>
                <w:sz w:val="20"/>
                <w:szCs w:val="20"/>
              </w:rPr>
            </w:pPr>
            <w:r w:rsidRPr="001159BE">
              <w:rPr>
                <w:sz w:val="20"/>
                <w:szCs w:val="20"/>
              </w:rPr>
              <w:t>C</w:t>
            </w:r>
          </w:p>
        </w:tc>
      </w:tr>
      <w:tr w:rsidR="00E27430" w:rsidRPr="001159BE" w:rsidTr="006365C7">
        <w:trPr>
          <w:trHeight w:val="340"/>
        </w:trPr>
        <w:tc>
          <w:tcPr>
            <w:tcW w:w="846" w:type="dxa"/>
          </w:tcPr>
          <w:p w:rsidR="00E27430" w:rsidRPr="001159BE" w:rsidRDefault="00E27430" w:rsidP="006365C7">
            <w:pPr>
              <w:rPr>
                <w:sz w:val="20"/>
                <w:szCs w:val="20"/>
              </w:rPr>
            </w:pPr>
            <w:r w:rsidRPr="001159BE">
              <w:rPr>
                <w:sz w:val="20"/>
                <w:szCs w:val="20"/>
              </w:rPr>
              <w:t>208</w:t>
            </w:r>
          </w:p>
        </w:tc>
        <w:tc>
          <w:tcPr>
            <w:tcW w:w="1417" w:type="dxa"/>
          </w:tcPr>
          <w:p w:rsidR="00E27430" w:rsidRPr="001159BE" w:rsidRDefault="00E27430" w:rsidP="006365C7">
            <w:pPr>
              <w:rPr>
                <w:sz w:val="20"/>
                <w:szCs w:val="20"/>
              </w:rPr>
            </w:pPr>
            <w:r w:rsidRPr="001159BE">
              <w:rPr>
                <w:sz w:val="20"/>
                <w:szCs w:val="20"/>
              </w:rPr>
              <w:t>2,150</w:t>
            </w:r>
          </w:p>
        </w:tc>
        <w:tc>
          <w:tcPr>
            <w:tcW w:w="1134" w:type="dxa"/>
          </w:tcPr>
          <w:p w:rsidR="00E27430" w:rsidRPr="001159BE" w:rsidRDefault="00E27430" w:rsidP="006365C7">
            <w:pPr>
              <w:rPr>
                <w:sz w:val="20"/>
                <w:szCs w:val="20"/>
              </w:rPr>
            </w:pPr>
            <w:r w:rsidRPr="001159BE">
              <w:rPr>
                <w:sz w:val="20"/>
                <w:szCs w:val="20"/>
              </w:rPr>
              <w:t>45 (4-10)</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15 (2-3)</w:t>
            </w:r>
          </w:p>
        </w:tc>
        <w:tc>
          <w:tcPr>
            <w:tcW w:w="1276" w:type="dxa"/>
          </w:tcPr>
          <w:p w:rsidR="00E27430" w:rsidRPr="001159BE" w:rsidRDefault="00E27430" w:rsidP="006365C7">
            <w:pPr>
              <w:rPr>
                <w:sz w:val="20"/>
                <w:szCs w:val="20"/>
              </w:rPr>
            </w:pPr>
            <w:r w:rsidRPr="001159BE">
              <w:rPr>
                <w:b/>
                <w:sz w:val="20"/>
                <w:szCs w:val="20"/>
              </w:rPr>
              <w:t>20</w:t>
            </w:r>
            <w:r w:rsidRPr="001159BE">
              <w:rPr>
                <w:sz w:val="20"/>
                <w:szCs w:val="20"/>
              </w:rPr>
              <w:t xml:space="preserve"> (0,7-1,5)</w:t>
            </w:r>
          </w:p>
        </w:tc>
        <w:tc>
          <w:tcPr>
            <w:tcW w:w="1843" w:type="dxa"/>
          </w:tcPr>
          <w:p w:rsidR="00E27430" w:rsidRPr="001159BE" w:rsidRDefault="00E27430" w:rsidP="006365C7">
            <w:pPr>
              <w:jc w:val="center"/>
              <w:rPr>
                <w:sz w:val="20"/>
                <w:szCs w:val="20"/>
              </w:rPr>
            </w:pPr>
            <w:r w:rsidRPr="001159BE">
              <w:rPr>
                <w:sz w:val="20"/>
                <w:szCs w:val="20"/>
              </w:rPr>
              <w:t>B</w:t>
            </w:r>
          </w:p>
        </w:tc>
      </w:tr>
      <w:tr w:rsidR="00E27430" w:rsidRPr="001159BE" w:rsidTr="006365C7">
        <w:trPr>
          <w:trHeight w:val="340"/>
        </w:trPr>
        <w:tc>
          <w:tcPr>
            <w:tcW w:w="846" w:type="dxa"/>
            <w:vMerge w:val="restart"/>
            <w:vAlign w:val="center"/>
          </w:tcPr>
          <w:p w:rsidR="00E27430" w:rsidRPr="001159BE" w:rsidRDefault="00E27430" w:rsidP="006365C7">
            <w:pPr>
              <w:jc w:val="left"/>
              <w:rPr>
                <w:sz w:val="20"/>
                <w:szCs w:val="20"/>
              </w:rPr>
            </w:pPr>
            <w:r w:rsidRPr="001159BE">
              <w:rPr>
                <w:sz w:val="20"/>
                <w:szCs w:val="20"/>
              </w:rPr>
              <w:t>209-01</w:t>
            </w:r>
          </w:p>
        </w:tc>
        <w:tc>
          <w:tcPr>
            <w:tcW w:w="1417" w:type="dxa"/>
          </w:tcPr>
          <w:p w:rsidR="00E27430" w:rsidRPr="001159BE" w:rsidRDefault="00E27430" w:rsidP="006365C7">
            <w:pPr>
              <w:rPr>
                <w:sz w:val="20"/>
                <w:szCs w:val="20"/>
              </w:rPr>
            </w:pPr>
            <w:r w:rsidRPr="001159BE">
              <w:rPr>
                <w:sz w:val="20"/>
                <w:szCs w:val="20"/>
              </w:rPr>
              <w:t>4,4</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1159BE" w:rsidRDefault="00E27430" w:rsidP="006365C7">
            <w:pPr>
              <w:jc w:val="center"/>
              <w:rPr>
                <w:sz w:val="20"/>
                <w:szCs w:val="20"/>
              </w:rPr>
            </w:pPr>
            <w:r w:rsidRPr="001159BE">
              <w:rPr>
                <w:sz w:val="20"/>
                <w:szCs w:val="20"/>
              </w:rPr>
              <w:t>A</w:t>
            </w:r>
          </w:p>
        </w:tc>
      </w:tr>
      <w:tr w:rsidR="00E27430" w:rsidRPr="001159BE" w:rsidTr="006365C7">
        <w:trPr>
          <w:trHeight w:val="340"/>
        </w:trPr>
        <w:tc>
          <w:tcPr>
            <w:tcW w:w="846" w:type="dxa"/>
            <w:vMerge/>
          </w:tcPr>
          <w:p w:rsidR="00E27430" w:rsidRPr="001159BE" w:rsidRDefault="00E27430" w:rsidP="006365C7">
            <w:pPr>
              <w:rPr>
                <w:sz w:val="20"/>
                <w:szCs w:val="20"/>
              </w:rPr>
            </w:pPr>
          </w:p>
        </w:tc>
        <w:tc>
          <w:tcPr>
            <w:tcW w:w="1417" w:type="dxa"/>
          </w:tcPr>
          <w:p w:rsidR="00E27430" w:rsidRPr="001159BE" w:rsidRDefault="00E27430" w:rsidP="006365C7">
            <w:pPr>
              <w:rPr>
                <w:sz w:val="20"/>
                <w:szCs w:val="20"/>
              </w:rPr>
            </w:pPr>
            <w:r w:rsidRPr="001159BE">
              <w:rPr>
                <w:sz w:val="20"/>
                <w:szCs w:val="20"/>
              </w:rPr>
              <w:t>5,2</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1159BE" w:rsidRDefault="00E27430" w:rsidP="006365C7">
            <w:pPr>
              <w:jc w:val="center"/>
              <w:rPr>
                <w:sz w:val="20"/>
                <w:szCs w:val="20"/>
              </w:rPr>
            </w:pPr>
            <w:r w:rsidRPr="001159BE">
              <w:rPr>
                <w:sz w:val="20"/>
                <w:szCs w:val="20"/>
              </w:rPr>
              <w:t>A</w:t>
            </w:r>
          </w:p>
        </w:tc>
      </w:tr>
      <w:tr w:rsidR="00E27430" w:rsidRPr="001159BE" w:rsidTr="006365C7">
        <w:trPr>
          <w:trHeight w:val="340"/>
        </w:trPr>
        <w:tc>
          <w:tcPr>
            <w:tcW w:w="846" w:type="dxa"/>
            <w:vMerge w:val="restart"/>
            <w:vAlign w:val="center"/>
          </w:tcPr>
          <w:p w:rsidR="00E27430" w:rsidRPr="001159BE" w:rsidRDefault="00E27430" w:rsidP="006365C7">
            <w:pPr>
              <w:jc w:val="left"/>
              <w:rPr>
                <w:sz w:val="20"/>
                <w:szCs w:val="20"/>
              </w:rPr>
            </w:pPr>
            <w:r w:rsidRPr="001159BE">
              <w:rPr>
                <w:sz w:val="20"/>
                <w:szCs w:val="20"/>
              </w:rPr>
              <w:lastRenderedPageBreak/>
              <w:t>209-02</w:t>
            </w:r>
          </w:p>
        </w:tc>
        <w:tc>
          <w:tcPr>
            <w:tcW w:w="1417" w:type="dxa"/>
          </w:tcPr>
          <w:p w:rsidR="00E27430" w:rsidRPr="001159BE" w:rsidRDefault="00E27430" w:rsidP="006365C7">
            <w:pPr>
              <w:rPr>
                <w:sz w:val="20"/>
                <w:szCs w:val="20"/>
              </w:rPr>
            </w:pPr>
            <w:r w:rsidRPr="001159BE">
              <w:rPr>
                <w:sz w:val="20"/>
                <w:szCs w:val="20"/>
              </w:rPr>
              <w:t>5,6</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1159BE" w:rsidRDefault="00E27430" w:rsidP="006365C7">
            <w:pPr>
              <w:jc w:val="center"/>
              <w:rPr>
                <w:sz w:val="20"/>
                <w:szCs w:val="20"/>
              </w:rPr>
            </w:pPr>
            <w:r w:rsidRPr="001159BE">
              <w:rPr>
                <w:sz w:val="20"/>
                <w:szCs w:val="20"/>
              </w:rPr>
              <w:t>A</w:t>
            </w:r>
          </w:p>
        </w:tc>
      </w:tr>
      <w:tr w:rsidR="00E27430" w:rsidRPr="001159BE" w:rsidTr="006365C7">
        <w:trPr>
          <w:trHeight w:val="340"/>
        </w:trPr>
        <w:tc>
          <w:tcPr>
            <w:tcW w:w="846" w:type="dxa"/>
            <w:vMerge/>
          </w:tcPr>
          <w:p w:rsidR="00E27430" w:rsidRPr="001159BE" w:rsidRDefault="00E27430" w:rsidP="006365C7">
            <w:pPr>
              <w:rPr>
                <w:sz w:val="20"/>
                <w:szCs w:val="20"/>
              </w:rPr>
            </w:pPr>
          </w:p>
        </w:tc>
        <w:tc>
          <w:tcPr>
            <w:tcW w:w="1417" w:type="dxa"/>
          </w:tcPr>
          <w:p w:rsidR="00E27430" w:rsidRPr="001159BE" w:rsidRDefault="00E27430" w:rsidP="006365C7">
            <w:pPr>
              <w:rPr>
                <w:sz w:val="20"/>
                <w:szCs w:val="20"/>
              </w:rPr>
            </w:pPr>
            <w:r w:rsidRPr="001159BE">
              <w:rPr>
                <w:sz w:val="20"/>
                <w:szCs w:val="20"/>
              </w:rPr>
              <w:t>6,0</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1159BE" w:rsidRDefault="00E27430" w:rsidP="006365C7">
            <w:pPr>
              <w:jc w:val="center"/>
              <w:rPr>
                <w:sz w:val="20"/>
                <w:szCs w:val="20"/>
              </w:rPr>
            </w:pPr>
            <w:r w:rsidRPr="001159BE">
              <w:rPr>
                <w:sz w:val="20"/>
                <w:szCs w:val="20"/>
              </w:rPr>
              <w:t>A</w:t>
            </w:r>
          </w:p>
        </w:tc>
      </w:tr>
      <w:tr w:rsidR="00E27430" w:rsidRPr="001159BE" w:rsidTr="006365C7">
        <w:trPr>
          <w:trHeight w:val="340"/>
        </w:trPr>
        <w:tc>
          <w:tcPr>
            <w:tcW w:w="846" w:type="dxa"/>
            <w:vMerge/>
          </w:tcPr>
          <w:p w:rsidR="00E27430" w:rsidRPr="001159BE" w:rsidRDefault="00E27430" w:rsidP="006365C7">
            <w:pPr>
              <w:rPr>
                <w:sz w:val="20"/>
                <w:szCs w:val="20"/>
              </w:rPr>
            </w:pPr>
          </w:p>
        </w:tc>
        <w:tc>
          <w:tcPr>
            <w:tcW w:w="1417" w:type="dxa"/>
          </w:tcPr>
          <w:p w:rsidR="00E27430" w:rsidRPr="001159BE" w:rsidRDefault="00E27430" w:rsidP="006365C7">
            <w:pPr>
              <w:rPr>
                <w:sz w:val="20"/>
                <w:szCs w:val="20"/>
              </w:rPr>
            </w:pPr>
            <w:r w:rsidRPr="001159BE">
              <w:rPr>
                <w:sz w:val="20"/>
                <w:szCs w:val="20"/>
              </w:rPr>
              <w:t>6,3</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1159BE" w:rsidRDefault="00E27430" w:rsidP="006365C7">
            <w:pPr>
              <w:jc w:val="center"/>
              <w:rPr>
                <w:sz w:val="20"/>
                <w:szCs w:val="20"/>
              </w:rPr>
            </w:pPr>
            <w:r w:rsidRPr="001159BE">
              <w:rPr>
                <w:sz w:val="20"/>
                <w:szCs w:val="20"/>
              </w:rPr>
              <w:t>A</w:t>
            </w:r>
          </w:p>
        </w:tc>
      </w:tr>
      <w:tr w:rsidR="00E27430" w:rsidRPr="001159BE" w:rsidTr="006365C7">
        <w:trPr>
          <w:trHeight w:val="340"/>
        </w:trPr>
        <w:tc>
          <w:tcPr>
            <w:tcW w:w="846" w:type="dxa"/>
            <w:vMerge w:val="restart"/>
            <w:vAlign w:val="center"/>
          </w:tcPr>
          <w:p w:rsidR="00E27430" w:rsidRPr="001159BE" w:rsidRDefault="00E27430" w:rsidP="006365C7">
            <w:pPr>
              <w:jc w:val="left"/>
              <w:rPr>
                <w:sz w:val="20"/>
                <w:szCs w:val="20"/>
              </w:rPr>
            </w:pPr>
            <w:r w:rsidRPr="001159BE">
              <w:rPr>
                <w:sz w:val="20"/>
                <w:szCs w:val="20"/>
              </w:rPr>
              <w:t>210</w:t>
            </w:r>
          </w:p>
        </w:tc>
        <w:tc>
          <w:tcPr>
            <w:tcW w:w="1417" w:type="dxa"/>
          </w:tcPr>
          <w:p w:rsidR="00E27430" w:rsidRPr="001159BE" w:rsidRDefault="00E27430" w:rsidP="006365C7">
            <w:pPr>
              <w:rPr>
                <w:sz w:val="20"/>
                <w:szCs w:val="20"/>
              </w:rPr>
            </w:pPr>
            <w:r w:rsidRPr="001159BE">
              <w:rPr>
                <w:sz w:val="20"/>
                <w:szCs w:val="20"/>
              </w:rPr>
              <w:t>7,2-7,7</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1159BE" w:rsidRDefault="00E27430" w:rsidP="006365C7">
            <w:pPr>
              <w:jc w:val="center"/>
              <w:rPr>
                <w:sz w:val="20"/>
                <w:szCs w:val="20"/>
              </w:rPr>
            </w:pPr>
            <w:r w:rsidRPr="001159BE">
              <w:rPr>
                <w:sz w:val="20"/>
                <w:szCs w:val="20"/>
              </w:rPr>
              <w:t>A</w:t>
            </w:r>
          </w:p>
        </w:tc>
      </w:tr>
      <w:tr w:rsidR="00E27430" w:rsidTr="006365C7">
        <w:trPr>
          <w:trHeight w:val="340"/>
        </w:trPr>
        <w:tc>
          <w:tcPr>
            <w:tcW w:w="846" w:type="dxa"/>
            <w:vMerge/>
          </w:tcPr>
          <w:p w:rsidR="00E27430" w:rsidRPr="001159BE" w:rsidRDefault="00E27430" w:rsidP="006365C7">
            <w:pPr>
              <w:rPr>
                <w:sz w:val="20"/>
                <w:szCs w:val="20"/>
              </w:rPr>
            </w:pPr>
          </w:p>
        </w:tc>
        <w:tc>
          <w:tcPr>
            <w:tcW w:w="1417" w:type="dxa"/>
          </w:tcPr>
          <w:p w:rsidR="00E27430" w:rsidRPr="001159BE" w:rsidRDefault="00E27430" w:rsidP="006365C7">
            <w:pPr>
              <w:rPr>
                <w:sz w:val="20"/>
                <w:szCs w:val="20"/>
              </w:rPr>
            </w:pPr>
            <w:r w:rsidRPr="001159BE">
              <w:rPr>
                <w:sz w:val="20"/>
                <w:szCs w:val="20"/>
              </w:rPr>
              <w:t>8,35-8,55</w:t>
            </w:r>
          </w:p>
        </w:tc>
        <w:tc>
          <w:tcPr>
            <w:tcW w:w="1134" w:type="dxa"/>
          </w:tcPr>
          <w:p w:rsidR="00E27430" w:rsidRPr="001159BE" w:rsidRDefault="00E27430" w:rsidP="006365C7">
            <w:pPr>
              <w:rPr>
                <w:sz w:val="20"/>
                <w:szCs w:val="20"/>
              </w:rPr>
            </w:pPr>
            <w:r w:rsidRPr="001159BE">
              <w:rPr>
                <w:sz w:val="20"/>
                <w:szCs w:val="20"/>
              </w:rPr>
              <w:t>60 (7-15)</w:t>
            </w:r>
          </w:p>
        </w:tc>
        <w:tc>
          <w:tcPr>
            <w:tcW w:w="1134" w:type="dxa"/>
          </w:tcPr>
          <w:p w:rsidR="00E27430" w:rsidRPr="001159BE" w:rsidRDefault="00E27430" w:rsidP="006365C7">
            <w:pPr>
              <w:rPr>
                <w:sz w:val="20"/>
                <w:szCs w:val="20"/>
              </w:rPr>
            </w:pPr>
            <w:r w:rsidRPr="001159BE">
              <w:rPr>
                <w:sz w:val="20"/>
                <w:szCs w:val="20"/>
              </w:rPr>
              <w:t>-</w:t>
            </w:r>
          </w:p>
        </w:tc>
        <w:tc>
          <w:tcPr>
            <w:tcW w:w="1134" w:type="dxa"/>
          </w:tcPr>
          <w:p w:rsidR="00E27430" w:rsidRPr="001159BE" w:rsidRDefault="00E27430" w:rsidP="006365C7">
            <w:pPr>
              <w:rPr>
                <w:sz w:val="20"/>
                <w:szCs w:val="20"/>
              </w:rPr>
            </w:pPr>
            <w:r w:rsidRPr="001159BE">
              <w:rPr>
                <w:sz w:val="20"/>
                <w:szCs w:val="20"/>
              </w:rPr>
              <w:t>20 (3-5)</w:t>
            </w:r>
          </w:p>
        </w:tc>
        <w:tc>
          <w:tcPr>
            <w:tcW w:w="1276" w:type="dxa"/>
          </w:tcPr>
          <w:p w:rsidR="00E27430" w:rsidRPr="001159BE" w:rsidRDefault="00E27430" w:rsidP="006365C7">
            <w:pPr>
              <w:rPr>
                <w:sz w:val="20"/>
                <w:szCs w:val="20"/>
              </w:rPr>
            </w:pPr>
            <w:r w:rsidRPr="001159BE">
              <w:rPr>
                <w:b/>
                <w:sz w:val="20"/>
                <w:szCs w:val="20"/>
              </w:rPr>
              <w:t>40</w:t>
            </w:r>
            <w:r w:rsidRPr="001159BE">
              <w:rPr>
                <w:sz w:val="20"/>
                <w:szCs w:val="20"/>
              </w:rPr>
              <w:t xml:space="preserve"> (1-3)</w:t>
            </w:r>
          </w:p>
        </w:tc>
        <w:tc>
          <w:tcPr>
            <w:tcW w:w="1843" w:type="dxa"/>
          </w:tcPr>
          <w:p w:rsidR="00E27430" w:rsidRPr="002F40BE" w:rsidRDefault="00E27430" w:rsidP="006365C7">
            <w:pPr>
              <w:jc w:val="center"/>
              <w:rPr>
                <w:sz w:val="20"/>
                <w:szCs w:val="20"/>
              </w:rPr>
            </w:pPr>
            <w:r w:rsidRPr="001159BE">
              <w:rPr>
                <w:sz w:val="20"/>
                <w:szCs w:val="20"/>
              </w:rPr>
              <w:t>A</w:t>
            </w:r>
          </w:p>
        </w:tc>
      </w:tr>
    </w:tbl>
    <w:p w:rsidR="00E27430" w:rsidRDefault="00E27430" w:rsidP="00593726">
      <w:pPr>
        <w:pStyle w:val="Odsekzoznamu"/>
        <w:ind w:left="142"/>
      </w:pPr>
    </w:p>
    <w:p w:rsidR="00E27430" w:rsidRPr="00C50F30" w:rsidRDefault="00E27430" w:rsidP="00164050">
      <w:pPr>
        <w:pStyle w:val="Odsekzoznamu"/>
        <w:tabs>
          <w:tab w:val="left" w:pos="-3969"/>
        </w:tabs>
        <w:autoSpaceDE w:val="0"/>
        <w:autoSpaceDN w:val="0"/>
        <w:adjustRightInd w:val="0"/>
        <w:spacing w:after="0" w:line="240" w:lineRule="auto"/>
        <w:ind w:left="502"/>
      </w:pPr>
    </w:p>
    <w:p w:rsidR="00E27430" w:rsidRPr="00C50F30" w:rsidRDefault="00E27430" w:rsidP="00007EC7">
      <w:pPr>
        <w:pStyle w:val="Nadpis2"/>
        <w:tabs>
          <w:tab w:val="clear" w:pos="851"/>
        </w:tabs>
        <w:ind w:left="709" w:hanging="709"/>
        <w:jc w:val="left"/>
        <w:rPr>
          <w:rFonts w:cs="Arial"/>
        </w:rPr>
      </w:pPr>
      <w:bookmarkStart w:id="50" w:name="_Toc289279781"/>
      <w:bookmarkStart w:id="51" w:name="_Toc292442400"/>
      <w:bookmarkStart w:id="52" w:name="_Toc295672610"/>
      <w:bookmarkStart w:id="53" w:name="_Toc325977336"/>
      <w:bookmarkStart w:id="54" w:name="_Toc332024630"/>
      <w:bookmarkStart w:id="55" w:name="_Toc518289728"/>
      <w:r w:rsidRPr="00C50F30">
        <w:rPr>
          <w:rFonts w:cs="Arial"/>
        </w:rPr>
        <w:t>IS</w:t>
      </w:r>
      <w:r>
        <w:rPr>
          <w:rFonts w:cs="Arial"/>
        </w:rPr>
        <w:t>RC</w:t>
      </w:r>
      <w:r w:rsidRPr="00C50F30">
        <w:rPr>
          <w:rFonts w:cs="Arial"/>
        </w:rPr>
        <w:t xml:space="preserve"> (informačný systém </w:t>
      </w:r>
      <w:r>
        <w:rPr>
          <w:rFonts w:cs="Arial"/>
        </w:rPr>
        <w:t>rýchlostnej cesty</w:t>
      </w:r>
      <w:r w:rsidRPr="00C50F30">
        <w:rPr>
          <w:rFonts w:cs="Arial"/>
        </w:rPr>
        <w:t>)</w:t>
      </w:r>
      <w:bookmarkEnd w:id="50"/>
      <w:bookmarkEnd w:id="51"/>
      <w:bookmarkEnd w:id="52"/>
      <w:bookmarkEnd w:id="53"/>
      <w:bookmarkEnd w:id="54"/>
      <w:bookmarkEnd w:id="55"/>
    </w:p>
    <w:p w:rsidR="00E27430" w:rsidRPr="00C50F30" w:rsidRDefault="00E27430" w:rsidP="00007EC7">
      <w:pPr>
        <w:pStyle w:val="Odsekzoznamu1"/>
        <w:numPr>
          <w:ilvl w:val="0"/>
          <w:numId w:val="7"/>
        </w:numPr>
        <w:tabs>
          <w:tab w:val="left" w:pos="0"/>
        </w:tabs>
        <w:spacing w:before="240" w:after="240" w:line="240" w:lineRule="auto"/>
        <w:ind w:left="426"/>
        <w:rPr>
          <w:rFonts w:cs="Arial"/>
        </w:rPr>
      </w:pPr>
      <w:bookmarkStart w:id="56" w:name="_Toc289279782"/>
      <w:bookmarkStart w:id="57" w:name="_Toc292442401"/>
      <w:bookmarkStart w:id="58" w:name="_Toc295672611"/>
      <w:r w:rsidRPr="00C50F30">
        <w:rPr>
          <w:rFonts w:cs="Arial"/>
        </w:rPr>
        <w:t xml:space="preserve">Objednávateľ požaduje trasu kabeláže informačného systému viesť vo svahu telesa </w:t>
      </w:r>
      <w:r>
        <w:rPr>
          <w:rFonts w:cs="Arial"/>
        </w:rPr>
        <w:t>rýchlostnej cesty</w:t>
      </w:r>
      <w:r w:rsidRPr="00C50F30">
        <w:rPr>
          <w:rFonts w:cs="Arial"/>
        </w:rPr>
        <w:t xml:space="preserve"> s ochranou zariadení pri zimnej údržbe (rámové sieťky).</w:t>
      </w:r>
    </w:p>
    <w:p w:rsidR="00E27430" w:rsidRPr="00C50F30" w:rsidRDefault="00E27430" w:rsidP="00007EC7">
      <w:pPr>
        <w:pStyle w:val="Odsekzoznamu1"/>
        <w:numPr>
          <w:ilvl w:val="0"/>
          <w:numId w:val="7"/>
        </w:numPr>
        <w:tabs>
          <w:tab w:val="left" w:pos="0"/>
        </w:tabs>
        <w:spacing w:before="240" w:after="240" w:line="240" w:lineRule="auto"/>
        <w:ind w:left="426"/>
        <w:rPr>
          <w:rFonts w:cs="Arial"/>
        </w:rPr>
      </w:pPr>
      <w:r w:rsidRPr="00C50F30">
        <w:rPr>
          <w:rFonts w:cs="Arial"/>
        </w:rPr>
        <w:t xml:space="preserve">Technologické uzly, radiče a trafostanice vybaviť snímačmi otvorenia dverí, vyvedených vizuálnym a akustickým alarmom pri ich neoprávnenom narušení </w:t>
      </w:r>
      <w:r>
        <w:rPr>
          <w:rFonts w:cs="Arial"/>
        </w:rPr>
        <w:t xml:space="preserve">do budovy </w:t>
      </w:r>
      <w:r>
        <w:t>regionálneho  strediska  správy  ciest  Lučenec  alebo  Zvolen</w:t>
      </w:r>
      <w:r w:rsidRPr="00C72936">
        <w:rPr>
          <w:rFonts w:cs="Arial"/>
        </w:rPr>
        <w:t>.</w:t>
      </w:r>
      <w:r w:rsidRPr="00C50F30">
        <w:rPr>
          <w:rFonts w:cs="Arial"/>
        </w:rPr>
        <w:t xml:space="preserve"> </w:t>
      </w:r>
    </w:p>
    <w:p w:rsidR="00E27430" w:rsidRDefault="00E27430" w:rsidP="00007EC7">
      <w:pPr>
        <w:pStyle w:val="Odsekzoznamu1"/>
        <w:numPr>
          <w:ilvl w:val="0"/>
          <w:numId w:val="7"/>
        </w:numPr>
        <w:tabs>
          <w:tab w:val="left" w:pos="0"/>
        </w:tabs>
        <w:spacing w:before="240" w:after="240" w:line="240" w:lineRule="auto"/>
        <w:ind w:left="426"/>
        <w:rPr>
          <w:rFonts w:cs="Arial"/>
        </w:rPr>
      </w:pPr>
      <w:bookmarkStart w:id="59" w:name="_Toc325977337"/>
      <w:bookmarkStart w:id="60" w:name="_Toc332024631"/>
      <w:r w:rsidRPr="00C50F30">
        <w:rPr>
          <w:rFonts w:cs="Arial"/>
        </w:rPr>
        <w:t xml:space="preserve">Objednávateľ požaduje zabezpečiť prístup k rádiovému vysielaču, </w:t>
      </w:r>
      <w:proofErr w:type="spellStart"/>
      <w:r w:rsidRPr="00C50F30">
        <w:rPr>
          <w:rFonts w:cs="Arial"/>
        </w:rPr>
        <w:t>meteostanici</w:t>
      </w:r>
      <w:proofErr w:type="spellEnd"/>
      <w:r w:rsidRPr="00C50F30">
        <w:rPr>
          <w:rFonts w:cs="Arial"/>
        </w:rPr>
        <w:t>, kamerám a pod..</w:t>
      </w:r>
    </w:p>
    <w:p w:rsidR="00E27430" w:rsidRPr="000B45F6" w:rsidRDefault="00E27430" w:rsidP="00117AB9">
      <w:pPr>
        <w:pStyle w:val="Odsekzoznamu1"/>
        <w:numPr>
          <w:ilvl w:val="0"/>
          <w:numId w:val="7"/>
        </w:numPr>
        <w:tabs>
          <w:tab w:val="left" w:pos="0"/>
        </w:tabs>
        <w:spacing w:before="240" w:after="240"/>
        <w:ind w:left="426" w:hanging="426"/>
        <w:rPr>
          <w:rFonts w:cs="Arial"/>
        </w:rPr>
      </w:pPr>
      <w:r>
        <w:rPr>
          <w:rFonts w:cs="Arial"/>
        </w:rPr>
        <w:t>Chráničky – perforované – kvôli odtoku vody, dostatočné krytie, aby sa nevyplavovali pri prívalových dažďoch a topení snehu.</w:t>
      </w:r>
    </w:p>
    <w:p w:rsidR="00E27430" w:rsidRDefault="00E27430" w:rsidP="00117AB9">
      <w:pPr>
        <w:pStyle w:val="Odsekzoznamu1"/>
        <w:numPr>
          <w:ilvl w:val="0"/>
          <w:numId w:val="7"/>
        </w:numPr>
        <w:tabs>
          <w:tab w:val="left" w:pos="0"/>
        </w:tabs>
        <w:spacing w:before="240" w:after="240"/>
        <w:ind w:left="426" w:hanging="426"/>
        <w:rPr>
          <w:rFonts w:cs="Arial"/>
        </w:rPr>
      </w:pPr>
      <w:r>
        <w:rPr>
          <w:rFonts w:cs="Arial"/>
        </w:rPr>
        <w:t>Požadujeme osadiť kamery tak, aby bola pokrytá celá trasa, križovatky.</w:t>
      </w:r>
      <w:r w:rsidRPr="008346BF">
        <w:rPr>
          <w:rFonts w:cs="Arial"/>
        </w:rPr>
        <w:t xml:space="preserve"> </w:t>
      </w:r>
      <w:r>
        <w:rPr>
          <w:rFonts w:cs="Arial"/>
        </w:rPr>
        <w:t>K</w:t>
      </w:r>
      <w:r w:rsidRPr="008346BF">
        <w:rPr>
          <w:rFonts w:cs="Arial"/>
        </w:rPr>
        <w:t xml:space="preserve">amery </w:t>
      </w:r>
      <w:r>
        <w:rPr>
          <w:rFonts w:cs="Arial"/>
        </w:rPr>
        <w:t xml:space="preserve">musia byť </w:t>
      </w:r>
      <w:r w:rsidRPr="008346BF">
        <w:rPr>
          <w:rFonts w:cs="Arial"/>
        </w:rPr>
        <w:t xml:space="preserve">s dostatočným rozlíšením, </w:t>
      </w:r>
      <w:r>
        <w:rPr>
          <w:rFonts w:cs="Arial"/>
        </w:rPr>
        <w:t xml:space="preserve">umožňovať v prípade potreby </w:t>
      </w:r>
      <w:r w:rsidRPr="008346BF">
        <w:rPr>
          <w:rFonts w:cs="Arial"/>
        </w:rPr>
        <w:t>nočné videnie, natáčanie, záznam.</w:t>
      </w:r>
      <w:r>
        <w:rPr>
          <w:rFonts w:cs="Arial"/>
        </w:rPr>
        <w:t xml:space="preserve"> </w:t>
      </w:r>
    </w:p>
    <w:p w:rsidR="00E27430" w:rsidRDefault="00E27430" w:rsidP="00117AB9">
      <w:pPr>
        <w:pStyle w:val="Odsekzoznamu1"/>
        <w:numPr>
          <w:ilvl w:val="0"/>
          <w:numId w:val="7"/>
        </w:numPr>
        <w:tabs>
          <w:tab w:val="left" w:pos="0"/>
        </w:tabs>
        <w:spacing w:before="240" w:after="240"/>
        <w:ind w:left="426" w:hanging="426"/>
        <w:rPr>
          <w:rFonts w:cs="Arial"/>
        </w:rPr>
      </w:pPr>
      <w:r>
        <w:rPr>
          <w:rFonts w:cs="Arial"/>
        </w:rPr>
        <w:t xml:space="preserve">Kamery zabezpečiť proti odcudzeniu. </w:t>
      </w:r>
    </w:p>
    <w:p w:rsidR="00E27430" w:rsidRPr="00C64009" w:rsidRDefault="00E27430" w:rsidP="00C64009">
      <w:pPr>
        <w:pStyle w:val="Odsekzoznamu1"/>
        <w:numPr>
          <w:ilvl w:val="0"/>
          <w:numId w:val="7"/>
        </w:numPr>
        <w:tabs>
          <w:tab w:val="left" w:pos="0"/>
        </w:tabs>
        <w:spacing w:before="240" w:after="240"/>
        <w:ind w:left="426" w:hanging="426"/>
        <w:rPr>
          <w:rFonts w:cs="Arial"/>
        </w:rPr>
      </w:pPr>
      <w:r>
        <w:rPr>
          <w:rFonts w:cs="Arial"/>
        </w:rPr>
        <w:t xml:space="preserve">Požadujeme osadiť </w:t>
      </w:r>
      <w:proofErr w:type="spellStart"/>
      <w:r>
        <w:rPr>
          <w:rFonts w:cs="Arial"/>
        </w:rPr>
        <w:t>sčítače</w:t>
      </w:r>
      <w:proofErr w:type="spellEnd"/>
      <w:r>
        <w:rPr>
          <w:rFonts w:cs="Arial"/>
        </w:rPr>
        <w:t xml:space="preserve"> dopravy na hlavnej trase v</w:t>
      </w:r>
      <w:r w:rsidR="00E904F3">
        <w:rPr>
          <w:rFonts w:cs="Arial"/>
        </w:rPr>
        <w:t> </w:t>
      </w:r>
      <w:r>
        <w:rPr>
          <w:rFonts w:cs="Arial"/>
        </w:rPr>
        <w:t>medzi</w:t>
      </w:r>
      <w:r w:rsidR="00E904F3">
        <w:rPr>
          <w:rFonts w:cs="Arial"/>
        </w:rPr>
        <w:t>-</w:t>
      </w:r>
      <w:r>
        <w:rPr>
          <w:rFonts w:cs="Arial"/>
        </w:rPr>
        <w:t xml:space="preserve">križovatkovom úseku a na každej vetve križovatky.  </w:t>
      </w:r>
    </w:p>
    <w:p w:rsidR="00E27430" w:rsidRPr="00512E6E" w:rsidRDefault="00E27430" w:rsidP="00007EC7">
      <w:pPr>
        <w:pStyle w:val="Nadpis2"/>
        <w:tabs>
          <w:tab w:val="clear" w:pos="851"/>
        </w:tabs>
        <w:ind w:left="709" w:hanging="709"/>
        <w:jc w:val="left"/>
        <w:rPr>
          <w:rFonts w:cs="Arial"/>
        </w:rPr>
      </w:pPr>
      <w:bookmarkStart w:id="61" w:name="_Toc518289729"/>
      <w:r w:rsidRPr="00512E6E">
        <w:rPr>
          <w:rFonts w:cs="Arial"/>
        </w:rPr>
        <w:t>Zárubné a oporné múry</w:t>
      </w:r>
      <w:bookmarkEnd w:id="56"/>
      <w:bookmarkEnd w:id="57"/>
      <w:bookmarkEnd w:id="58"/>
      <w:bookmarkEnd w:id="59"/>
      <w:bookmarkEnd w:id="60"/>
      <w:bookmarkEnd w:id="61"/>
    </w:p>
    <w:p w:rsidR="00E27430" w:rsidRDefault="00E27430" w:rsidP="00DA5EF4">
      <w:pPr>
        <w:pStyle w:val="Odsekzoznamu1"/>
        <w:numPr>
          <w:ilvl w:val="0"/>
          <w:numId w:val="11"/>
        </w:numPr>
        <w:tabs>
          <w:tab w:val="left" w:pos="-3828"/>
        </w:tabs>
        <w:spacing w:before="240" w:after="240" w:line="240" w:lineRule="auto"/>
        <w:ind w:left="425" w:hanging="357"/>
        <w:rPr>
          <w:rFonts w:cs="Arial"/>
        </w:rPr>
      </w:pPr>
      <w:r w:rsidRPr="00C50F30">
        <w:rPr>
          <w:rFonts w:cs="Arial"/>
        </w:rPr>
        <w:t>Objednávateľ požaduje zabezpečiť trvalé odvedenie vody z odvodňovacích vrtov pomocou kolien tak, aby voda nemohla vytekať na vozovku</w:t>
      </w:r>
      <w:r>
        <w:rPr>
          <w:rFonts w:cs="Arial"/>
        </w:rPr>
        <w:t>, prípadne s otvorom na čistenie odvodňovacieho  potrubia v kolenách</w:t>
      </w:r>
      <w:r w:rsidRPr="00DA5EF4">
        <w:rPr>
          <w:rFonts w:cs="Arial"/>
        </w:rPr>
        <w:t>.</w:t>
      </w:r>
    </w:p>
    <w:p w:rsidR="00E27430" w:rsidRPr="00C50F30" w:rsidRDefault="00E27430" w:rsidP="00DA5EF4">
      <w:pPr>
        <w:pStyle w:val="Odsekzoznamu1"/>
        <w:numPr>
          <w:ilvl w:val="0"/>
          <w:numId w:val="11"/>
        </w:numPr>
        <w:tabs>
          <w:tab w:val="left" w:pos="-3828"/>
        </w:tabs>
        <w:spacing w:before="240" w:after="240" w:line="240" w:lineRule="auto"/>
        <w:ind w:left="425" w:hanging="357"/>
        <w:rPr>
          <w:rFonts w:cs="Arial"/>
        </w:rPr>
      </w:pPr>
      <w:proofErr w:type="spellStart"/>
      <w:r w:rsidRPr="00C50F30">
        <w:rPr>
          <w:rFonts w:cs="Arial"/>
        </w:rPr>
        <w:t>Zárubné</w:t>
      </w:r>
      <w:proofErr w:type="spellEnd"/>
      <w:r w:rsidRPr="00C50F30">
        <w:rPr>
          <w:rFonts w:cs="Arial"/>
        </w:rPr>
        <w:t xml:space="preserve"> múry kotvené zemnými kotvami, pri ktorých zemné kotvy vyčnievajú pred líce múrov, je potrebné v súvislosti s návrhom zvodidiel považovať za </w:t>
      </w:r>
      <w:proofErr w:type="spellStart"/>
      <w:r w:rsidRPr="00C50F30">
        <w:rPr>
          <w:rFonts w:cs="Arial"/>
        </w:rPr>
        <w:t>zárubné</w:t>
      </w:r>
      <w:proofErr w:type="spellEnd"/>
      <w:r w:rsidRPr="00C50F30">
        <w:rPr>
          <w:rFonts w:cs="Arial"/>
        </w:rPr>
        <w:t xml:space="preserve"> múry s drsným alebo veľmi členitým povrchom, ktorý predstavuje nebezpečný úsek.</w:t>
      </w:r>
    </w:p>
    <w:p w:rsidR="00E27430" w:rsidRPr="00C50F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 xml:space="preserve">Objednávateľ požaduje sledovanie deformácií </w:t>
      </w:r>
      <w:proofErr w:type="spellStart"/>
      <w:r w:rsidRPr="00C50F30">
        <w:rPr>
          <w:rFonts w:cs="Arial"/>
        </w:rPr>
        <w:t>zárubných</w:t>
      </w:r>
      <w:proofErr w:type="spellEnd"/>
      <w:r w:rsidRPr="00C50F30">
        <w:rPr>
          <w:rFonts w:cs="Arial"/>
        </w:rPr>
        <w:t xml:space="preserve"> a oporných múrov na základe projektu geodetického sledovania deformácií vypracovan</w:t>
      </w:r>
      <w:r>
        <w:rPr>
          <w:rFonts w:cs="Arial"/>
        </w:rPr>
        <w:t>ým</w:t>
      </w:r>
      <w:r w:rsidRPr="00C50F30">
        <w:rPr>
          <w:rFonts w:cs="Arial"/>
        </w:rPr>
        <w:t xml:space="preserve"> Zhotoviteľom a schválen</w:t>
      </w:r>
      <w:r>
        <w:rPr>
          <w:rFonts w:cs="Arial"/>
        </w:rPr>
        <w:t>ým</w:t>
      </w:r>
      <w:r w:rsidRPr="00C50F30">
        <w:rPr>
          <w:rFonts w:cs="Arial"/>
        </w:rPr>
        <w:t xml:space="preserve"> Stavebným dozorom a Objednávateľom </w:t>
      </w:r>
    </w:p>
    <w:p w:rsidR="00E27430" w:rsidRPr="00C50F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 xml:space="preserve">Objednávateľ požaduje nepoužívať gravitačné </w:t>
      </w:r>
      <w:proofErr w:type="spellStart"/>
      <w:r w:rsidRPr="00C50F30">
        <w:rPr>
          <w:rFonts w:cs="Arial"/>
        </w:rPr>
        <w:t>gabionové</w:t>
      </w:r>
      <w:proofErr w:type="spellEnd"/>
      <w:r w:rsidRPr="00C50F30">
        <w:rPr>
          <w:rFonts w:cs="Arial"/>
        </w:rPr>
        <w:t xml:space="preserve"> konštrukcie. </w:t>
      </w:r>
      <w:proofErr w:type="spellStart"/>
      <w:r w:rsidRPr="00C50F30">
        <w:rPr>
          <w:rFonts w:cs="Arial"/>
        </w:rPr>
        <w:t>Gabionové</w:t>
      </w:r>
      <w:proofErr w:type="spellEnd"/>
      <w:r w:rsidRPr="00C50F30">
        <w:rPr>
          <w:rFonts w:cs="Arial"/>
        </w:rPr>
        <w:t xml:space="preserve"> konštrukcie musia byť vystužené </w:t>
      </w:r>
      <w:proofErr w:type="spellStart"/>
      <w:r w:rsidRPr="00C50F30">
        <w:rPr>
          <w:rFonts w:cs="Arial"/>
        </w:rPr>
        <w:t>geomrežami</w:t>
      </w:r>
      <w:proofErr w:type="spellEnd"/>
      <w:r w:rsidRPr="00C50F30">
        <w:rPr>
          <w:rFonts w:cs="Arial"/>
        </w:rPr>
        <w:t>.</w:t>
      </w:r>
    </w:p>
    <w:p w:rsidR="00E274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 xml:space="preserve">Objednávateľ požaduje konštrukčné riešenie oporného alebo </w:t>
      </w:r>
      <w:proofErr w:type="spellStart"/>
      <w:r w:rsidRPr="00C50F30">
        <w:rPr>
          <w:rFonts w:cs="Arial"/>
        </w:rPr>
        <w:t>zárubného</w:t>
      </w:r>
      <w:proofErr w:type="spellEnd"/>
      <w:r w:rsidRPr="00C50F30">
        <w:rPr>
          <w:rFonts w:cs="Arial"/>
        </w:rPr>
        <w:t xml:space="preserve"> múru pomocou vystužených </w:t>
      </w:r>
      <w:proofErr w:type="spellStart"/>
      <w:r w:rsidRPr="00C50F30">
        <w:rPr>
          <w:rFonts w:cs="Arial"/>
        </w:rPr>
        <w:t>gabiónov</w:t>
      </w:r>
      <w:proofErr w:type="spellEnd"/>
      <w:r w:rsidRPr="00C50F30">
        <w:rPr>
          <w:rFonts w:cs="Arial"/>
        </w:rPr>
        <w:t xml:space="preserve"> navrhnúť tak, aby výška múra nepresiahla 6 m.</w:t>
      </w:r>
    </w:p>
    <w:p w:rsidR="00E27430" w:rsidRDefault="00E27430" w:rsidP="00DA5EF4">
      <w:pPr>
        <w:pStyle w:val="Odsekzoznamu1"/>
        <w:numPr>
          <w:ilvl w:val="0"/>
          <w:numId w:val="11"/>
        </w:numPr>
        <w:tabs>
          <w:tab w:val="left" w:pos="-3828"/>
        </w:tabs>
        <w:spacing w:before="240" w:after="240" w:line="240" w:lineRule="auto"/>
        <w:ind w:left="425" w:hanging="357"/>
        <w:rPr>
          <w:rFonts w:cs="Arial"/>
        </w:rPr>
      </w:pPr>
      <w:proofErr w:type="spellStart"/>
      <w:r>
        <w:rPr>
          <w:rFonts w:cs="Arial"/>
        </w:rPr>
        <w:t>Gabionové</w:t>
      </w:r>
      <w:proofErr w:type="spellEnd"/>
      <w:r>
        <w:rPr>
          <w:rFonts w:cs="Arial"/>
        </w:rPr>
        <w:t xml:space="preserve"> konštrukcie musia spĺňať podmienky životnosti stanovené v STN EN 10223-3 a STN EN 10223-8 </w:t>
      </w:r>
      <w:r w:rsidRPr="00C12A29">
        <w:rPr>
          <w:rFonts w:cs="Arial"/>
        </w:rPr>
        <w:t>(pre inžinierske stavby 100 rokov)</w:t>
      </w:r>
      <w:r>
        <w:rPr>
          <w:rFonts w:cs="Arial"/>
        </w:rPr>
        <w:t>.</w:t>
      </w:r>
    </w:p>
    <w:p w:rsidR="00E27430" w:rsidRDefault="00E27430" w:rsidP="00DA5EF4">
      <w:pPr>
        <w:pStyle w:val="Odsekzoznamu1"/>
        <w:numPr>
          <w:ilvl w:val="0"/>
          <w:numId w:val="11"/>
        </w:numPr>
        <w:tabs>
          <w:tab w:val="left" w:pos="-3828"/>
        </w:tabs>
        <w:spacing w:before="240" w:after="240" w:line="240" w:lineRule="auto"/>
        <w:ind w:left="425" w:hanging="357"/>
        <w:rPr>
          <w:rFonts w:cs="Arial"/>
        </w:rPr>
      </w:pPr>
      <w:r>
        <w:rPr>
          <w:rFonts w:cs="Arial"/>
        </w:rPr>
        <w:t xml:space="preserve">V prípade návrhu </w:t>
      </w:r>
      <w:proofErr w:type="spellStart"/>
      <w:r>
        <w:rPr>
          <w:rFonts w:cs="Arial"/>
        </w:rPr>
        <w:t>gabionového</w:t>
      </w:r>
      <w:proofErr w:type="spellEnd"/>
      <w:r>
        <w:rPr>
          <w:rFonts w:cs="Arial"/>
        </w:rPr>
        <w:t xml:space="preserve"> múru so zváraných panelov je nutné jeho založenie na betónovom základe.</w:t>
      </w:r>
    </w:p>
    <w:p w:rsidR="00E27430" w:rsidRDefault="00E27430" w:rsidP="00DA5EF4">
      <w:pPr>
        <w:pStyle w:val="Odsekzoznamu1"/>
        <w:numPr>
          <w:ilvl w:val="0"/>
          <w:numId w:val="11"/>
        </w:numPr>
        <w:tabs>
          <w:tab w:val="left" w:pos="-3828"/>
        </w:tabs>
        <w:spacing w:before="240" w:after="240" w:line="240" w:lineRule="auto"/>
        <w:ind w:left="425" w:hanging="357"/>
        <w:rPr>
          <w:rFonts w:cs="Arial"/>
        </w:rPr>
      </w:pPr>
      <w:r w:rsidRPr="00DB1281">
        <w:rPr>
          <w:rFonts w:cs="Arial"/>
        </w:rPr>
        <w:t xml:space="preserve">Požadujeme ručné ukladanie kameňa na čelnej strane pri plnení drôtených košov </w:t>
      </w:r>
      <w:proofErr w:type="spellStart"/>
      <w:r w:rsidRPr="00DB1281">
        <w:rPr>
          <w:rFonts w:cs="Arial"/>
        </w:rPr>
        <w:t>gabiónových</w:t>
      </w:r>
      <w:proofErr w:type="spellEnd"/>
      <w:r w:rsidRPr="00DB1281">
        <w:rPr>
          <w:rFonts w:cs="Arial"/>
        </w:rPr>
        <w:t xml:space="preserve"> múrov.</w:t>
      </w:r>
    </w:p>
    <w:p w:rsidR="00E27430" w:rsidRPr="00C50F30" w:rsidRDefault="00E27430" w:rsidP="000D6C7C">
      <w:pPr>
        <w:pStyle w:val="Odsekzoznamu1"/>
        <w:numPr>
          <w:ilvl w:val="0"/>
          <w:numId w:val="11"/>
        </w:numPr>
        <w:tabs>
          <w:tab w:val="left" w:pos="-3828"/>
        </w:tabs>
        <w:spacing w:before="240" w:after="240" w:line="240" w:lineRule="auto"/>
        <w:ind w:left="425" w:hanging="357"/>
        <w:rPr>
          <w:rFonts w:cs="Arial"/>
        </w:rPr>
      </w:pPr>
      <w:r w:rsidRPr="00C50F30">
        <w:rPr>
          <w:rFonts w:cs="Arial"/>
        </w:rPr>
        <w:t>Oporný/</w:t>
      </w:r>
      <w:proofErr w:type="spellStart"/>
      <w:r w:rsidRPr="00C50F30">
        <w:rPr>
          <w:rFonts w:cs="Arial"/>
        </w:rPr>
        <w:t>zárubný</w:t>
      </w:r>
      <w:proofErr w:type="spellEnd"/>
      <w:r w:rsidRPr="00C50F30">
        <w:rPr>
          <w:rFonts w:cs="Arial"/>
        </w:rPr>
        <w:t xml:space="preserve"> múr tvorený lícovými prefabrikátmi a vystužený </w:t>
      </w:r>
      <w:proofErr w:type="spellStart"/>
      <w:r w:rsidRPr="00C50F30">
        <w:rPr>
          <w:rFonts w:cs="Arial"/>
        </w:rPr>
        <w:t>geomrežami</w:t>
      </w:r>
      <w:proofErr w:type="spellEnd"/>
      <w:r w:rsidRPr="00C50F30">
        <w:rPr>
          <w:rFonts w:cs="Arial"/>
        </w:rPr>
        <w:t xml:space="preserve"> musí byť odstupňovaný po maximálne 6m výšky lavičkou šírky 1,5m. Priestor lavičky bude upravený </w:t>
      </w:r>
      <w:proofErr w:type="spellStart"/>
      <w:r w:rsidRPr="00C50F30">
        <w:rPr>
          <w:rFonts w:cs="Arial"/>
        </w:rPr>
        <w:t>štrkodrvou</w:t>
      </w:r>
      <w:proofErr w:type="spellEnd"/>
      <w:r w:rsidRPr="00C50F30">
        <w:rPr>
          <w:rFonts w:cs="Arial"/>
        </w:rPr>
        <w:t>, tak aby sa zamedzilo rastu vegetácie.</w:t>
      </w:r>
    </w:p>
    <w:p w:rsidR="00E27430" w:rsidRPr="00EC68F3" w:rsidRDefault="00E27430" w:rsidP="000D6C7C">
      <w:pPr>
        <w:pStyle w:val="Odsekzoznamu1"/>
        <w:numPr>
          <w:ilvl w:val="0"/>
          <w:numId w:val="11"/>
        </w:numPr>
        <w:tabs>
          <w:tab w:val="left" w:pos="-3828"/>
        </w:tabs>
        <w:spacing w:before="240" w:after="240" w:line="240" w:lineRule="auto"/>
        <w:ind w:left="425" w:hanging="357"/>
        <w:rPr>
          <w:rStyle w:val="hps"/>
          <w:rFonts w:cs="Arial"/>
        </w:rPr>
      </w:pPr>
      <w:r w:rsidRPr="00DA5EF4">
        <w:lastRenderedPageBreak/>
        <w:t>S ohľadom na</w:t>
      </w:r>
      <w:r w:rsidRPr="00C50F30">
        <w:rPr>
          <w:rFonts w:cs="Arial"/>
        </w:rPr>
        <w:t xml:space="preserve"> </w:t>
      </w:r>
      <w:r w:rsidRPr="00DA5EF4">
        <w:t>geologickú</w:t>
      </w:r>
      <w:r w:rsidRPr="00C50F30">
        <w:rPr>
          <w:rFonts w:cs="Arial"/>
        </w:rPr>
        <w:t xml:space="preserve"> </w:t>
      </w:r>
      <w:r>
        <w:t xml:space="preserve">situáciu </w:t>
      </w:r>
      <w:r w:rsidRPr="00C50F30">
        <w:rPr>
          <w:rFonts w:cs="Arial"/>
        </w:rPr>
        <w:t xml:space="preserve">je </w:t>
      </w:r>
      <w:r w:rsidRPr="00DA5EF4">
        <w:t>nutné pri</w:t>
      </w:r>
      <w:r w:rsidRPr="00C50F30">
        <w:rPr>
          <w:rFonts w:cs="Arial"/>
        </w:rPr>
        <w:t xml:space="preserve"> </w:t>
      </w:r>
      <w:r w:rsidRPr="00DA5EF4">
        <w:t>technickom</w:t>
      </w:r>
      <w:r w:rsidRPr="00C50F30">
        <w:rPr>
          <w:rFonts w:cs="Arial"/>
        </w:rPr>
        <w:t xml:space="preserve"> </w:t>
      </w:r>
      <w:r w:rsidRPr="00EC68F3">
        <w:t>návrhu</w:t>
      </w:r>
      <w:r w:rsidRPr="00EC68F3">
        <w:rPr>
          <w:rFonts w:cs="Arial"/>
        </w:rPr>
        <w:t xml:space="preserve"> </w:t>
      </w:r>
      <w:r w:rsidRPr="00EC68F3">
        <w:t>zaistenia</w:t>
      </w:r>
      <w:r w:rsidRPr="00EC68F3">
        <w:rPr>
          <w:rFonts w:cs="Arial"/>
        </w:rPr>
        <w:t xml:space="preserve"> </w:t>
      </w:r>
      <w:r w:rsidRPr="00EC68F3">
        <w:t>počítať</w:t>
      </w:r>
      <w:r w:rsidRPr="00EC68F3">
        <w:rPr>
          <w:rStyle w:val="hps"/>
          <w:rFonts w:cs="Arial"/>
        </w:rPr>
        <w:t xml:space="preserve"> s</w:t>
      </w:r>
      <w:r w:rsidRPr="00EC68F3">
        <w:rPr>
          <w:rFonts w:cs="Arial"/>
        </w:rPr>
        <w:t xml:space="preserve"> </w:t>
      </w:r>
      <w:r w:rsidRPr="00EC68F3">
        <w:rPr>
          <w:rStyle w:val="hps"/>
          <w:rFonts w:cs="Arial"/>
        </w:rPr>
        <w:t>celkovou</w:t>
      </w:r>
      <w:r w:rsidRPr="00EC68F3">
        <w:rPr>
          <w:rFonts w:cs="Arial"/>
        </w:rPr>
        <w:t xml:space="preserve"> </w:t>
      </w:r>
      <w:r w:rsidRPr="00EC68F3">
        <w:rPr>
          <w:rStyle w:val="hps"/>
          <w:rFonts w:cs="Arial"/>
        </w:rPr>
        <w:t>stabilitou</w:t>
      </w:r>
      <w:r w:rsidRPr="00EC68F3">
        <w:rPr>
          <w:rFonts w:cs="Arial"/>
        </w:rPr>
        <w:t xml:space="preserve"> </w:t>
      </w:r>
      <w:r w:rsidRPr="00EC68F3">
        <w:rPr>
          <w:rStyle w:val="hps"/>
          <w:rFonts w:cs="Arial"/>
        </w:rPr>
        <w:t xml:space="preserve">svahu. </w:t>
      </w:r>
    </w:p>
    <w:p w:rsidR="00E27430" w:rsidRPr="00EC68F3" w:rsidRDefault="00E27430" w:rsidP="000D6C7C">
      <w:pPr>
        <w:pStyle w:val="Odsekzoznamu1"/>
        <w:numPr>
          <w:ilvl w:val="0"/>
          <w:numId w:val="11"/>
        </w:numPr>
        <w:tabs>
          <w:tab w:val="left" w:pos="-3828"/>
        </w:tabs>
        <w:spacing w:before="240" w:after="240" w:line="240" w:lineRule="auto"/>
        <w:ind w:left="425" w:hanging="357"/>
        <w:rPr>
          <w:rFonts w:cs="Arial"/>
        </w:rPr>
      </w:pPr>
      <w:r w:rsidRPr="00EC68F3">
        <w:rPr>
          <w:rStyle w:val="hps"/>
          <w:rFonts w:cs="Arial"/>
        </w:rPr>
        <w:t xml:space="preserve">Pre všetky betónové časti múrov, ktoré sú vzdialené do 6m od spevnenej krajnice </w:t>
      </w:r>
      <w:r>
        <w:rPr>
          <w:rStyle w:val="hps"/>
          <w:rFonts w:cs="Arial"/>
        </w:rPr>
        <w:t>rýchlostnej cesty</w:t>
      </w:r>
      <w:r w:rsidRPr="00EC68F3">
        <w:rPr>
          <w:rStyle w:val="hps"/>
          <w:rFonts w:cs="Arial"/>
        </w:rPr>
        <w:t xml:space="preserve"> sa budú uvažovať stupne vplyvu prostredia XD3 a XF4.</w:t>
      </w:r>
    </w:p>
    <w:p w:rsidR="00E27430" w:rsidRPr="00A84E97" w:rsidRDefault="00E27430" w:rsidP="000D6C7C">
      <w:pPr>
        <w:pStyle w:val="Odsekzoznamu1"/>
        <w:numPr>
          <w:ilvl w:val="0"/>
          <w:numId w:val="11"/>
        </w:numPr>
        <w:tabs>
          <w:tab w:val="left" w:pos="0"/>
        </w:tabs>
        <w:spacing w:before="240" w:after="240" w:line="240" w:lineRule="auto"/>
        <w:ind w:left="425" w:hanging="357"/>
        <w:rPr>
          <w:rFonts w:cs="Arial"/>
        </w:rPr>
      </w:pPr>
      <w:r w:rsidRPr="00EC68F3">
        <w:t xml:space="preserve">Zhotoviteľ predloží na objekty </w:t>
      </w:r>
      <w:proofErr w:type="spellStart"/>
      <w:r w:rsidRPr="00EC68F3">
        <w:t>zárubných</w:t>
      </w:r>
      <w:proofErr w:type="spellEnd"/>
      <w:r w:rsidRPr="00EC68F3">
        <w:t xml:space="preserve"> a oporných múrov nad 6 m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Súčasťou odborného posúdenia bude čestné prehlásenie o </w:t>
      </w:r>
      <w:r w:rsidRPr="00A84E97">
        <w:t>nezávislosti posudzovateľa od Zhotoviteľa stavby a o nezainteresovanosti do pôvodného návrhu konštrukcie.</w:t>
      </w:r>
    </w:p>
    <w:p w:rsidR="00E27430" w:rsidRPr="00A84E97" w:rsidRDefault="00E27430" w:rsidP="00AA6804">
      <w:pPr>
        <w:pStyle w:val="Odsekzoznamu1"/>
        <w:numPr>
          <w:ilvl w:val="0"/>
          <w:numId w:val="11"/>
        </w:numPr>
        <w:tabs>
          <w:tab w:val="left" w:pos="-3828"/>
        </w:tabs>
        <w:spacing w:before="240" w:after="240" w:line="240" w:lineRule="auto"/>
        <w:ind w:left="426"/>
        <w:rPr>
          <w:rStyle w:val="hps"/>
          <w:rFonts w:cs="Arial"/>
        </w:rPr>
      </w:pPr>
      <w:r w:rsidRPr="00A84E97">
        <w:rPr>
          <w:rStyle w:val="hps"/>
          <w:rFonts w:cs="Arial"/>
        </w:rPr>
        <w:t>Pohľadová plocha múrov musí spĺňať základné architektonické požiadavky</w:t>
      </w:r>
    </w:p>
    <w:p w:rsidR="00E27430" w:rsidRPr="00A84E97" w:rsidRDefault="00E27430" w:rsidP="00AA6804">
      <w:pPr>
        <w:pStyle w:val="Odsekzoznamu1"/>
        <w:numPr>
          <w:ilvl w:val="0"/>
          <w:numId w:val="11"/>
        </w:numPr>
        <w:tabs>
          <w:tab w:val="left" w:pos="-3828"/>
        </w:tabs>
        <w:spacing w:before="240" w:after="240" w:line="240" w:lineRule="auto"/>
        <w:ind w:left="426"/>
        <w:rPr>
          <w:rFonts w:cs="Arial"/>
        </w:rPr>
      </w:pPr>
      <w:r w:rsidRPr="00A84E97">
        <w:rPr>
          <w:rFonts w:cs="Arial"/>
        </w:rPr>
        <w:t>Zhotoviteľ je povinný navrhnúť také technické riešenie, ktoré bude zohľadňovať výsledky IGHP (pozri Zväzok 5 súťažných podkladov)</w:t>
      </w:r>
      <w:r>
        <w:rPr>
          <w:rFonts w:cs="Arial"/>
        </w:rPr>
        <w:t>.</w:t>
      </w:r>
      <w:r w:rsidRPr="00A84E97">
        <w:rPr>
          <w:rFonts w:cs="Arial"/>
        </w:rPr>
        <w:t xml:space="preserve"> Zhotoviteľ môže nahradiť riešenie z DSP iba takou konštrukciou, ktorá nebude vyžadovať dodatočný záber pozemkov.</w:t>
      </w:r>
    </w:p>
    <w:p w:rsidR="00E27430" w:rsidRDefault="00E27430" w:rsidP="00174A99">
      <w:pPr>
        <w:pStyle w:val="Odsekzoznamu1"/>
        <w:numPr>
          <w:ilvl w:val="0"/>
          <w:numId w:val="11"/>
        </w:numPr>
        <w:tabs>
          <w:tab w:val="left" w:pos="0"/>
        </w:tabs>
        <w:spacing w:before="240" w:after="240"/>
        <w:rPr>
          <w:rFonts w:cs="Arial"/>
        </w:rPr>
      </w:pPr>
      <w:r w:rsidRPr="00167627">
        <w:rPr>
          <w:rFonts w:cs="Arial"/>
        </w:rPr>
        <w:t>Všetky konštrukcie vzdialené horizontálne do 6m od komunikácie</w:t>
      </w:r>
      <w:r>
        <w:rPr>
          <w:rFonts w:cs="Arial"/>
        </w:rPr>
        <w:t>,</w:t>
      </w:r>
      <w:r w:rsidRPr="00167627">
        <w:rPr>
          <w:rFonts w:cs="Arial"/>
        </w:rPr>
        <w:t xml:space="preserve"> na ktorej sa vykonáva zimná údržba prostredníctvom rozmrazovacích prostriedkov sa musia posudzovať ako konštrukcie vystavené silným účinkom rozmrazovacím soliam (chloridom).</w:t>
      </w:r>
    </w:p>
    <w:p w:rsidR="00E27430" w:rsidRDefault="00E27430" w:rsidP="00174A99">
      <w:pPr>
        <w:pStyle w:val="Odsekzoznamu1"/>
        <w:numPr>
          <w:ilvl w:val="0"/>
          <w:numId w:val="11"/>
        </w:numPr>
        <w:tabs>
          <w:tab w:val="left" w:pos="0"/>
        </w:tabs>
        <w:spacing w:before="240" w:after="240"/>
      </w:pPr>
      <w:r>
        <w:t xml:space="preserve">Požadujeme všetky </w:t>
      </w:r>
      <w:proofErr w:type="spellStart"/>
      <w:r>
        <w:t>zárubné</w:t>
      </w:r>
      <w:proofErr w:type="spellEnd"/>
      <w:r>
        <w:t xml:space="preserve"> a oporné múry opatriť zábradlím výšky 1,1 m, pre zamedzenie pádu pri vykonávaní opráv a údržby.</w:t>
      </w:r>
    </w:p>
    <w:p w:rsidR="00E27430" w:rsidRPr="00C64009" w:rsidRDefault="00E27430" w:rsidP="00C64009">
      <w:pPr>
        <w:pStyle w:val="Odsekzoznamu1"/>
        <w:numPr>
          <w:ilvl w:val="0"/>
          <w:numId w:val="11"/>
        </w:numPr>
        <w:tabs>
          <w:tab w:val="left" w:pos="0"/>
        </w:tabs>
        <w:spacing w:before="240" w:after="240"/>
      </w:pPr>
      <w:r w:rsidRPr="00A30E06">
        <w:t>V zastavanom území navrhovať (</w:t>
      </w:r>
      <w:proofErr w:type="spellStart"/>
      <w:r w:rsidRPr="00A30E06">
        <w:t>zárubné</w:t>
      </w:r>
      <w:proofErr w:type="spellEnd"/>
      <w:r w:rsidRPr="00A30E06">
        <w:t>) múry s</w:t>
      </w:r>
      <w:r>
        <w:t xml:space="preserve"> pohltivou </w:t>
      </w:r>
      <w:r w:rsidRPr="00A30E06">
        <w:t>prot</w:t>
      </w:r>
      <w:r>
        <w:t>ihlukovou úpravou (napr. na betónový</w:t>
      </w:r>
      <w:r w:rsidRPr="00A30E06">
        <w:t xml:space="preserve"> múr dať </w:t>
      </w:r>
      <w:proofErr w:type="spellStart"/>
      <w:r w:rsidRPr="00A30E06">
        <w:t>durisolové</w:t>
      </w:r>
      <w:proofErr w:type="spellEnd"/>
      <w:r w:rsidRPr="00A30E06">
        <w:t xml:space="preserve"> kvádre)</w:t>
      </w:r>
      <w:r>
        <w:t>.</w:t>
      </w:r>
    </w:p>
    <w:p w:rsidR="00E27430" w:rsidRPr="00C50F30" w:rsidRDefault="00E27430" w:rsidP="00007EC7">
      <w:pPr>
        <w:pStyle w:val="Nadpis2"/>
        <w:tabs>
          <w:tab w:val="clear" w:pos="851"/>
        </w:tabs>
        <w:ind w:left="709" w:hanging="709"/>
        <w:jc w:val="left"/>
        <w:rPr>
          <w:rFonts w:cs="Arial"/>
        </w:rPr>
      </w:pPr>
      <w:bookmarkStart w:id="62" w:name="_Toc289279783"/>
      <w:bookmarkStart w:id="63" w:name="_Toc292442402"/>
      <w:bookmarkStart w:id="64" w:name="_Toc295672612"/>
      <w:bookmarkStart w:id="65" w:name="_Toc325977338"/>
      <w:bookmarkStart w:id="66" w:name="_Toc332024632"/>
      <w:bookmarkStart w:id="67" w:name="_Toc518289730"/>
      <w:r w:rsidRPr="00C50F30">
        <w:rPr>
          <w:rFonts w:cs="Arial"/>
        </w:rPr>
        <w:t>Rigoly</w:t>
      </w:r>
      <w:bookmarkEnd w:id="62"/>
      <w:bookmarkEnd w:id="63"/>
      <w:bookmarkEnd w:id="64"/>
      <w:bookmarkEnd w:id="65"/>
      <w:bookmarkEnd w:id="66"/>
      <w:bookmarkEnd w:id="67"/>
    </w:p>
    <w:p w:rsidR="00E27430" w:rsidRDefault="00E27430" w:rsidP="00007EC7">
      <w:pPr>
        <w:pStyle w:val="Odsekzoznamu1"/>
        <w:numPr>
          <w:ilvl w:val="0"/>
          <w:numId w:val="8"/>
        </w:numPr>
        <w:tabs>
          <w:tab w:val="left" w:pos="0"/>
        </w:tabs>
        <w:spacing w:before="240" w:after="240" w:line="240" w:lineRule="auto"/>
        <w:ind w:left="426" w:hanging="426"/>
        <w:rPr>
          <w:rFonts w:cs="Arial"/>
        </w:rPr>
      </w:pPr>
      <w:r w:rsidRPr="00C50F30">
        <w:rPr>
          <w:rFonts w:cs="Arial"/>
        </w:rPr>
        <w:t>Objednávateľ požaduje pre ochranu oceľových súčastí rigolov navrhnúť náterové systémy pre dlhodobú životnosť – min. 15 rokov a viac so základným koróznym zaťažením - vlhkosť, špina, posypová soľ, vystavené voľnému pôsobeniu poveternostných vplyvov – kategórie koróznej agresiv</w:t>
      </w:r>
      <w:r>
        <w:rPr>
          <w:rFonts w:cs="Arial"/>
        </w:rPr>
        <w:t>ity C5-I a C5-M podľa TP 068</w:t>
      </w:r>
      <w:r w:rsidRPr="00C50F30">
        <w:rPr>
          <w:rFonts w:cs="Arial"/>
        </w:rPr>
        <w:t>.</w:t>
      </w:r>
    </w:p>
    <w:p w:rsidR="00E27430" w:rsidRPr="006F121B" w:rsidRDefault="00E27430" w:rsidP="00117AB9">
      <w:pPr>
        <w:pStyle w:val="Odsekzoznamu1"/>
        <w:numPr>
          <w:ilvl w:val="0"/>
          <w:numId w:val="8"/>
        </w:numPr>
        <w:tabs>
          <w:tab w:val="left" w:pos="0"/>
        </w:tabs>
        <w:spacing w:before="240" w:after="240"/>
        <w:ind w:left="426" w:hanging="426"/>
        <w:rPr>
          <w:rFonts w:cs="Arial"/>
        </w:rPr>
      </w:pPr>
      <w:r w:rsidRPr="00C96153">
        <w:rPr>
          <w:rFonts w:cs="Arial"/>
        </w:rPr>
        <w:t xml:space="preserve">Odvodňovacie zariadenia </w:t>
      </w:r>
      <w:r>
        <w:rPr>
          <w:rFonts w:cs="Arial"/>
        </w:rPr>
        <w:t>rýchlostných ciest</w:t>
      </w:r>
      <w:r w:rsidRPr="00C96153">
        <w:rPr>
          <w:rFonts w:cs="Arial"/>
        </w:rPr>
        <w:t xml:space="preserve"> navrhovať z materiálov, ktoré budú odolné voči poveternostn</w:t>
      </w:r>
      <w:r>
        <w:rPr>
          <w:rFonts w:cs="Arial"/>
        </w:rPr>
        <w:t xml:space="preserve">ým vplyvom a chemickým posypom, </w:t>
      </w:r>
      <w:proofErr w:type="spellStart"/>
      <w:r>
        <w:rPr>
          <w:rFonts w:cs="Arial"/>
        </w:rPr>
        <w:t>zaúsťovať</w:t>
      </w:r>
      <w:proofErr w:type="spellEnd"/>
      <w:r>
        <w:rPr>
          <w:rFonts w:cs="Arial"/>
        </w:rPr>
        <w:t xml:space="preserve"> i</w:t>
      </w:r>
      <w:r w:rsidRPr="006F121B">
        <w:rPr>
          <w:rFonts w:cs="Arial"/>
        </w:rPr>
        <w:t>ch do horských vpustí s otvoreným  a filtračným dnom (kamenivo, štrk).</w:t>
      </w:r>
    </w:p>
    <w:p w:rsidR="00E27430" w:rsidRDefault="00E27430" w:rsidP="00117AB9">
      <w:pPr>
        <w:pStyle w:val="Odsekzoznamu1"/>
        <w:numPr>
          <w:ilvl w:val="0"/>
          <w:numId w:val="8"/>
        </w:numPr>
        <w:tabs>
          <w:tab w:val="left" w:pos="0"/>
        </w:tabs>
        <w:spacing w:before="240" w:after="240"/>
        <w:ind w:left="426" w:hanging="426"/>
        <w:rPr>
          <w:rFonts w:cs="Arial"/>
        </w:rPr>
      </w:pPr>
      <w:r>
        <w:rPr>
          <w:rFonts w:cs="Arial"/>
        </w:rPr>
        <w:t xml:space="preserve">V prípade zaústenia sklzov do rigolov, oproti sklzu umiestniť </w:t>
      </w:r>
      <w:proofErr w:type="spellStart"/>
      <w:r>
        <w:rPr>
          <w:rFonts w:cs="Arial"/>
        </w:rPr>
        <w:t>prídlažbu</w:t>
      </w:r>
      <w:proofErr w:type="spellEnd"/>
      <w:r>
        <w:rPr>
          <w:rFonts w:cs="Arial"/>
        </w:rPr>
        <w:t xml:space="preserve">, aby sa zamedzilo vymývaniu pri prívalových dažďoch. </w:t>
      </w:r>
    </w:p>
    <w:p w:rsidR="00E27430" w:rsidRDefault="00E27430" w:rsidP="001B2CD3">
      <w:pPr>
        <w:pStyle w:val="Odsekzoznamu1"/>
        <w:numPr>
          <w:ilvl w:val="0"/>
          <w:numId w:val="8"/>
        </w:numPr>
        <w:tabs>
          <w:tab w:val="left" w:pos="0"/>
        </w:tabs>
        <w:spacing w:before="240" w:after="240"/>
        <w:ind w:left="426" w:hanging="426"/>
        <w:rPr>
          <w:rFonts w:cs="Arial"/>
        </w:rPr>
      </w:pPr>
      <w:r w:rsidRPr="00A021F3">
        <w:rPr>
          <w:rFonts w:cs="Arial"/>
        </w:rPr>
        <w:t xml:space="preserve">Odvodňovacie šachty, poklopy, obrubníky navrhnúť zarovno s niveletou terénu najmä v strednom deliacom páse. Odvodnenie naviesť do </w:t>
      </w:r>
      <w:proofErr w:type="spellStart"/>
      <w:r w:rsidRPr="00A021F3">
        <w:rPr>
          <w:rFonts w:cs="Arial"/>
        </w:rPr>
        <w:t>vsakovacej</w:t>
      </w:r>
      <w:proofErr w:type="spellEnd"/>
      <w:r w:rsidRPr="00A021F3">
        <w:rPr>
          <w:rFonts w:cs="Arial"/>
        </w:rPr>
        <w:t xml:space="preserve"> šachty</w:t>
      </w:r>
      <w:r>
        <w:rPr>
          <w:rFonts w:cs="Arial"/>
        </w:rPr>
        <w:t>.</w:t>
      </w:r>
    </w:p>
    <w:p w:rsidR="00E27430" w:rsidRPr="001159BE" w:rsidRDefault="00E27430" w:rsidP="001B2CD3">
      <w:pPr>
        <w:pStyle w:val="Odsekzoznamu1"/>
        <w:numPr>
          <w:ilvl w:val="0"/>
          <w:numId w:val="8"/>
        </w:numPr>
        <w:tabs>
          <w:tab w:val="left" w:pos="0"/>
        </w:tabs>
        <w:spacing w:before="240" w:after="240"/>
        <w:ind w:left="426" w:hanging="426"/>
        <w:rPr>
          <w:rFonts w:cs="Arial"/>
        </w:rPr>
      </w:pPr>
      <w:r w:rsidRPr="001159BE">
        <w:rPr>
          <w:rFonts w:cs="Arial"/>
        </w:rPr>
        <w:t>Požadujeme rigoly a priekopy dimenzovať na 125 % výdatnosť návrhového dažďa (25% nad normu).</w:t>
      </w:r>
    </w:p>
    <w:p w:rsidR="00E27430" w:rsidRPr="001159BE" w:rsidRDefault="00E27430" w:rsidP="00965DAF">
      <w:pPr>
        <w:pStyle w:val="Odsekzoznamu1"/>
        <w:numPr>
          <w:ilvl w:val="0"/>
          <w:numId w:val="8"/>
        </w:numPr>
        <w:tabs>
          <w:tab w:val="left" w:pos="0"/>
        </w:tabs>
        <w:spacing w:before="240" w:after="240"/>
        <w:ind w:left="426" w:hanging="426"/>
        <w:rPr>
          <w:rFonts w:cs="Arial"/>
        </w:rPr>
      </w:pPr>
      <w:r w:rsidRPr="001159BE">
        <w:rPr>
          <w:rFonts w:cs="Arial"/>
        </w:rPr>
        <w:t xml:space="preserve">Vsakovanie zrážkových vôd z telesa cesty do pôdy je vylúčené v úseku Krivánskeho potoka. V tomto úseku zaistí </w:t>
      </w:r>
      <w:r w:rsidR="00E904F3" w:rsidRPr="001159BE">
        <w:rPr>
          <w:rFonts w:cs="Arial"/>
        </w:rPr>
        <w:t>zhotoviteľ</w:t>
      </w:r>
      <w:r w:rsidRPr="001159BE">
        <w:rPr>
          <w:rFonts w:cs="Arial"/>
        </w:rPr>
        <w:t xml:space="preserve"> ich odvád</w:t>
      </w:r>
      <w:r w:rsidR="00E904F3" w:rsidRPr="001159BE">
        <w:rPr>
          <w:rFonts w:cs="Arial"/>
        </w:rPr>
        <w:t>za</w:t>
      </w:r>
      <w:r w:rsidRPr="001159BE">
        <w:rPr>
          <w:rFonts w:cs="Arial"/>
        </w:rPr>
        <w:t>n</w:t>
      </w:r>
      <w:r w:rsidR="00E904F3" w:rsidRPr="001159BE">
        <w:rPr>
          <w:rFonts w:cs="Arial"/>
        </w:rPr>
        <w:t>ie</w:t>
      </w:r>
      <w:r w:rsidRPr="001159BE">
        <w:rPr>
          <w:rFonts w:cs="Arial"/>
        </w:rPr>
        <w:t xml:space="preserve"> </w:t>
      </w:r>
      <w:r w:rsidR="00E904F3" w:rsidRPr="001159BE">
        <w:rPr>
          <w:rFonts w:cs="Arial"/>
        </w:rPr>
        <w:t>cez</w:t>
      </w:r>
      <w:r w:rsidRPr="001159BE">
        <w:rPr>
          <w:rFonts w:cs="Arial"/>
        </w:rPr>
        <w:t xml:space="preserve"> odlučovače ropných </w:t>
      </w:r>
      <w:r w:rsidR="00E904F3" w:rsidRPr="001159BE">
        <w:rPr>
          <w:rFonts w:cs="Arial"/>
        </w:rPr>
        <w:t>látok</w:t>
      </w:r>
      <w:r w:rsidRPr="001159BE">
        <w:rPr>
          <w:rFonts w:cs="Arial"/>
        </w:rPr>
        <w:t xml:space="preserve"> do Krivánskeho </w:t>
      </w:r>
      <w:r w:rsidR="005E717B" w:rsidRPr="001159BE">
        <w:rPr>
          <w:rFonts w:cs="Arial"/>
        </w:rPr>
        <w:t xml:space="preserve">potoka. So </w:t>
      </w:r>
      <w:proofErr w:type="spellStart"/>
      <w:r w:rsidR="005E717B" w:rsidRPr="001159BE">
        <w:rPr>
          <w:rFonts w:cs="Arial"/>
        </w:rPr>
        <w:t>vsakovacími</w:t>
      </w:r>
      <w:proofErr w:type="spellEnd"/>
      <w:r w:rsidR="005E717B" w:rsidRPr="001159BE">
        <w:rPr>
          <w:rFonts w:cs="Arial"/>
        </w:rPr>
        <w:t xml:space="preserve"> nádržami</w:t>
      </w:r>
      <w:r w:rsidRPr="001159BE">
        <w:rPr>
          <w:rFonts w:cs="Arial"/>
        </w:rPr>
        <w:t xml:space="preserve"> je možné v tomto úseku uvažovať len na </w:t>
      </w:r>
      <w:r w:rsidR="00E904F3" w:rsidRPr="001159BE">
        <w:rPr>
          <w:rFonts w:cs="Arial"/>
        </w:rPr>
        <w:t>základe</w:t>
      </w:r>
      <w:r w:rsidRPr="001159BE">
        <w:rPr>
          <w:rFonts w:cs="Arial"/>
        </w:rPr>
        <w:t xml:space="preserve"> budúceho </w:t>
      </w:r>
      <w:r w:rsidR="005E717B" w:rsidRPr="001159BE">
        <w:rPr>
          <w:rFonts w:cs="Arial"/>
        </w:rPr>
        <w:t>rozhodnutia MŽP</w:t>
      </w:r>
      <w:r w:rsidRPr="001159BE">
        <w:rPr>
          <w:rFonts w:cs="Arial"/>
        </w:rPr>
        <w:t xml:space="preserve">, v </w:t>
      </w:r>
      <w:r w:rsidR="00E904F3" w:rsidRPr="001159BE">
        <w:rPr>
          <w:rFonts w:cs="Arial"/>
        </w:rPr>
        <w:t>ktorom</w:t>
      </w:r>
      <w:r w:rsidRPr="001159BE">
        <w:rPr>
          <w:rFonts w:cs="Arial"/>
        </w:rPr>
        <w:t xml:space="preserve"> bude </w:t>
      </w:r>
      <w:r w:rsidR="005E717B" w:rsidRPr="001159BE">
        <w:rPr>
          <w:rFonts w:cs="Arial"/>
        </w:rPr>
        <w:t>popísaný</w:t>
      </w:r>
      <w:r w:rsidRPr="001159BE">
        <w:rPr>
          <w:rFonts w:cs="Arial"/>
        </w:rPr>
        <w:t xml:space="preserve"> </w:t>
      </w:r>
      <w:r w:rsidR="00E904F3" w:rsidRPr="001159BE">
        <w:rPr>
          <w:rFonts w:cs="Arial"/>
        </w:rPr>
        <w:t>vplyv</w:t>
      </w:r>
      <w:r w:rsidRPr="001159BE">
        <w:rPr>
          <w:rFonts w:cs="Arial"/>
        </w:rPr>
        <w:t xml:space="preserve"> vsakovaných </w:t>
      </w:r>
      <w:r w:rsidR="00E904F3" w:rsidRPr="001159BE">
        <w:rPr>
          <w:rFonts w:cs="Arial"/>
        </w:rPr>
        <w:t>vôd</w:t>
      </w:r>
      <w:r w:rsidRPr="001159BE">
        <w:rPr>
          <w:rFonts w:cs="Arial"/>
        </w:rPr>
        <w:t xml:space="preserve"> na kvalitu podzemných vôd a vodný režim pôd v PP Krivánsky potok s ohľadom na predmet jej ochrany.</w:t>
      </w:r>
    </w:p>
    <w:p w:rsidR="00E27430" w:rsidRPr="00C64009" w:rsidRDefault="00E27430" w:rsidP="001B2CD3">
      <w:pPr>
        <w:pStyle w:val="Odsekzoznamu1"/>
        <w:tabs>
          <w:tab w:val="left" w:pos="0"/>
        </w:tabs>
        <w:spacing w:before="240" w:after="240"/>
        <w:ind w:left="426"/>
        <w:rPr>
          <w:rFonts w:cs="Arial"/>
        </w:rPr>
      </w:pPr>
    </w:p>
    <w:p w:rsidR="00E27430" w:rsidRPr="00C50F30" w:rsidRDefault="00E27430" w:rsidP="00007EC7">
      <w:pPr>
        <w:pStyle w:val="Nadpis2"/>
        <w:tabs>
          <w:tab w:val="clear" w:pos="851"/>
        </w:tabs>
        <w:ind w:left="709" w:hanging="709"/>
        <w:jc w:val="left"/>
        <w:rPr>
          <w:rFonts w:cs="Arial"/>
        </w:rPr>
      </w:pPr>
      <w:bookmarkStart w:id="68" w:name="_Toc289279784"/>
      <w:bookmarkStart w:id="69" w:name="_Toc292442403"/>
      <w:bookmarkStart w:id="70" w:name="_Toc295672613"/>
      <w:bookmarkStart w:id="71" w:name="_Toc325977339"/>
      <w:bookmarkStart w:id="72" w:name="_Toc332024633"/>
      <w:bookmarkStart w:id="73" w:name="_Toc518289731"/>
      <w:r w:rsidRPr="00C50F30">
        <w:rPr>
          <w:rFonts w:cs="Arial"/>
        </w:rPr>
        <w:t>Protihlukové steny</w:t>
      </w:r>
      <w:bookmarkEnd w:id="68"/>
      <w:bookmarkEnd w:id="69"/>
      <w:bookmarkEnd w:id="70"/>
      <w:bookmarkEnd w:id="71"/>
      <w:bookmarkEnd w:id="72"/>
      <w:bookmarkEnd w:id="73"/>
    </w:p>
    <w:p w:rsidR="00E27430" w:rsidRPr="00C50F30" w:rsidRDefault="00E27430" w:rsidP="004C64BE">
      <w:pPr>
        <w:pStyle w:val="Odsekzoznamu1"/>
        <w:numPr>
          <w:ilvl w:val="0"/>
          <w:numId w:val="9"/>
        </w:numPr>
        <w:tabs>
          <w:tab w:val="left" w:pos="0"/>
        </w:tabs>
        <w:spacing w:before="240" w:after="240"/>
        <w:ind w:left="426" w:hanging="426"/>
        <w:rPr>
          <w:rFonts w:cs="Arial"/>
        </w:rPr>
      </w:pPr>
      <w:r w:rsidRPr="00C50F30">
        <w:rPr>
          <w:rFonts w:cs="Arial"/>
        </w:rPr>
        <w:t>Objednávateľ požaduje protihlukové steny navrhnúť z materiálov odolných voči korózii. V prípade návrhu oceľových súčastí požaduje navrhnúť náterové systémy pre dlhodobú životnosť – min. 15 rokov so základným koróznym zaťažením - oblasť postreku posypo</w:t>
      </w:r>
      <w:r w:rsidRPr="00C50F30">
        <w:rPr>
          <w:rFonts w:cs="Arial"/>
        </w:rPr>
        <w:lastRenderedPageBreak/>
        <w:t xml:space="preserve">vou soľou, nárazy kameňa a štrku alebo voľné pôsobenie poveternostných vplyvov – kategória koróznej agresivity </w:t>
      </w:r>
      <w:r>
        <w:rPr>
          <w:rFonts w:cs="Arial"/>
        </w:rPr>
        <w:t>C4, C5-I a C5-M podľa TP 068</w:t>
      </w:r>
      <w:r w:rsidRPr="00C50F30">
        <w:rPr>
          <w:rFonts w:cs="Arial"/>
        </w:rPr>
        <w:t xml:space="preserve">. </w:t>
      </w:r>
    </w:p>
    <w:p w:rsidR="00E27430" w:rsidRPr="00C50F30" w:rsidRDefault="00E27430" w:rsidP="004C64BE">
      <w:pPr>
        <w:pStyle w:val="Odsekzoznamu1"/>
        <w:numPr>
          <w:ilvl w:val="0"/>
          <w:numId w:val="9"/>
        </w:numPr>
        <w:tabs>
          <w:tab w:val="left" w:pos="0"/>
        </w:tabs>
        <w:spacing w:before="240" w:after="240"/>
        <w:ind w:left="426" w:hanging="426"/>
        <w:rPr>
          <w:rFonts w:cs="Arial"/>
        </w:rPr>
      </w:pPr>
      <w:r w:rsidRPr="00C50F30">
        <w:rPr>
          <w:rFonts w:cs="Arial"/>
        </w:rPr>
        <w:t>Objednávateľ požaduje navrhnúť protihlukové steny ako systém a požaduje tento systém aj ako celok (nie len jednotlivé komponenty) odskúšať v skúšobni v súlade s príslušnými predpismi. Ďalej objednávateľ požaduje od Zhotoviteľa preukázanie reálneho útlmu zodpovedajúcemu predpokladom, ktoré boli vyjadrené v Dokumentácii Zhotoviteľa.</w:t>
      </w:r>
    </w:p>
    <w:p w:rsidR="00E27430" w:rsidRDefault="00E27430" w:rsidP="004C64BE">
      <w:pPr>
        <w:pStyle w:val="Odsekzoznamu1"/>
        <w:numPr>
          <w:ilvl w:val="0"/>
          <w:numId w:val="9"/>
        </w:numPr>
        <w:tabs>
          <w:tab w:val="left" w:pos="0"/>
        </w:tabs>
        <w:spacing w:before="240" w:after="240"/>
        <w:ind w:left="426" w:hanging="426"/>
        <w:rPr>
          <w:rFonts w:cs="Arial"/>
        </w:rPr>
      </w:pPr>
      <w:r w:rsidRPr="00C50F30">
        <w:rPr>
          <w:rFonts w:cs="Arial"/>
        </w:rPr>
        <w:t>Objednávateľ požaduje nepoužívať drevené protihlukové steny ani ich časti.</w:t>
      </w:r>
    </w:p>
    <w:p w:rsidR="00E27430" w:rsidRDefault="00E27430" w:rsidP="004C64BE">
      <w:pPr>
        <w:pStyle w:val="Odsekzoznamu1"/>
        <w:numPr>
          <w:ilvl w:val="0"/>
          <w:numId w:val="9"/>
        </w:numPr>
        <w:tabs>
          <w:tab w:val="left" w:pos="0"/>
        </w:tabs>
        <w:spacing w:before="240" w:after="240"/>
        <w:ind w:left="426" w:hanging="426"/>
        <w:rPr>
          <w:rFonts w:cs="Arial"/>
        </w:rPr>
      </w:pPr>
      <w:r>
        <w:rPr>
          <w:rFonts w:cs="Arial"/>
        </w:rPr>
        <w:t>Na mostoch Objednávateľ požaduje navrhnúť PH steny z priehľadných materiálov</w:t>
      </w:r>
    </w:p>
    <w:p w:rsidR="00E27430" w:rsidRPr="00C50F30" w:rsidRDefault="00E27430" w:rsidP="004C64BE">
      <w:pPr>
        <w:pStyle w:val="Odsekzoznamu1"/>
        <w:numPr>
          <w:ilvl w:val="0"/>
          <w:numId w:val="9"/>
        </w:numPr>
        <w:tabs>
          <w:tab w:val="left" w:pos="0"/>
        </w:tabs>
        <w:spacing w:before="240" w:after="240"/>
        <w:ind w:left="426" w:hanging="426"/>
        <w:rPr>
          <w:rFonts w:cs="Arial"/>
        </w:rPr>
      </w:pPr>
      <w:r>
        <w:rPr>
          <w:rFonts w:cs="Arial"/>
        </w:rPr>
        <w:t>Vypracovať architektonický návrh a odsúhlasiť ho s Objednávateľom.</w:t>
      </w:r>
      <w:r w:rsidRPr="004C64BE">
        <w:t xml:space="preserve"> Pohľadová plocha PHS musí spĺňať základné architektonické požiadavky</w:t>
      </w:r>
    </w:p>
    <w:p w:rsidR="00E27430" w:rsidRPr="001159BE" w:rsidRDefault="00E27430" w:rsidP="00D434F3">
      <w:pPr>
        <w:pStyle w:val="Odsekzoznamu1"/>
        <w:numPr>
          <w:ilvl w:val="0"/>
          <w:numId w:val="9"/>
        </w:numPr>
        <w:tabs>
          <w:tab w:val="left" w:pos="0"/>
        </w:tabs>
        <w:spacing w:before="240" w:after="240"/>
        <w:ind w:left="426" w:hanging="426"/>
        <w:rPr>
          <w:rFonts w:cs="Arial"/>
        </w:rPr>
      </w:pPr>
      <w:r w:rsidRPr="001159BE">
        <w:rPr>
          <w:rFonts w:cs="Arial"/>
        </w:rPr>
        <w:t>Návrh protihlukových stien je potrebné upraviť na základe aktualizovanej hlukovej štúdie spracovanej Zhotoviteľom. Mus</w:t>
      </w:r>
      <w:r w:rsidR="00E904F3" w:rsidRPr="001159BE">
        <w:rPr>
          <w:rFonts w:cs="Arial"/>
        </w:rPr>
        <w:t>ia</w:t>
      </w:r>
      <w:r w:rsidRPr="001159BE">
        <w:rPr>
          <w:rFonts w:cs="Arial"/>
        </w:rPr>
        <w:t xml:space="preserve"> </w:t>
      </w:r>
      <w:r w:rsidR="00E904F3" w:rsidRPr="001159BE">
        <w:rPr>
          <w:rFonts w:cs="Arial"/>
        </w:rPr>
        <w:t>byť</w:t>
      </w:r>
      <w:r w:rsidRPr="001159BE">
        <w:rPr>
          <w:rFonts w:cs="Arial"/>
        </w:rPr>
        <w:t xml:space="preserve"> dodrž</w:t>
      </w:r>
      <w:r w:rsidR="00E904F3" w:rsidRPr="001159BE">
        <w:rPr>
          <w:rFonts w:cs="Arial"/>
        </w:rPr>
        <w:t>a</w:t>
      </w:r>
      <w:r w:rsidRPr="001159BE">
        <w:rPr>
          <w:rFonts w:cs="Arial"/>
        </w:rPr>
        <w:t>n</w:t>
      </w:r>
      <w:r w:rsidR="00E904F3" w:rsidRPr="001159BE">
        <w:rPr>
          <w:rFonts w:cs="Arial"/>
        </w:rPr>
        <w:t>é</w:t>
      </w:r>
      <w:r w:rsidRPr="001159BE">
        <w:rPr>
          <w:rFonts w:cs="Arial"/>
        </w:rPr>
        <w:t xml:space="preserve"> vš</w:t>
      </w:r>
      <w:r w:rsidR="00E904F3" w:rsidRPr="001159BE">
        <w:rPr>
          <w:rFonts w:cs="Arial"/>
        </w:rPr>
        <w:t>etky</w:t>
      </w:r>
      <w:r w:rsidRPr="001159BE">
        <w:rPr>
          <w:rFonts w:cs="Arial"/>
        </w:rPr>
        <w:t xml:space="preserve"> </w:t>
      </w:r>
      <w:r w:rsidR="00E904F3" w:rsidRPr="001159BE">
        <w:rPr>
          <w:rFonts w:cs="Arial"/>
        </w:rPr>
        <w:t>parametre</w:t>
      </w:r>
      <w:r w:rsidRPr="001159BE">
        <w:rPr>
          <w:rFonts w:cs="Arial"/>
        </w:rPr>
        <w:t xml:space="preserve"> (materiály, d</w:t>
      </w:r>
      <w:r w:rsidR="00E904F3" w:rsidRPr="001159BE">
        <w:rPr>
          <w:rFonts w:cs="Arial"/>
        </w:rPr>
        <w:t>ĺž</w:t>
      </w:r>
      <w:r w:rsidRPr="001159BE">
        <w:rPr>
          <w:rFonts w:cs="Arial"/>
        </w:rPr>
        <w:t xml:space="preserve">ky, výšky, </w:t>
      </w:r>
      <w:proofErr w:type="spellStart"/>
      <w:r w:rsidRPr="001159BE">
        <w:rPr>
          <w:rFonts w:cs="Arial"/>
        </w:rPr>
        <w:t>staničen</w:t>
      </w:r>
      <w:r w:rsidR="00E904F3" w:rsidRPr="001159BE">
        <w:rPr>
          <w:rFonts w:cs="Arial"/>
        </w:rPr>
        <w:t>ie</w:t>
      </w:r>
      <w:proofErr w:type="spellEnd"/>
      <w:r w:rsidRPr="001159BE">
        <w:rPr>
          <w:rFonts w:cs="Arial"/>
        </w:rPr>
        <w:t>, útlm) protihlukových st</w:t>
      </w:r>
      <w:r w:rsidR="00E904F3" w:rsidRPr="001159BE">
        <w:rPr>
          <w:rFonts w:cs="Arial"/>
        </w:rPr>
        <w:t>ie</w:t>
      </w:r>
      <w:r w:rsidRPr="001159BE">
        <w:rPr>
          <w:rFonts w:cs="Arial"/>
        </w:rPr>
        <w:t xml:space="preserve">n (na </w:t>
      </w:r>
      <w:r w:rsidR="00E904F3" w:rsidRPr="001159BE">
        <w:rPr>
          <w:rFonts w:cs="Arial"/>
        </w:rPr>
        <w:t>ceste</w:t>
      </w:r>
      <w:r w:rsidRPr="001159BE">
        <w:rPr>
          <w:rFonts w:cs="Arial"/>
        </w:rPr>
        <w:t xml:space="preserve"> R2 i na fasádach chránených budov) uvedené v hlukové </w:t>
      </w:r>
      <w:proofErr w:type="spellStart"/>
      <w:r w:rsidRPr="001159BE">
        <w:rPr>
          <w:rFonts w:cs="Arial"/>
        </w:rPr>
        <w:t>studii</w:t>
      </w:r>
      <w:proofErr w:type="spellEnd"/>
      <w:r w:rsidRPr="001159BE">
        <w:rPr>
          <w:rFonts w:cs="Arial"/>
        </w:rPr>
        <w:t xml:space="preserve"> Hluková štúdia č. 198/2018, „RÝCHLOSTNÁ CESTA R2 KRIVÁŇ - LOVINOBAŇA, TOMÁŠOVCE“, Inžinierske služby spol. s r.o.,  04/2018. </w:t>
      </w:r>
      <w:r w:rsidR="00E904F3" w:rsidRPr="001159BE">
        <w:rPr>
          <w:rFonts w:cs="Arial"/>
        </w:rPr>
        <w:t>V prípade, že si b</w:t>
      </w:r>
      <w:r w:rsidRPr="001159BE">
        <w:rPr>
          <w:rFonts w:cs="Arial"/>
        </w:rPr>
        <w:t>ude situ</w:t>
      </w:r>
      <w:r w:rsidR="00E904F3" w:rsidRPr="001159BE">
        <w:rPr>
          <w:rFonts w:cs="Arial"/>
        </w:rPr>
        <w:t>á</w:t>
      </w:r>
      <w:r w:rsidRPr="001159BE">
        <w:rPr>
          <w:rFonts w:cs="Arial"/>
        </w:rPr>
        <w:t>c</w:t>
      </w:r>
      <w:r w:rsidR="00E904F3" w:rsidRPr="001159BE">
        <w:rPr>
          <w:rFonts w:cs="Arial"/>
        </w:rPr>
        <w:t>ia</w:t>
      </w:r>
      <w:r w:rsidRPr="001159BE">
        <w:rPr>
          <w:rFonts w:cs="Arial"/>
        </w:rPr>
        <w:t xml:space="preserve"> vyžadova</w:t>
      </w:r>
      <w:r w:rsidR="00E904F3" w:rsidRPr="001159BE">
        <w:rPr>
          <w:rFonts w:cs="Arial"/>
        </w:rPr>
        <w:t>ť</w:t>
      </w:r>
      <w:r w:rsidRPr="001159BE">
        <w:rPr>
          <w:rFonts w:cs="Arial"/>
        </w:rPr>
        <w:t xml:space="preserve"> zm</w:t>
      </w:r>
      <w:r w:rsidR="00E904F3" w:rsidRPr="001159BE">
        <w:rPr>
          <w:rFonts w:cs="Arial"/>
        </w:rPr>
        <w:t>e</w:t>
      </w:r>
      <w:r w:rsidRPr="001159BE">
        <w:rPr>
          <w:rFonts w:cs="Arial"/>
        </w:rPr>
        <w:t>nu, mus</w:t>
      </w:r>
      <w:r w:rsidR="00E904F3" w:rsidRPr="001159BE">
        <w:rPr>
          <w:rFonts w:cs="Arial"/>
        </w:rPr>
        <w:t>í</w:t>
      </w:r>
      <w:r w:rsidRPr="001159BE">
        <w:rPr>
          <w:rFonts w:cs="Arial"/>
        </w:rPr>
        <w:t xml:space="preserve"> b</w:t>
      </w:r>
      <w:r w:rsidR="00E904F3" w:rsidRPr="001159BE">
        <w:rPr>
          <w:rFonts w:cs="Arial"/>
        </w:rPr>
        <w:t>yť</w:t>
      </w:r>
      <w:r w:rsidRPr="001159BE">
        <w:rPr>
          <w:rFonts w:cs="Arial"/>
        </w:rPr>
        <w:t xml:space="preserve"> v dot</w:t>
      </w:r>
      <w:r w:rsidR="00E904F3" w:rsidRPr="001159BE">
        <w:rPr>
          <w:rFonts w:cs="Arial"/>
        </w:rPr>
        <w:t>knuto</w:t>
      </w:r>
      <w:r w:rsidRPr="001159BE">
        <w:rPr>
          <w:rFonts w:cs="Arial"/>
        </w:rPr>
        <w:t xml:space="preserve">m úseku </w:t>
      </w:r>
      <w:r w:rsidR="00E904F3" w:rsidRPr="001159BE">
        <w:rPr>
          <w:rFonts w:cs="Arial"/>
        </w:rPr>
        <w:t>overená</w:t>
      </w:r>
      <w:r w:rsidRPr="001159BE">
        <w:rPr>
          <w:rFonts w:cs="Arial"/>
        </w:rPr>
        <w:t xml:space="preserve"> </w:t>
      </w:r>
      <w:r w:rsidR="00E904F3" w:rsidRPr="001159BE">
        <w:rPr>
          <w:rFonts w:cs="Arial"/>
        </w:rPr>
        <w:t>očakávaná</w:t>
      </w:r>
      <w:r w:rsidRPr="001159BE">
        <w:rPr>
          <w:rFonts w:cs="Arial"/>
        </w:rPr>
        <w:t xml:space="preserve"> hluková </w:t>
      </w:r>
      <w:r w:rsidR="00E904F3" w:rsidRPr="001159BE">
        <w:rPr>
          <w:rFonts w:cs="Arial"/>
        </w:rPr>
        <w:t>situácia</w:t>
      </w:r>
      <w:r w:rsidRPr="001159BE">
        <w:rPr>
          <w:rFonts w:cs="Arial"/>
        </w:rPr>
        <w:t xml:space="preserve"> modelovým </w:t>
      </w:r>
      <w:r w:rsidR="00E904F3" w:rsidRPr="001159BE">
        <w:rPr>
          <w:rFonts w:cs="Arial"/>
        </w:rPr>
        <w:t>výpočtom</w:t>
      </w:r>
      <w:r w:rsidRPr="001159BE">
        <w:rPr>
          <w:rFonts w:cs="Arial"/>
        </w:rPr>
        <w:t xml:space="preserve">. </w:t>
      </w:r>
      <w:r w:rsidR="00E904F3" w:rsidRPr="001159BE">
        <w:rPr>
          <w:rFonts w:cs="Arial"/>
        </w:rPr>
        <w:t>Vypočítaná</w:t>
      </w:r>
      <w:r w:rsidRPr="001159BE">
        <w:rPr>
          <w:rFonts w:cs="Arial"/>
        </w:rPr>
        <w:t xml:space="preserve"> hluková </w:t>
      </w:r>
      <w:r w:rsidR="00E904F3" w:rsidRPr="001159BE">
        <w:rPr>
          <w:rFonts w:cs="Arial"/>
        </w:rPr>
        <w:t>záťaž</w:t>
      </w:r>
      <w:r w:rsidRPr="001159BE">
        <w:rPr>
          <w:rFonts w:cs="Arial"/>
        </w:rPr>
        <w:t xml:space="preserve"> </w:t>
      </w:r>
      <w:r w:rsidR="00E904F3" w:rsidRPr="001159BE">
        <w:rPr>
          <w:rFonts w:cs="Arial"/>
        </w:rPr>
        <w:t>chránených</w:t>
      </w:r>
      <w:r w:rsidRPr="001159BE">
        <w:rPr>
          <w:rFonts w:cs="Arial"/>
        </w:rPr>
        <w:t xml:space="preserve"> pr</w:t>
      </w:r>
      <w:r w:rsidR="00E904F3" w:rsidRPr="001159BE">
        <w:rPr>
          <w:rFonts w:cs="Arial"/>
        </w:rPr>
        <w:t>ie</w:t>
      </w:r>
      <w:r w:rsidRPr="001159BE">
        <w:rPr>
          <w:rFonts w:cs="Arial"/>
        </w:rPr>
        <w:t>stor</w:t>
      </w:r>
      <w:r w:rsidR="00E904F3" w:rsidRPr="001159BE">
        <w:rPr>
          <w:rFonts w:cs="Arial"/>
        </w:rPr>
        <w:t>ov</w:t>
      </w:r>
      <w:r w:rsidRPr="001159BE">
        <w:rPr>
          <w:rFonts w:cs="Arial"/>
        </w:rPr>
        <w:t xml:space="preserve"> po </w:t>
      </w:r>
      <w:r w:rsidR="00E904F3" w:rsidRPr="001159BE">
        <w:rPr>
          <w:rFonts w:cs="Arial"/>
        </w:rPr>
        <w:t>úprave</w:t>
      </w:r>
      <w:r w:rsidRPr="001159BE">
        <w:rPr>
          <w:rFonts w:cs="Arial"/>
        </w:rPr>
        <w:t xml:space="preserve"> hlukových st</w:t>
      </w:r>
      <w:r w:rsidR="00E904F3" w:rsidRPr="001159BE">
        <w:rPr>
          <w:rFonts w:cs="Arial"/>
        </w:rPr>
        <w:t>ie</w:t>
      </w:r>
      <w:r w:rsidRPr="001159BE">
        <w:rPr>
          <w:rFonts w:cs="Arial"/>
        </w:rPr>
        <w:t xml:space="preserve">n musí </w:t>
      </w:r>
      <w:r w:rsidR="00E904F3" w:rsidRPr="001159BE">
        <w:rPr>
          <w:rFonts w:cs="Arial"/>
        </w:rPr>
        <w:t>byť</w:t>
      </w:r>
      <w:r w:rsidRPr="001159BE">
        <w:rPr>
          <w:rFonts w:cs="Arial"/>
        </w:rPr>
        <w:t xml:space="preserve"> </w:t>
      </w:r>
      <w:r w:rsidR="00E904F3" w:rsidRPr="001159BE">
        <w:rPr>
          <w:rFonts w:cs="Arial"/>
        </w:rPr>
        <w:t>rovnaká</w:t>
      </w:r>
      <w:r w:rsidRPr="001159BE">
        <w:rPr>
          <w:rFonts w:cs="Arial"/>
        </w:rPr>
        <w:t xml:space="preserve"> </w:t>
      </w:r>
      <w:r w:rsidR="00E904F3" w:rsidRPr="001159BE">
        <w:rPr>
          <w:rFonts w:cs="Arial"/>
        </w:rPr>
        <w:t>al</w:t>
      </w:r>
      <w:r w:rsidRPr="001159BE">
        <w:rPr>
          <w:rFonts w:cs="Arial"/>
        </w:rPr>
        <w:t xml:space="preserve">ebo </w:t>
      </w:r>
      <w:r w:rsidR="00DB1132" w:rsidRPr="001159BE">
        <w:rPr>
          <w:rFonts w:cs="Arial"/>
        </w:rPr>
        <w:t>nižšia</w:t>
      </w:r>
      <w:r w:rsidRPr="001159BE">
        <w:rPr>
          <w:rFonts w:cs="Arial"/>
        </w:rPr>
        <w:t xml:space="preserve"> než v citovan</w:t>
      </w:r>
      <w:r w:rsidR="00E904F3" w:rsidRPr="001159BE">
        <w:rPr>
          <w:rFonts w:cs="Arial"/>
        </w:rPr>
        <w:t>ej</w:t>
      </w:r>
      <w:r w:rsidRPr="001159BE">
        <w:rPr>
          <w:rFonts w:cs="Arial"/>
        </w:rPr>
        <w:t xml:space="preserve"> hlukov</w:t>
      </w:r>
      <w:r w:rsidR="00E904F3" w:rsidRPr="001159BE">
        <w:rPr>
          <w:rFonts w:cs="Arial"/>
        </w:rPr>
        <w:t>ej</w:t>
      </w:r>
      <w:r w:rsidRPr="001159BE">
        <w:rPr>
          <w:rFonts w:cs="Arial"/>
        </w:rPr>
        <w:t xml:space="preserve"> </w:t>
      </w:r>
      <w:r w:rsidR="00E904F3" w:rsidRPr="001159BE">
        <w:rPr>
          <w:rFonts w:cs="Arial"/>
        </w:rPr>
        <w:t>š</w:t>
      </w:r>
      <w:r w:rsidRPr="001159BE">
        <w:rPr>
          <w:rFonts w:cs="Arial"/>
        </w:rPr>
        <w:t>t</w:t>
      </w:r>
      <w:r w:rsidR="00E904F3" w:rsidRPr="001159BE">
        <w:rPr>
          <w:rFonts w:cs="Arial"/>
        </w:rPr>
        <w:t>ú</w:t>
      </w:r>
      <w:r w:rsidRPr="001159BE">
        <w:rPr>
          <w:rFonts w:cs="Arial"/>
        </w:rPr>
        <w:t xml:space="preserve">dii. </w:t>
      </w:r>
    </w:p>
    <w:p w:rsidR="00E27430" w:rsidRDefault="00E27430">
      <w:pPr>
        <w:pStyle w:val="Odsekzoznamu1"/>
        <w:numPr>
          <w:ilvl w:val="0"/>
          <w:numId w:val="9"/>
        </w:numPr>
        <w:tabs>
          <w:tab w:val="left" w:pos="0"/>
        </w:tabs>
        <w:spacing w:before="240" w:after="240"/>
        <w:ind w:left="426" w:hanging="426"/>
        <w:rPr>
          <w:rFonts w:cs="Arial"/>
        </w:rPr>
      </w:pPr>
      <w:bookmarkStart w:id="74" w:name="_Toc295672614"/>
      <w:bookmarkStart w:id="75" w:name="_Toc325977340"/>
      <w:bookmarkStart w:id="76" w:name="_Toc332024634"/>
      <w:r w:rsidRPr="00C50F30">
        <w:rPr>
          <w:rFonts w:cs="Arial"/>
        </w:rPr>
        <w:t>V miestach únikových východov požadujeme za PHS navrhnúť spevnený priestor 1,2x1,2m ohraničený zábradlím výšky 1,1m. V prípade potreby sa navrhne schodisko k päte svahu.</w:t>
      </w:r>
      <w:r>
        <w:rPr>
          <w:rFonts w:cs="Arial"/>
        </w:rPr>
        <w:t xml:space="preserve"> Únikové schodisko navrhnúť až </w:t>
      </w:r>
      <w:r w:rsidRPr="005F7D80">
        <w:rPr>
          <w:rFonts w:cs="Arial"/>
        </w:rPr>
        <w:t>k päte svahu</w:t>
      </w:r>
      <w:r>
        <w:rPr>
          <w:rFonts w:cs="Arial"/>
        </w:rPr>
        <w:t xml:space="preserve"> s jednostranným zábradlím</w:t>
      </w:r>
      <w:r w:rsidRPr="005F7D80">
        <w:rPr>
          <w:rFonts w:cs="Arial"/>
        </w:rPr>
        <w:t>.</w:t>
      </w:r>
    </w:p>
    <w:p w:rsidR="00E27430" w:rsidRPr="003D5178" w:rsidRDefault="00E27430" w:rsidP="00174A99">
      <w:pPr>
        <w:pStyle w:val="Odsekzoznamu1"/>
        <w:numPr>
          <w:ilvl w:val="0"/>
          <w:numId w:val="9"/>
        </w:numPr>
        <w:tabs>
          <w:tab w:val="left" w:pos="0"/>
        </w:tabs>
        <w:spacing w:before="240" w:after="240"/>
        <w:ind w:left="426" w:hanging="426"/>
        <w:rPr>
          <w:rFonts w:cs="Arial"/>
        </w:rPr>
      </w:pPr>
      <w:r w:rsidRPr="003D5178">
        <w:rPr>
          <w:rFonts w:cs="Arial"/>
        </w:rPr>
        <w:t>Pri styku betónového parapetu a výplne PHS v zmysle TP</w:t>
      </w:r>
      <w:r>
        <w:rPr>
          <w:rFonts w:cs="Arial"/>
        </w:rPr>
        <w:t xml:space="preserve"> 052</w:t>
      </w:r>
      <w:r w:rsidRPr="003D5178">
        <w:rPr>
          <w:rFonts w:cs="Arial"/>
        </w:rPr>
        <w:t xml:space="preserve"> zachovať </w:t>
      </w:r>
      <w:proofErr w:type="spellStart"/>
      <w:r w:rsidRPr="003D5178">
        <w:rPr>
          <w:rFonts w:cs="Arial"/>
        </w:rPr>
        <w:t>bezšpárový</w:t>
      </w:r>
      <w:proofErr w:type="spellEnd"/>
      <w:r w:rsidRPr="003D5178">
        <w:rPr>
          <w:rFonts w:cs="Arial"/>
        </w:rPr>
        <w:t xml:space="preserve"> styk a zákaz parapetov s otvormi v konštrukcii.</w:t>
      </w:r>
    </w:p>
    <w:p w:rsidR="00E27430" w:rsidRDefault="00E27430" w:rsidP="00174A99">
      <w:pPr>
        <w:pStyle w:val="Odsekzoznamu1"/>
        <w:numPr>
          <w:ilvl w:val="0"/>
          <w:numId w:val="9"/>
        </w:numPr>
        <w:tabs>
          <w:tab w:val="left" w:pos="0"/>
        </w:tabs>
        <w:spacing w:before="240" w:after="240"/>
        <w:ind w:left="426" w:hanging="426"/>
        <w:rPr>
          <w:rFonts w:cs="Arial"/>
        </w:rPr>
      </w:pPr>
      <w:r w:rsidRPr="00B15C24">
        <w:rPr>
          <w:rFonts w:cs="Arial"/>
        </w:rPr>
        <w:t>Požadujeme navrhnúť protihlukové steny ako systém, ktorý je odskúšaný a ktorého vysoká životnosť je osvedčená, preukázaná a potvrdená referenciami ako i príslušnými skúškami pohltivosti (nie len jednotlivé komponenty)</w:t>
      </w:r>
      <w:r>
        <w:rPr>
          <w:rFonts w:cs="Arial"/>
        </w:rPr>
        <w:t>.</w:t>
      </w:r>
      <w:r w:rsidRPr="00B15C24">
        <w:rPr>
          <w:rFonts w:cs="Arial"/>
        </w:rPr>
        <w:t xml:space="preserve"> </w:t>
      </w:r>
    </w:p>
    <w:p w:rsidR="00E27430" w:rsidRDefault="00E27430" w:rsidP="00174A99">
      <w:pPr>
        <w:pStyle w:val="Odsekzoznamu1"/>
        <w:numPr>
          <w:ilvl w:val="0"/>
          <w:numId w:val="9"/>
        </w:numPr>
        <w:tabs>
          <w:tab w:val="left" w:pos="0"/>
        </w:tabs>
        <w:spacing w:before="240" w:after="240"/>
        <w:ind w:left="426" w:hanging="426"/>
        <w:rPr>
          <w:rFonts w:cs="Arial"/>
        </w:rPr>
      </w:pPr>
      <w:r>
        <w:rPr>
          <w:rFonts w:cs="Arial"/>
        </w:rPr>
        <w:t xml:space="preserve">Tesnenie a uchytenie priehľadných prvkov (ak sú navrhnuté) musí byť navrhnuté tak, aby tesnenia nevypadávali a ich uchytenie pri nápore vetra nevibrovalo </w:t>
      </w:r>
      <w:r w:rsidRPr="007A6001">
        <w:rPr>
          <w:rFonts w:cs="Arial"/>
        </w:rPr>
        <w:t>a malo odolnosť voči soľným roztokom</w:t>
      </w:r>
      <w:r>
        <w:rPr>
          <w:rFonts w:cs="Arial"/>
        </w:rPr>
        <w:t>.</w:t>
      </w:r>
    </w:p>
    <w:p w:rsidR="00E27430" w:rsidRPr="00181FC6" w:rsidRDefault="00E27430" w:rsidP="00174A99">
      <w:pPr>
        <w:pStyle w:val="Odsekzoznamu1"/>
        <w:numPr>
          <w:ilvl w:val="0"/>
          <w:numId w:val="9"/>
        </w:numPr>
        <w:tabs>
          <w:tab w:val="left" w:pos="0"/>
        </w:tabs>
        <w:spacing w:before="240" w:after="240"/>
        <w:ind w:left="426" w:hanging="426"/>
        <w:rPr>
          <w:rFonts w:cs="Arial"/>
        </w:rPr>
      </w:pPr>
      <w:r w:rsidRPr="00181FC6">
        <w:t>Nespevnú krajnicu, resp. priestor medzi asfaltovou vozovkou a konštrukciou protihlukovej steny prekryť fóliou a vysypať štrkom frakcie 0</w:t>
      </w:r>
      <w:r>
        <w:t>,</w:t>
      </w:r>
      <w:r w:rsidRPr="00181FC6">
        <w:t>32</w:t>
      </w:r>
      <w:r>
        <w:t>.</w:t>
      </w:r>
    </w:p>
    <w:p w:rsidR="00E27430" w:rsidRDefault="00E27430" w:rsidP="00174A99">
      <w:pPr>
        <w:pStyle w:val="Odsekzoznamu1"/>
        <w:numPr>
          <w:ilvl w:val="0"/>
          <w:numId w:val="9"/>
        </w:numPr>
        <w:tabs>
          <w:tab w:val="left" w:pos="0"/>
        </w:tabs>
        <w:spacing w:before="240" w:after="240"/>
        <w:ind w:left="426" w:hanging="426"/>
        <w:rPr>
          <w:rFonts w:cs="Arial"/>
        </w:rPr>
      </w:pPr>
      <w:r>
        <w:rPr>
          <w:rFonts w:cs="Arial"/>
        </w:rPr>
        <w:t xml:space="preserve">V miestach osadenia protihlukových stien  je potrebné v návrhu zohľadniť potrebu kosenia a ošetrovania svahov a zabezpečenie prístupu k týmto svahom. </w:t>
      </w:r>
    </w:p>
    <w:p w:rsidR="00E27430" w:rsidRDefault="00E27430" w:rsidP="00174A99">
      <w:pPr>
        <w:pStyle w:val="Odsekzoznamu1"/>
        <w:numPr>
          <w:ilvl w:val="0"/>
          <w:numId w:val="9"/>
        </w:numPr>
        <w:tabs>
          <w:tab w:val="left" w:pos="0"/>
        </w:tabs>
        <w:spacing w:before="240" w:after="240"/>
        <w:ind w:left="426" w:hanging="426"/>
        <w:rPr>
          <w:rFonts w:cs="Arial"/>
        </w:rPr>
      </w:pPr>
      <w:r>
        <w:rPr>
          <w:rFonts w:cs="Arial"/>
        </w:rPr>
        <w:t xml:space="preserve">Únikové dvere je potrebné opatriť samozatváracím mechanizmom. </w:t>
      </w:r>
    </w:p>
    <w:p w:rsidR="00E27430" w:rsidRDefault="00E27430" w:rsidP="00174A99">
      <w:pPr>
        <w:pStyle w:val="Odsekzoznamu1"/>
        <w:numPr>
          <w:ilvl w:val="0"/>
          <w:numId w:val="9"/>
        </w:numPr>
        <w:tabs>
          <w:tab w:val="left" w:pos="0"/>
        </w:tabs>
        <w:spacing w:before="240" w:after="240"/>
        <w:ind w:left="426" w:hanging="426"/>
        <w:rPr>
          <w:rFonts w:cs="Arial"/>
        </w:rPr>
      </w:pPr>
      <w:r w:rsidRPr="00142207">
        <w:rPr>
          <w:rFonts w:cs="Arial"/>
        </w:rPr>
        <w:t xml:space="preserve">Pri použití priehľadných prvkov realizovať opatrenia </w:t>
      </w:r>
      <w:r w:rsidRPr="006A0E4A">
        <w:rPr>
          <w:rFonts w:cs="Arial"/>
        </w:rPr>
        <w:t>zabraňujúce kolízie s vtákmi</w:t>
      </w:r>
      <w:r w:rsidRPr="00142207">
        <w:rPr>
          <w:rFonts w:cs="Arial"/>
        </w:rPr>
        <w:t xml:space="preserve">. Priehľadné materiály označiť vertikálnymi pásmi širokými  20 mm v rozstupoch 100 mm.  </w:t>
      </w:r>
    </w:p>
    <w:p w:rsidR="00E27430" w:rsidRPr="00D87BF3" w:rsidRDefault="00E27430">
      <w:pPr>
        <w:pStyle w:val="Odsekzoznamu1"/>
        <w:numPr>
          <w:ilvl w:val="0"/>
          <w:numId w:val="9"/>
        </w:numPr>
        <w:tabs>
          <w:tab w:val="left" w:pos="0"/>
        </w:tabs>
        <w:spacing w:before="240" w:after="240"/>
        <w:ind w:left="426"/>
      </w:pPr>
      <w:r w:rsidRPr="00D87BF3">
        <w:t>Za PHS požadujeme vytvoriť priestor pre údržbu šírky minimálne 0,65 m pre prístup personálu údržby.</w:t>
      </w:r>
    </w:p>
    <w:p w:rsidR="00E27430" w:rsidRPr="00C64009" w:rsidRDefault="00E27430" w:rsidP="00C64009">
      <w:pPr>
        <w:pStyle w:val="Odsekzoznamu1"/>
        <w:numPr>
          <w:ilvl w:val="0"/>
          <w:numId w:val="9"/>
        </w:numPr>
        <w:tabs>
          <w:tab w:val="left" w:pos="0"/>
        </w:tabs>
        <w:spacing w:before="240" w:after="240"/>
        <w:ind w:left="426" w:hanging="426"/>
        <w:rPr>
          <w:rFonts w:cs="Arial"/>
        </w:rPr>
      </w:pPr>
      <w:r>
        <w:rPr>
          <w:rFonts w:cs="Arial"/>
        </w:rPr>
        <w:t>Oceľové stĺpiky nemôžu byť s votknutím do základov PHS – žiadame aby boli spojené kotevnými prvkami.</w:t>
      </w:r>
    </w:p>
    <w:p w:rsidR="00E27430" w:rsidRPr="00C50F30" w:rsidRDefault="00E27430" w:rsidP="00007EC7">
      <w:pPr>
        <w:pStyle w:val="Nadpis2"/>
        <w:tabs>
          <w:tab w:val="clear" w:pos="851"/>
        </w:tabs>
        <w:ind w:left="709" w:hanging="709"/>
        <w:jc w:val="left"/>
        <w:rPr>
          <w:rFonts w:cs="Arial"/>
        </w:rPr>
      </w:pPr>
      <w:bookmarkStart w:id="77" w:name="_Toc518289732"/>
      <w:r w:rsidRPr="00C50F30">
        <w:rPr>
          <w:rFonts w:cs="Arial"/>
        </w:rPr>
        <w:t>Vodohospodárske objekty</w:t>
      </w:r>
      <w:bookmarkEnd w:id="74"/>
      <w:bookmarkEnd w:id="75"/>
      <w:bookmarkEnd w:id="76"/>
      <w:bookmarkEnd w:id="77"/>
    </w:p>
    <w:p w:rsidR="00E27430" w:rsidRPr="001159BE" w:rsidRDefault="00E27430" w:rsidP="00007EC7">
      <w:pPr>
        <w:pStyle w:val="Odsekzoznamu1"/>
        <w:numPr>
          <w:ilvl w:val="0"/>
          <w:numId w:val="10"/>
        </w:numPr>
        <w:tabs>
          <w:tab w:val="left" w:pos="0"/>
        </w:tabs>
        <w:spacing w:before="240" w:after="240" w:line="240" w:lineRule="auto"/>
        <w:ind w:left="426" w:hanging="426"/>
        <w:rPr>
          <w:rFonts w:cs="Arial"/>
        </w:rPr>
      </w:pPr>
      <w:r w:rsidRPr="001159BE">
        <w:rPr>
          <w:rFonts w:cs="Arial"/>
        </w:rPr>
        <w:t>Pre vodohospodárske objekty Zhotoviteľ zabezpečí Kategorizáciu vodných stavieb, ako aj odborný dohľad počas realizácie u poverenej štátnej organizácie.</w:t>
      </w:r>
    </w:p>
    <w:p w:rsidR="00E27430" w:rsidRPr="001159BE" w:rsidRDefault="00E27430" w:rsidP="00733B7F">
      <w:pPr>
        <w:pStyle w:val="Odsekzoznamu1"/>
        <w:numPr>
          <w:ilvl w:val="0"/>
          <w:numId w:val="10"/>
        </w:numPr>
        <w:tabs>
          <w:tab w:val="left" w:pos="0"/>
        </w:tabs>
        <w:spacing w:before="240" w:after="240" w:line="240" w:lineRule="auto"/>
        <w:ind w:left="426" w:hanging="426"/>
        <w:rPr>
          <w:rFonts w:cs="Arial"/>
        </w:rPr>
      </w:pPr>
      <w:r w:rsidRPr="001159BE">
        <w:rPr>
          <w:rFonts w:cs="Arial"/>
        </w:rPr>
        <w:t>Pri technickom riešení križov</w:t>
      </w:r>
      <w:r w:rsidR="00E904F3" w:rsidRPr="001159BE">
        <w:rPr>
          <w:rFonts w:cs="Arial"/>
        </w:rPr>
        <w:t>a</w:t>
      </w:r>
      <w:r w:rsidRPr="001159BE">
        <w:rPr>
          <w:rFonts w:cs="Arial"/>
        </w:rPr>
        <w:t>n</w:t>
      </w:r>
      <w:r w:rsidR="00E904F3" w:rsidRPr="001159BE">
        <w:rPr>
          <w:rFonts w:cs="Arial"/>
        </w:rPr>
        <w:t>ia</w:t>
      </w:r>
      <w:r w:rsidRPr="001159BE">
        <w:rPr>
          <w:rFonts w:cs="Arial"/>
        </w:rPr>
        <w:t xml:space="preserve"> Krivánskeho potoka a ďalších existujúcich potokov Zhotoviteľ uplatní n</w:t>
      </w:r>
      <w:r w:rsidR="00E904F3" w:rsidRPr="001159BE">
        <w:rPr>
          <w:rFonts w:cs="Arial"/>
        </w:rPr>
        <w:t>a</w:t>
      </w:r>
      <w:r w:rsidRPr="001159BE">
        <w:rPr>
          <w:rFonts w:cs="Arial"/>
        </w:rPr>
        <w:t xml:space="preserve">sledujúce zásady: </w:t>
      </w:r>
    </w:p>
    <w:p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lastRenderedPageBreak/>
        <w:t>nezasahovať, resp. v čo najmenšom rozsahu zasahovať do pôvodného koryta recipientu;</w:t>
      </w:r>
    </w:p>
    <w:p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t xml:space="preserve">piliere a spodnú stavbu mostov chrániť kamennou </w:t>
      </w:r>
      <w:proofErr w:type="spellStart"/>
      <w:r w:rsidRPr="001159BE">
        <w:rPr>
          <w:rFonts w:cs="Arial"/>
        </w:rPr>
        <w:t>nahádzkou</w:t>
      </w:r>
      <w:proofErr w:type="spellEnd"/>
      <w:r w:rsidRPr="001159BE">
        <w:rPr>
          <w:rFonts w:cs="Arial"/>
        </w:rPr>
        <w:t xml:space="preserve"> alebo kamennou </w:t>
      </w:r>
      <w:proofErr w:type="spellStart"/>
      <w:r w:rsidRPr="001159BE">
        <w:rPr>
          <w:rFonts w:cs="Arial"/>
        </w:rPr>
        <w:t>rovnaninou</w:t>
      </w:r>
      <w:proofErr w:type="spellEnd"/>
      <w:r w:rsidRPr="001159BE">
        <w:rPr>
          <w:rFonts w:cs="Arial"/>
        </w:rPr>
        <w:t xml:space="preserve"> s dnovou pätkou a v minimálnej miere kamennou dlažbou;</w:t>
      </w:r>
    </w:p>
    <w:p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t xml:space="preserve">u menších objektov cez vodné toky (201, 203 a 204) zachovať v </w:t>
      </w:r>
      <w:proofErr w:type="spellStart"/>
      <w:r w:rsidRPr="001159BE">
        <w:rPr>
          <w:rFonts w:cs="Arial"/>
        </w:rPr>
        <w:t>podmostí</w:t>
      </w:r>
      <w:proofErr w:type="spellEnd"/>
      <w:r w:rsidRPr="001159BE">
        <w:rPr>
          <w:rFonts w:cs="Arial"/>
        </w:rPr>
        <w:t xml:space="preserve"> pás súše šírky min. 1,5 m;</w:t>
      </w:r>
    </w:p>
    <w:p w:rsidR="00E27430" w:rsidRPr="001159BE" w:rsidRDefault="00E27430" w:rsidP="00B1599A">
      <w:pPr>
        <w:pStyle w:val="Odsekzoznamu1"/>
        <w:numPr>
          <w:ilvl w:val="0"/>
          <w:numId w:val="31"/>
        </w:numPr>
        <w:tabs>
          <w:tab w:val="left" w:pos="440"/>
        </w:tabs>
        <w:spacing w:before="240" w:after="240" w:line="240" w:lineRule="auto"/>
        <w:rPr>
          <w:rFonts w:cs="Arial"/>
        </w:rPr>
      </w:pPr>
      <w:r w:rsidRPr="001159BE">
        <w:rPr>
          <w:rFonts w:cs="Arial"/>
        </w:rPr>
        <w:t>umožniť previesť hladinu prietoku Q100 so zachovaním voľnej výšky min. 0,5 m.</w:t>
      </w:r>
    </w:p>
    <w:p w:rsidR="00E27430" w:rsidRDefault="00E27430" w:rsidP="00733B7F">
      <w:pPr>
        <w:pStyle w:val="Odsekzoznamu1"/>
        <w:numPr>
          <w:ilvl w:val="0"/>
          <w:numId w:val="10"/>
        </w:numPr>
        <w:tabs>
          <w:tab w:val="left" w:pos="0"/>
        </w:tabs>
        <w:spacing w:before="240" w:after="240" w:line="240" w:lineRule="auto"/>
        <w:ind w:left="426" w:hanging="426"/>
        <w:rPr>
          <w:rFonts w:cs="Arial"/>
        </w:rPr>
      </w:pPr>
      <w:r w:rsidRPr="001159BE">
        <w:rPr>
          <w:rFonts w:cs="Arial"/>
        </w:rPr>
        <w:t xml:space="preserve">Zhotoviteľ zabezpečí lokalizáciu existujúcich drenážnych </w:t>
      </w:r>
      <w:proofErr w:type="spellStart"/>
      <w:r w:rsidRPr="001159BE">
        <w:rPr>
          <w:rFonts w:cs="Arial"/>
        </w:rPr>
        <w:t>hlavníkov</w:t>
      </w:r>
      <w:proofErr w:type="spellEnd"/>
      <w:r w:rsidRPr="001159BE">
        <w:rPr>
          <w:rFonts w:cs="Arial"/>
        </w:rPr>
        <w:t xml:space="preserve">-zvodných </w:t>
      </w:r>
      <w:proofErr w:type="spellStart"/>
      <w:r w:rsidRPr="001159BE">
        <w:rPr>
          <w:rFonts w:cs="Arial"/>
        </w:rPr>
        <w:t>drenov</w:t>
      </w:r>
      <w:proofErr w:type="spellEnd"/>
      <w:r w:rsidRPr="001159BE">
        <w:rPr>
          <w:rFonts w:cs="Arial"/>
        </w:rPr>
        <w:t xml:space="preserve"> existujúceho melioračného systému.</w:t>
      </w:r>
    </w:p>
    <w:p w:rsidR="00A5357C" w:rsidRPr="00A5357C" w:rsidRDefault="00A5357C" w:rsidP="00A5357C">
      <w:pPr>
        <w:pStyle w:val="Odsekzoznamu1"/>
        <w:numPr>
          <w:ilvl w:val="0"/>
          <w:numId w:val="10"/>
        </w:numPr>
        <w:tabs>
          <w:tab w:val="left" w:pos="0"/>
        </w:tabs>
        <w:spacing w:before="240" w:after="240" w:line="240" w:lineRule="auto"/>
        <w:ind w:left="426" w:hanging="426"/>
        <w:rPr>
          <w:rFonts w:cs="Arial"/>
        </w:rPr>
      </w:pPr>
      <w:r w:rsidRPr="00A5357C">
        <w:rPr>
          <w:rFonts w:cs="Arial"/>
        </w:rPr>
        <w:t xml:space="preserve">V prípade zmeny je Zhotoviteľ povinný zabezpečiť odsúhlasenie zmeny so správcom a príslušnými orgánmi a zabezpečiť potrebnú inžiniersku činnosť vrátane výkupu pozemkov nad rozsah pôvodných záberov do vlastníctva NDS, a.s. na náklady Zhotoviteľa. </w:t>
      </w:r>
    </w:p>
    <w:p w:rsidR="00E27430" w:rsidRPr="00C50F30" w:rsidRDefault="00E27430" w:rsidP="0043694A">
      <w:pPr>
        <w:pStyle w:val="Odsekzoznamu1"/>
        <w:numPr>
          <w:ins w:id="78" w:author="Jitka Kaslová" w:date="2018-05-29T12:17:00Z"/>
        </w:numPr>
        <w:tabs>
          <w:tab w:val="left" w:pos="0"/>
        </w:tabs>
        <w:spacing w:before="240" w:after="240" w:line="240" w:lineRule="auto"/>
        <w:ind w:left="0"/>
        <w:rPr>
          <w:rFonts w:cs="Arial"/>
        </w:rPr>
      </w:pPr>
    </w:p>
    <w:p w:rsidR="00E27430" w:rsidRPr="000977A8" w:rsidRDefault="00E27430" w:rsidP="00007EC7">
      <w:pPr>
        <w:pStyle w:val="Nadpis2"/>
        <w:tabs>
          <w:tab w:val="clear" w:pos="851"/>
        </w:tabs>
        <w:ind w:left="709" w:hanging="709"/>
        <w:jc w:val="left"/>
        <w:rPr>
          <w:rFonts w:cs="Arial"/>
        </w:rPr>
      </w:pPr>
      <w:bookmarkStart w:id="79" w:name="_Toc325977343"/>
      <w:bookmarkStart w:id="80" w:name="_Toc332024637"/>
      <w:bookmarkStart w:id="81" w:name="_Toc518289733"/>
      <w:bookmarkEnd w:id="13"/>
      <w:r w:rsidRPr="000977A8">
        <w:rPr>
          <w:rFonts w:cs="Arial"/>
        </w:rPr>
        <w:t>Prístupové komunikácie na stavenisko</w:t>
      </w:r>
      <w:bookmarkEnd w:id="79"/>
      <w:bookmarkEnd w:id="80"/>
      <w:bookmarkEnd w:id="81"/>
    </w:p>
    <w:p w:rsidR="00E27430" w:rsidRDefault="00E27430" w:rsidP="00007EC7">
      <w:pPr>
        <w:pStyle w:val="Odsekzoznamu1"/>
        <w:tabs>
          <w:tab w:val="left" w:pos="0"/>
        </w:tabs>
        <w:spacing w:before="240" w:after="240" w:line="240" w:lineRule="auto"/>
        <w:ind w:left="0"/>
        <w:rPr>
          <w:rFonts w:cs="Arial"/>
        </w:rPr>
      </w:pPr>
      <w:r w:rsidRPr="000977A8">
        <w:rPr>
          <w:rFonts w:cs="Arial"/>
        </w:rPr>
        <w:t>Zhotoviteľ môže využívať celú sieť komunikácií pre prístup na stavenisko, navrhnutých v rámci DSP. Časť komunikácií zostane po ukončení výstavby zachovaná a prejde do správy obcí. Ostatné komunikácie sú dočasné a po ukončení výstavby sú určené na zrušenie. Zhotoviteľ nie je viazaný povinnosťou využívať tieto dočasné komunikácie v prípade, že je schopný zabezpečiť si prístup na stavenisko iným vhodným spôsobom.</w:t>
      </w:r>
    </w:p>
    <w:p w:rsidR="00E27430" w:rsidRPr="000977A8" w:rsidRDefault="00E27430" w:rsidP="00D434F3">
      <w:pPr>
        <w:pStyle w:val="Odsekzoznamu1"/>
        <w:tabs>
          <w:tab w:val="left" w:pos="0"/>
        </w:tabs>
        <w:spacing w:before="240" w:after="240" w:line="240" w:lineRule="auto"/>
        <w:ind w:left="0"/>
        <w:rPr>
          <w:rFonts w:cs="Arial"/>
        </w:rPr>
      </w:pPr>
      <w:r w:rsidRPr="0016565D">
        <w:rPr>
          <w:rFonts w:cs="Arial"/>
        </w:rPr>
        <w:t xml:space="preserve">V </w:t>
      </w:r>
      <w:r w:rsidR="00E904F3" w:rsidRPr="0016565D">
        <w:rPr>
          <w:rFonts w:cs="Arial"/>
        </w:rPr>
        <w:t>prípade</w:t>
      </w:r>
      <w:r w:rsidRPr="0016565D">
        <w:rPr>
          <w:rFonts w:cs="Arial"/>
        </w:rPr>
        <w:t xml:space="preserve"> použit</w:t>
      </w:r>
      <w:r w:rsidR="00E904F3" w:rsidRPr="0016565D">
        <w:rPr>
          <w:rFonts w:cs="Arial"/>
        </w:rPr>
        <w:t>ia</w:t>
      </w:r>
      <w:r w:rsidRPr="0016565D">
        <w:rPr>
          <w:rFonts w:cs="Arial"/>
        </w:rPr>
        <w:t xml:space="preserve"> iných komunikácií pre prístup na stavenisko, než aké s</w:t>
      </w:r>
      <w:r w:rsidR="00E904F3" w:rsidRPr="0016565D">
        <w:rPr>
          <w:rFonts w:cs="Arial"/>
        </w:rPr>
        <w:t>ú</w:t>
      </w:r>
      <w:r w:rsidRPr="0016565D">
        <w:rPr>
          <w:rFonts w:cs="Arial"/>
        </w:rPr>
        <w:t xml:space="preserve"> navr</w:t>
      </w:r>
      <w:r w:rsidR="00E904F3" w:rsidRPr="0016565D">
        <w:rPr>
          <w:rFonts w:cs="Arial"/>
        </w:rPr>
        <w:t>hnuté</w:t>
      </w:r>
      <w:r w:rsidRPr="0016565D">
        <w:rPr>
          <w:rFonts w:cs="Arial"/>
        </w:rPr>
        <w:t xml:space="preserve"> v DSP, musí </w:t>
      </w:r>
      <w:r w:rsidR="00E904F3" w:rsidRPr="0016565D">
        <w:rPr>
          <w:rFonts w:cs="Arial"/>
        </w:rPr>
        <w:t>byť</w:t>
      </w:r>
      <w:r w:rsidRPr="0016565D">
        <w:rPr>
          <w:rFonts w:cs="Arial"/>
        </w:rPr>
        <w:t xml:space="preserve"> </w:t>
      </w:r>
      <w:r w:rsidR="00E904F3" w:rsidRPr="0016565D">
        <w:rPr>
          <w:rFonts w:cs="Arial"/>
        </w:rPr>
        <w:t>dodržaná</w:t>
      </w:r>
      <w:r w:rsidRPr="0016565D">
        <w:rPr>
          <w:rFonts w:cs="Arial"/>
        </w:rPr>
        <w:t xml:space="preserve"> </w:t>
      </w:r>
      <w:r w:rsidR="00E904F3" w:rsidRPr="0016565D">
        <w:rPr>
          <w:rFonts w:cs="Arial"/>
        </w:rPr>
        <w:t>podmienka</w:t>
      </w:r>
      <w:r w:rsidRPr="0016565D">
        <w:rPr>
          <w:rFonts w:cs="Arial"/>
        </w:rPr>
        <w:t xml:space="preserve"> veden</w:t>
      </w:r>
      <w:r w:rsidR="00E904F3" w:rsidRPr="0016565D">
        <w:rPr>
          <w:rFonts w:cs="Arial"/>
        </w:rPr>
        <w:t>ia</w:t>
      </w:r>
      <w:r w:rsidRPr="0016565D">
        <w:rPr>
          <w:rFonts w:cs="Arial"/>
        </w:rPr>
        <w:t xml:space="preserve"> </w:t>
      </w:r>
      <w:r w:rsidR="00E904F3" w:rsidRPr="0016565D">
        <w:rPr>
          <w:rFonts w:cs="Arial"/>
        </w:rPr>
        <w:t>týchto</w:t>
      </w:r>
      <w:r w:rsidRPr="0016565D">
        <w:rPr>
          <w:rFonts w:cs="Arial"/>
        </w:rPr>
        <w:t xml:space="preserve"> </w:t>
      </w:r>
      <w:r w:rsidR="00E904F3" w:rsidRPr="0016565D">
        <w:rPr>
          <w:rFonts w:cs="Arial"/>
        </w:rPr>
        <w:t>komunikácií</w:t>
      </w:r>
      <w:r w:rsidRPr="0016565D">
        <w:rPr>
          <w:rFonts w:cs="Arial"/>
        </w:rPr>
        <w:t xml:space="preserve"> v</w:t>
      </w:r>
      <w:r w:rsidR="00E904F3" w:rsidRPr="0016565D">
        <w:rPr>
          <w:rFonts w:cs="Arial"/>
        </w:rPr>
        <w:t>o</w:t>
      </w:r>
      <w:r w:rsidRPr="0016565D">
        <w:rPr>
          <w:rFonts w:cs="Arial"/>
        </w:rPr>
        <w:t xml:space="preserve"> </w:t>
      </w:r>
      <w:r w:rsidR="00E904F3" w:rsidRPr="0016565D">
        <w:rPr>
          <w:rFonts w:cs="Arial"/>
        </w:rPr>
        <w:t>vzdialenosti</w:t>
      </w:r>
      <w:r w:rsidRPr="0016565D">
        <w:rPr>
          <w:rFonts w:cs="Arial"/>
        </w:rPr>
        <w:t xml:space="preserve"> </w:t>
      </w:r>
      <w:r w:rsidR="00E904F3" w:rsidRPr="0016565D">
        <w:rPr>
          <w:rFonts w:cs="Arial"/>
        </w:rPr>
        <w:t>minimálne</w:t>
      </w:r>
      <w:r w:rsidRPr="0016565D">
        <w:rPr>
          <w:rFonts w:cs="Arial"/>
        </w:rPr>
        <w:t xml:space="preserve"> 100 m od obytných </w:t>
      </w:r>
      <w:r w:rsidR="00E904F3" w:rsidRPr="0016565D">
        <w:rPr>
          <w:rFonts w:cs="Arial"/>
        </w:rPr>
        <w:t>objektov</w:t>
      </w:r>
      <w:r w:rsidRPr="0016565D">
        <w:rPr>
          <w:rFonts w:cs="Arial"/>
        </w:rPr>
        <w:t xml:space="preserve">, v zásadách </w:t>
      </w:r>
      <w:r w:rsidR="00E904F3" w:rsidRPr="0016565D">
        <w:rPr>
          <w:rFonts w:cs="Arial"/>
        </w:rPr>
        <w:t>organizácie</w:t>
      </w:r>
      <w:r w:rsidRPr="0016565D">
        <w:rPr>
          <w:rFonts w:cs="Arial"/>
        </w:rPr>
        <w:t xml:space="preserve"> výstavby musí </w:t>
      </w:r>
      <w:r w:rsidR="00E904F3" w:rsidRPr="0016565D">
        <w:rPr>
          <w:rFonts w:cs="Arial"/>
        </w:rPr>
        <w:t>byť</w:t>
      </w:r>
      <w:r w:rsidRPr="0016565D">
        <w:rPr>
          <w:rFonts w:cs="Arial"/>
        </w:rPr>
        <w:t xml:space="preserve"> </w:t>
      </w:r>
      <w:r w:rsidR="00E904F3" w:rsidRPr="0016565D">
        <w:rPr>
          <w:rFonts w:cs="Arial"/>
        </w:rPr>
        <w:t>komunikácia</w:t>
      </w:r>
      <w:r w:rsidRPr="0016565D">
        <w:rPr>
          <w:rFonts w:cs="Arial"/>
        </w:rPr>
        <w:t xml:space="preserve"> </w:t>
      </w:r>
      <w:r w:rsidR="00E904F3" w:rsidRPr="0016565D">
        <w:rPr>
          <w:rFonts w:cs="Arial"/>
        </w:rPr>
        <w:t>zahrnutá</w:t>
      </w:r>
      <w:r w:rsidRPr="0016565D">
        <w:rPr>
          <w:rFonts w:cs="Arial"/>
        </w:rPr>
        <w:t xml:space="preserve"> do režimu sledov</w:t>
      </w:r>
      <w:r w:rsidR="00E904F3" w:rsidRPr="0016565D">
        <w:rPr>
          <w:rFonts w:cs="Arial"/>
        </w:rPr>
        <w:t>a</w:t>
      </w:r>
      <w:r w:rsidRPr="0016565D">
        <w:rPr>
          <w:rFonts w:cs="Arial"/>
        </w:rPr>
        <w:t>n</w:t>
      </w:r>
      <w:r w:rsidR="00E904F3" w:rsidRPr="0016565D">
        <w:rPr>
          <w:rFonts w:cs="Arial"/>
        </w:rPr>
        <w:t>ia</w:t>
      </w:r>
      <w:r w:rsidRPr="0016565D">
        <w:rPr>
          <w:rFonts w:cs="Arial"/>
        </w:rPr>
        <w:t xml:space="preserve"> prašnosti a </w:t>
      </w:r>
      <w:r w:rsidR="00DB1132" w:rsidRPr="0016565D">
        <w:rPr>
          <w:rFonts w:cs="Arial"/>
        </w:rPr>
        <w:t>kropenia</w:t>
      </w:r>
      <w:r w:rsidRPr="0016565D">
        <w:rPr>
          <w:rFonts w:cs="Arial"/>
        </w:rPr>
        <w:t xml:space="preserve"> v suchých obdob</w:t>
      </w:r>
      <w:r w:rsidR="00E904F3" w:rsidRPr="0016565D">
        <w:rPr>
          <w:rFonts w:cs="Arial"/>
        </w:rPr>
        <w:t>ia</w:t>
      </w:r>
      <w:r w:rsidRPr="0016565D">
        <w:rPr>
          <w:rFonts w:cs="Arial"/>
        </w:rPr>
        <w:t xml:space="preserve">ch a musí </w:t>
      </w:r>
      <w:r w:rsidR="00E904F3" w:rsidRPr="0016565D">
        <w:rPr>
          <w:rFonts w:cs="Arial"/>
        </w:rPr>
        <w:t>byť</w:t>
      </w:r>
      <w:r w:rsidRPr="0016565D">
        <w:rPr>
          <w:rFonts w:cs="Arial"/>
        </w:rPr>
        <w:t xml:space="preserve"> pr</w:t>
      </w:r>
      <w:r w:rsidR="00E904F3" w:rsidRPr="0016565D">
        <w:rPr>
          <w:rFonts w:cs="Arial"/>
        </w:rPr>
        <w:t>e</w:t>
      </w:r>
      <w:r w:rsidRPr="0016565D">
        <w:rPr>
          <w:rFonts w:cs="Arial"/>
        </w:rPr>
        <w:t xml:space="preserve"> tento účel </w:t>
      </w:r>
      <w:r w:rsidR="00E904F3" w:rsidRPr="0016565D">
        <w:rPr>
          <w:rFonts w:cs="Arial"/>
        </w:rPr>
        <w:t>zaistená</w:t>
      </w:r>
      <w:r w:rsidRPr="0016565D">
        <w:rPr>
          <w:rFonts w:cs="Arial"/>
        </w:rPr>
        <w:t xml:space="preserve"> </w:t>
      </w:r>
      <w:r w:rsidR="00E904F3" w:rsidRPr="0016565D">
        <w:rPr>
          <w:rFonts w:cs="Arial"/>
        </w:rPr>
        <w:t>dostatočná</w:t>
      </w:r>
      <w:r w:rsidRPr="0016565D">
        <w:rPr>
          <w:rFonts w:cs="Arial"/>
        </w:rPr>
        <w:t xml:space="preserve"> kapacita </w:t>
      </w:r>
      <w:r w:rsidR="00E904F3" w:rsidRPr="0016565D">
        <w:rPr>
          <w:rFonts w:cs="Arial"/>
        </w:rPr>
        <w:t>vodných</w:t>
      </w:r>
      <w:r w:rsidRPr="0016565D">
        <w:rPr>
          <w:rFonts w:cs="Arial"/>
        </w:rPr>
        <w:t xml:space="preserve"> zdroj</w:t>
      </w:r>
      <w:r w:rsidR="00E904F3" w:rsidRPr="0016565D">
        <w:rPr>
          <w:rFonts w:cs="Arial"/>
        </w:rPr>
        <w:t>ov</w:t>
      </w:r>
      <w:r w:rsidRPr="0016565D">
        <w:rPr>
          <w:rFonts w:cs="Arial"/>
        </w:rPr>
        <w:t>.</w:t>
      </w:r>
    </w:p>
    <w:p w:rsidR="00E27430" w:rsidRPr="000977A8" w:rsidRDefault="00E27430" w:rsidP="00007EC7">
      <w:pPr>
        <w:pStyle w:val="Odsekzoznamu1"/>
        <w:numPr>
          <w:ins w:id="82" w:author="Jitka Kaslová" w:date="2018-05-29T08:41:00Z"/>
        </w:numPr>
        <w:tabs>
          <w:tab w:val="left" w:pos="0"/>
        </w:tabs>
        <w:spacing w:before="240" w:after="240" w:line="240" w:lineRule="auto"/>
        <w:ind w:left="0"/>
        <w:rPr>
          <w:rFonts w:cs="Arial"/>
        </w:rPr>
      </w:pPr>
    </w:p>
    <w:p w:rsidR="00E27430" w:rsidRPr="000977A8" w:rsidRDefault="00E27430" w:rsidP="00007EC7">
      <w:pPr>
        <w:pStyle w:val="Nadpis2"/>
        <w:tabs>
          <w:tab w:val="clear" w:pos="851"/>
        </w:tabs>
        <w:ind w:left="709" w:hanging="709"/>
        <w:jc w:val="left"/>
        <w:rPr>
          <w:rFonts w:cs="Arial"/>
        </w:rPr>
      </w:pPr>
      <w:bookmarkStart w:id="83" w:name="_Toc518289734"/>
      <w:r w:rsidRPr="000977A8">
        <w:rPr>
          <w:rFonts w:cs="Arial"/>
        </w:rPr>
        <w:t>Inžinierske siete</w:t>
      </w:r>
      <w:bookmarkEnd w:id="83"/>
    </w:p>
    <w:p w:rsidR="00E27430" w:rsidRDefault="00E27430" w:rsidP="00007EC7">
      <w:pPr>
        <w:pStyle w:val="Odsekzoznamu1"/>
        <w:tabs>
          <w:tab w:val="left" w:pos="0"/>
        </w:tabs>
        <w:spacing w:before="240" w:after="240" w:line="240" w:lineRule="auto"/>
        <w:ind w:left="0"/>
        <w:contextualSpacing w:val="0"/>
        <w:rPr>
          <w:rFonts w:cs="Arial"/>
        </w:rPr>
      </w:pPr>
      <w:r w:rsidRPr="000977A8">
        <w:rPr>
          <w:rFonts w:cs="Arial"/>
        </w:rPr>
        <w:t xml:space="preserve">Prieskum inžinierskych sietí bol zrealizovaný vrátane geodetického zamerania a ich aktualizácie k termínu </w:t>
      </w:r>
      <w:r>
        <w:rPr>
          <w:rFonts w:cs="Arial"/>
        </w:rPr>
        <w:t>spracovania dokumentácie DSP 02/2016</w:t>
      </w:r>
      <w:r w:rsidRPr="000977A8">
        <w:rPr>
          <w:rFonts w:cs="Arial"/>
        </w:rPr>
        <w:t>. Akékoľvek zmeny si Zhotoviteľ započíta do stavebných nákladov.</w:t>
      </w:r>
    </w:p>
    <w:p w:rsidR="00E27430" w:rsidRPr="00146529" w:rsidRDefault="00E27430" w:rsidP="007F1114">
      <w:pPr>
        <w:numPr>
          <w:ilvl w:val="0"/>
          <w:numId w:val="21"/>
        </w:numPr>
        <w:spacing w:after="0"/>
        <w:ind w:left="426"/>
        <w:rPr>
          <w:rFonts w:cs="Arial"/>
        </w:rPr>
      </w:pPr>
      <w:r w:rsidRPr="00146529">
        <w:rPr>
          <w:rFonts w:cs="Arial"/>
        </w:rPr>
        <w:t xml:space="preserve">Požadujeme zabezpečenie napájania elektrických zariadení el. energiou. </w:t>
      </w:r>
    </w:p>
    <w:p w:rsidR="00E27430" w:rsidRPr="00146529" w:rsidRDefault="00E27430" w:rsidP="007F1114">
      <w:pPr>
        <w:numPr>
          <w:ilvl w:val="0"/>
          <w:numId w:val="21"/>
        </w:numPr>
        <w:spacing w:after="0"/>
        <w:ind w:left="426"/>
        <w:rPr>
          <w:rFonts w:cs="Arial"/>
        </w:rPr>
      </w:pPr>
      <w:r w:rsidRPr="00146529">
        <w:rPr>
          <w:rFonts w:cs="Arial"/>
        </w:rPr>
        <w:t>Tam, kde je zdroj napájania ďaleko (potrebné vybudovanie el. prípojky)  navrhujeme zvážiť použitie, napr. solárnej energie s umiestením solárnych panelov (1 kW výkonu = cca 8 m2 panelu) do napr. protihlukových stien.</w:t>
      </w:r>
    </w:p>
    <w:p w:rsidR="00E27430" w:rsidRPr="00146529" w:rsidRDefault="00E27430" w:rsidP="007F1114">
      <w:pPr>
        <w:numPr>
          <w:ilvl w:val="0"/>
          <w:numId w:val="21"/>
        </w:numPr>
        <w:spacing w:after="0"/>
        <w:ind w:left="426"/>
        <w:rPr>
          <w:rFonts w:cs="Arial"/>
        </w:rPr>
      </w:pPr>
      <w:r>
        <w:rPr>
          <w:rFonts w:cs="Arial"/>
        </w:rPr>
        <w:t>Verejné osvetlenie</w:t>
      </w:r>
      <w:r w:rsidRPr="00146529">
        <w:rPr>
          <w:rFonts w:cs="Arial"/>
        </w:rPr>
        <w:t xml:space="preserve"> na odpočívadlách a</w:t>
      </w:r>
      <w:r>
        <w:rPr>
          <w:rFonts w:cs="Arial"/>
        </w:rPr>
        <w:t> strediskách údržby, ak sa na stavbe nachádzajú</w:t>
      </w:r>
      <w:r w:rsidRPr="00146529">
        <w:rPr>
          <w:rFonts w:cs="Arial"/>
        </w:rPr>
        <w:t xml:space="preserve"> riešiť svietidlami s </w:t>
      </w:r>
      <w:proofErr w:type="spellStart"/>
      <w:r w:rsidRPr="00146529">
        <w:rPr>
          <w:rFonts w:cs="Arial"/>
        </w:rPr>
        <w:t>led</w:t>
      </w:r>
      <w:proofErr w:type="spellEnd"/>
      <w:r w:rsidRPr="00146529">
        <w:rPr>
          <w:rFonts w:cs="Arial"/>
        </w:rPr>
        <w:t>-diódovou technológiou - biela farba</w:t>
      </w:r>
    </w:p>
    <w:p w:rsidR="00E27430" w:rsidRPr="00146529" w:rsidRDefault="00E27430" w:rsidP="007F1114">
      <w:pPr>
        <w:numPr>
          <w:ilvl w:val="0"/>
          <w:numId w:val="21"/>
        </w:numPr>
        <w:spacing w:after="0"/>
        <w:ind w:left="426"/>
        <w:rPr>
          <w:rFonts w:cs="Arial"/>
        </w:rPr>
      </w:pPr>
      <w:r w:rsidRPr="00146529">
        <w:rPr>
          <w:rFonts w:cs="Arial"/>
        </w:rPr>
        <w:t>V prípade, že dodávateľ nezabezpečí aj pripojenie NN prípojky do distribučnej siete, požadujeme pri preberaní predložiť všetky doklady potrebné k pripojeniu (projekt skutočného vyhotovenia, revízne správy, úradné skúšky, atesty elektromerových rozvádzačov, vyjadrenia príslušných energetických závodov k projektom nie staršie ako 1 rok, doklad o vlastníctve pozemku pod trafostanicou, resp. elektromerovým rozvádzačom, prípadne iný doklad potvrdzujúci že objekt je postavený legálne, doklad o technickej kolaudácii, prevádzkové poriadky).</w:t>
      </w:r>
    </w:p>
    <w:p w:rsidR="00E27430" w:rsidRPr="00146529" w:rsidRDefault="00E27430" w:rsidP="007F1114">
      <w:pPr>
        <w:pStyle w:val="Odsekzoznamu"/>
        <w:numPr>
          <w:ilvl w:val="0"/>
          <w:numId w:val="21"/>
        </w:numPr>
        <w:spacing w:after="0"/>
        <w:ind w:left="426"/>
        <w:contextualSpacing w:val="0"/>
        <w:rPr>
          <w:rFonts w:cs="Arial"/>
        </w:rPr>
      </w:pPr>
      <w:r w:rsidRPr="00146529">
        <w:rPr>
          <w:rFonts w:cs="Arial"/>
        </w:rPr>
        <w:t>Požadujeme navrhovať dvojtarifné merania tam, kde je to ekonomicky výhodné.</w:t>
      </w:r>
    </w:p>
    <w:p w:rsidR="00E27430" w:rsidRPr="00146529" w:rsidRDefault="00E27430" w:rsidP="007F1114">
      <w:pPr>
        <w:pStyle w:val="Odsekzoznamu"/>
        <w:numPr>
          <w:ilvl w:val="0"/>
          <w:numId w:val="21"/>
        </w:numPr>
        <w:spacing w:after="0"/>
        <w:ind w:left="426"/>
        <w:contextualSpacing w:val="0"/>
        <w:rPr>
          <w:rFonts w:cs="Arial"/>
        </w:rPr>
      </w:pPr>
      <w:r w:rsidRPr="00146529">
        <w:rPr>
          <w:rFonts w:cs="Arial"/>
        </w:rPr>
        <w:t xml:space="preserve">Trafostanice a VN prípojky distribučného charakteru (z trafostanice sú napájaní aspoň traja odberatelia), výstavbu  riešiť financovaním a realizovaním príslušnej energetiky (ZSE,SSE,VSE) v rámci pripojovacej zmluvy, a podľa vyjadrenia energetiky k projektu. </w:t>
      </w:r>
      <w:r w:rsidRPr="00146529">
        <w:rPr>
          <w:rFonts w:cs="Arial"/>
        </w:rPr>
        <w:lastRenderedPageBreak/>
        <w:t>Zhotoviteľ pripraví NN prípojky a rozvádzače s dvojtarifným meraním podľa vyjadrenia energetiky.</w:t>
      </w:r>
    </w:p>
    <w:p w:rsidR="00E27430" w:rsidRDefault="00E27430" w:rsidP="007F1114">
      <w:pPr>
        <w:pStyle w:val="Odsekzoznamu"/>
        <w:numPr>
          <w:ilvl w:val="0"/>
          <w:numId w:val="21"/>
        </w:numPr>
        <w:spacing w:after="0"/>
        <w:ind w:left="426"/>
        <w:contextualSpacing w:val="0"/>
        <w:rPr>
          <w:rFonts w:cs="Arial"/>
        </w:rPr>
      </w:pPr>
      <w:r w:rsidRPr="00146529">
        <w:rPr>
          <w:rFonts w:cs="Arial"/>
        </w:rPr>
        <w:t>Plynové prípojky a plynofikácia – požadujeme rešpektovať požiadavky príslušného dodávateľa ZP vo vyjadrení k projektu, taktiež pri preberaní predložiť všetky potrebné doklady k pripojeniu do distribučnej siete</w:t>
      </w:r>
      <w:r>
        <w:rPr>
          <w:rFonts w:cs="Arial"/>
        </w:rPr>
        <w:t>.</w:t>
      </w:r>
    </w:p>
    <w:p w:rsidR="00E27430" w:rsidRDefault="00E27430" w:rsidP="007F1114">
      <w:pPr>
        <w:pStyle w:val="Odsekzoznamu"/>
        <w:numPr>
          <w:ilvl w:val="0"/>
          <w:numId w:val="21"/>
        </w:numPr>
        <w:spacing w:after="0"/>
        <w:ind w:left="426"/>
        <w:contextualSpacing w:val="0"/>
        <w:rPr>
          <w:rFonts w:cs="Arial"/>
        </w:rPr>
      </w:pPr>
      <w:r>
        <w:rPr>
          <w:rFonts w:cs="Arial"/>
        </w:rPr>
        <w:t xml:space="preserve">Verejné osvetlenie (VO) je potrebné navrhnúť tak, aby podľa možností VO vrátane stožiarov nezasahovalo v rámci jedného odberného miesta do dvoch úsekov ciest, ktoré budú spravovať dve rôzne spoločnosti. </w:t>
      </w:r>
    </w:p>
    <w:p w:rsidR="00E27430" w:rsidRPr="00146529" w:rsidRDefault="00E27430" w:rsidP="007F1114">
      <w:pPr>
        <w:pStyle w:val="Odsekzoznamu"/>
        <w:numPr>
          <w:ilvl w:val="0"/>
          <w:numId w:val="21"/>
        </w:numPr>
        <w:spacing w:after="0"/>
        <w:ind w:left="426"/>
        <w:contextualSpacing w:val="0"/>
        <w:rPr>
          <w:rFonts w:cs="Arial"/>
        </w:rPr>
      </w:pPr>
      <w:r>
        <w:rPr>
          <w:rFonts w:cs="Arial"/>
        </w:rPr>
        <w:t>Elektrické rozvádzače požadujeme osadiť plastové.</w:t>
      </w:r>
    </w:p>
    <w:p w:rsidR="00E27430" w:rsidRDefault="00E27430" w:rsidP="009C5BE0">
      <w:pPr>
        <w:pStyle w:val="Nadpis2"/>
        <w:tabs>
          <w:tab w:val="clear" w:pos="851"/>
        </w:tabs>
        <w:ind w:left="709" w:hanging="709"/>
        <w:jc w:val="left"/>
        <w:rPr>
          <w:rFonts w:cs="Arial"/>
        </w:rPr>
      </w:pPr>
      <w:bookmarkStart w:id="84" w:name="_Toc518289735"/>
      <w:r>
        <w:rPr>
          <w:rFonts w:cs="Arial"/>
        </w:rPr>
        <w:t>Vegetačné úpravy</w:t>
      </w:r>
      <w:bookmarkEnd w:id="84"/>
    </w:p>
    <w:p w:rsidR="00E27430" w:rsidRPr="009156FD" w:rsidRDefault="00E27430" w:rsidP="007F1114">
      <w:pPr>
        <w:numPr>
          <w:ilvl w:val="0"/>
          <w:numId w:val="22"/>
        </w:numPr>
        <w:spacing w:after="0"/>
        <w:ind w:left="426" w:hanging="426"/>
        <w:rPr>
          <w:rFonts w:cs="Arial"/>
        </w:rPr>
      </w:pPr>
      <w:r w:rsidRPr="009156FD">
        <w:rPr>
          <w:rFonts w:cs="Arial"/>
        </w:rPr>
        <w:t>Vegetačné úpravy projektov</w:t>
      </w:r>
      <w:r>
        <w:rPr>
          <w:rFonts w:cs="Arial"/>
        </w:rPr>
        <w:t>ať aj realizovať podľa TP 035</w:t>
      </w:r>
      <w:r w:rsidRPr="009156FD">
        <w:rPr>
          <w:rFonts w:cs="Arial"/>
        </w:rPr>
        <w:t xml:space="preserve"> </w:t>
      </w:r>
      <w:r w:rsidRPr="00A005CB">
        <w:rPr>
          <w:rFonts w:cs="Arial"/>
        </w:rPr>
        <w:t>a TKP č.25/2012</w:t>
      </w:r>
      <w:r>
        <w:rPr>
          <w:rFonts w:cs="Arial"/>
        </w:rPr>
        <w:t>.</w:t>
      </w:r>
    </w:p>
    <w:p w:rsidR="00E27430" w:rsidRPr="001159BE" w:rsidRDefault="00E27430" w:rsidP="007F1114">
      <w:pPr>
        <w:numPr>
          <w:ilvl w:val="0"/>
          <w:numId w:val="22"/>
        </w:numPr>
        <w:spacing w:after="0"/>
        <w:ind w:left="426" w:hanging="426"/>
        <w:rPr>
          <w:rFonts w:cs="Arial"/>
        </w:rPr>
      </w:pPr>
      <w:r w:rsidRPr="001159BE">
        <w:rPr>
          <w:rFonts w:cs="Arial"/>
        </w:rPr>
        <w:t>Žiadame používať v čo najvyššej miere dreviny z domácich odolných druhov, z príslušných regiónov, kde je projektovaná trasa</w:t>
      </w:r>
      <w:r w:rsidR="00DB1132" w:rsidRPr="001159BE">
        <w:rPr>
          <w:rFonts w:cs="Arial"/>
        </w:rPr>
        <w:t>, výsadba nepôvodných druhov mimo zastavaných území obcí podlieha súhlasu orgánu ochrany prírody</w:t>
      </w:r>
      <w:r w:rsidRPr="001159BE">
        <w:rPr>
          <w:rFonts w:cs="Arial"/>
        </w:rPr>
        <w:t xml:space="preserve">. </w:t>
      </w:r>
    </w:p>
    <w:p w:rsidR="00E27430" w:rsidRPr="001159BE" w:rsidRDefault="00E27430" w:rsidP="007F1114">
      <w:pPr>
        <w:numPr>
          <w:ilvl w:val="0"/>
          <w:numId w:val="22"/>
        </w:numPr>
        <w:spacing w:after="0"/>
        <w:ind w:left="426" w:hanging="426"/>
        <w:rPr>
          <w:rFonts w:cs="Arial"/>
        </w:rPr>
      </w:pPr>
      <w:proofErr w:type="spellStart"/>
      <w:r w:rsidRPr="001159BE">
        <w:rPr>
          <w:rFonts w:cs="Arial"/>
        </w:rPr>
        <w:t>Zahumusovať</w:t>
      </w:r>
      <w:proofErr w:type="spellEnd"/>
      <w:r w:rsidRPr="001159BE">
        <w:rPr>
          <w:rFonts w:cs="Arial"/>
        </w:rPr>
        <w:t xml:space="preserve"> svahy zárezov a násypov v prípade výskytu nevhodnej zeminy (na hlušine sa tráva neuchytí). </w:t>
      </w:r>
    </w:p>
    <w:p w:rsidR="00E27430" w:rsidRPr="001159BE" w:rsidRDefault="00E27430" w:rsidP="007F1114">
      <w:pPr>
        <w:numPr>
          <w:ilvl w:val="0"/>
          <w:numId w:val="22"/>
        </w:numPr>
        <w:spacing w:after="0"/>
        <w:ind w:left="426" w:hanging="426"/>
        <w:rPr>
          <w:rFonts w:cs="Arial"/>
        </w:rPr>
      </w:pPr>
      <w:r w:rsidRPr="001159BE">
        <w:rPr>
          <w:rFonts w:cs="Arial"/>
        </w:rPr>
        <w:t xml:space="preserve">Miesta určené na výsadbu čo najskôr zatrávniť a vysadiť, </w:t>
      </w:r>
      <w:r w:rsidR="00DB1132" w:rsidRPr="001159BE">
        <w:rPr>
          <w:rFonts w:cs="Arial"/>
        </w:rPr>
        <w:t xml:space="preserve">pred výsadbou dôsledne </w:t>
      </w:r>
      <w:proofErr w:type="spellStart"/>
      <w:r w:rsidR="00DB1132" w:rsidRPr="001159BE">
        <w:rPr>
          <w:rFonts w:cs="Arial"/>
        </w:rPr>
        <w:t>odstráníť</w:t>
      </w:r>
      <w:proofErr w:type="spellEnd"/>
      <w:r w:rsidR="00DB1132" w:rsidRPr="001159BE">
        <w:rPr>
          <w:rFonts w:cs="Arial"/>
        </w:rPr>
        <w:t xml:space="preserve"> porasty inváznych rastlín, </w:t>
      </w:r>
      <w:r w:rsidRPr="001159BE">
        <w:rPr>
          <w:rFonts w:cs="Arial"/>
        </w:rPr>
        <w:t>nenechávať odkrytú pôdu, z dôvodu erózie svahu a zároveň je snaha predísť zakoreneniu ujatiu a šíreniu inváznych druhov rastlín.</w:t>
      </w:r>
    </w:p>
    <w:p w:rsidR="00E27430" w:rsidRPr="00A005CB" w:rsidRDefault="00E27430" w:rsidP="007F1114">
      <w:pPr>
        <w:numPr>
          <w:ilvl w:val="0"/>
          <w:numId w:val="22"/>
        </w:numPr>
        <w:spacing w:after="0"/>
        <w:ind w:left="426" w:hanging="426"/>
        <w:rPr>
          <w:rFonts w:cs="Arial"/>
        </w:rPr>
      </w:pPr>
      <w:r w:rsidRPr="001159BE">
        <w:rPr>
          <w:rFonts w:cs="Arial"/>
        </w:rPr>
        <w:t>Pri návrhu výsadby brať ohľad na kosenie svahovými kosačkami (šírka záberu svahovej</w:t>
      </w:r>
      <w:r w:rsidRPr="002533AA">
        <w:rPr>
          <w:rFonts w:cs="Arial"/>
        </w:rPr>
        <w:t xml:space="preserve"> kosačky na diaľkové ovládanie min.1</w:t>
      </w:r>
      <w:r>
        <w:rPr>
          <w:rFonts w:cs="Arial"/>
        </w:rPr>
        <w:t>,</w:t>
      </w:r>
      <w:r w:rsidRPr="002533AA">
        <w:rPr>
          <w:rFonts w:cs="Arial"/>
        </w:rPr>
        <w:t>1 m) a zabezpečiť dostatočnú šírku medzi radmi kríkov.</w:t>
      </w:r>
    </w:p>
    <w:p w:rsidR="00E27430" w:rsidRPr="00A84E97" w:rsidRDefault="00E27430" w:rsidP="007F1114">
      <w:pPr>
        <w:numPr>
          <w:ilvl w:val="0"/>
          <w:numId w:val="22"/>
        </w:numPr>
        <w:spacing w:after="0"/>
        <w:ind w:left="426" w:hanging="426"/>
        <w:rPr>
          <w:rFonts w:cs="Arial"/>
        </w:rPr>
      </w:pPr>
      <w:r>
        <w:rPr>
          <w:rFonts w:cs="Arial"/>
        </w:rPr>
        <w:t xml:space="preserve">Objednávateľ </w:t>
      </w:r>
      <w:r w:rsidRPr="00A84E97">
        <w:rPr>
          <w:rFonts w:cs="Arial"/>
        </w:rPr>
        <w:t>požaduje dodávateľa vegetačných úprav (cestou zhotoviteľa) na ošetrovanie vysadenej vegetáci</w:t>
      </w:r>
      <w:r>
        <w:rPr>
          <w:rFonts w:cs="Arial"/>
        </w:rPr>
        <w:t xml:space="preserve">e v zmysle TP </w:t>
      </w:r>
      <w:r w:rsidRPr="00A84E97">
        <w:rPr>
          <w:rFonts w:cs="Arial"/>
        </w:rPr>
        <w:t>0</w:t>
      </w:r>
      <w:r>
        <w:rPr>
          <w:rFonts w:cs="Arial"/>
        </w:rPr>
        <w:t>35</w:t>
      </w:r>
      <w:r w:rsidRPr="00A84E97">
        <w:rPr>
          <w:rFonts w:cs="Arial"/>
        </w:rPr>
        <w:t xml:space="preserve"> po dobu minimálne 2 rokov po preberacom konaní z dôvodu doby zakorenenia vegetácie.</w:t>
      </w:r>
    </w:p>
    <w:p w:rsidR="00E27430" w:rsidRPr="00A84E97" w:rsidRDefault="00E27430" w:rsidP="007F1114">
      <w:pPr>
        <w:numPr>
          <w:ilvl w:val="0"/>
          <w:numId w:val="22"/>
        </w:numPr>
        <w:spacing w:after="0"/>
        <w:ind w:left="426" w:hanging="426"/>
        <w:rPr>
          <w:rFonts w:cs="Arial"/>
        </w:rPr>
      </w:pPr>
      <w:r w:rsidRPr="00A84E97">
        <w:rPr>
          <w:rFonts w:cs="Arial"/>
        </w:rPr>
        <w:t xml:space="preserve">Stromy, ktoré budú vysádzané na </w:t>
      </w:r>
      <w:r>
        <w:rPr>
          <w:rFonts w:cs="Arial"/>
        </w:rPr>
        <w:t>rýchlostnej ceste</w:t>
      </w:r>
      <w:r w:rsidRPr="00A84E97">
        <w:rPr>
          <w:rFonts w:cs="Arial"/>
        </w:rPr>
        <w:t xml:space="preserve"> z hľadiska svojej predpokladanej výšky nesmú v prípadoch ich poškodenia alebo vyvrátenia zasiahnuť do vozovky. </w:t>
      </w:r>
    </w:p>
    <w:p w:rsidR="00E27430" w:rsidRPr="009156FD" w:rsidRDefault="00E27430" w:rsidP="007F1114">
      <w:pPr>
        <w:numPr>
          <w:ilvl w:val="0"/>
          <w:numId w:val="22"/>
        </w:numPr>
        <w:spacing w:after="0"/>
        <w:ind w:left="426" w:hanging="426"/>
        <w:rPr>
          <w:rFonts w:cs="Arial"/>
        </w:rPr>
      </w:pPr>
      <w:r w:rsidRPr="00A84E97">
        <w:rPr>
          <w:rFonts w:cs="Arial"/>
        </w:rPr>
        <w:t xml:space="preserve">Je potrebné vykonávať zahustené výsadby vo svahoch v radoch  </w:t>
      </w:r>
      <w:proofErr w:type="spellStart"/>
      <w:r w:rsidRPr="00A84E97">
        <w:rPr>
          <w:rFonts w:cs="Arial"/>
        </w:rPr>
        <w:t>náväzne</w:t>
      </w:r>
      <w:proofErr w:type="spellEnd"/>
      <w:r w:rsidRPr="009156FD">
        <w:rPr>
          <w:rFonts w:cs="Arial"/>
        </w:rPr>
        <w:t xml:space="preserve"> do </w:t>
      </w:r>
      <w:proofErr w:type="spellStart"/>
      <w:r w:rsidRPr="009156FD">
        <w:rPr>
          <w:rFonts w:cs="Arial"/>
        </w:rPr>
        <w:t>trojsponu</w:t>
      </w:r>
      <w:proofErr w:type="spellEnd"/>
      <w:r w:rsidRPr="009156FD">
        <w:rPr>
          <w:rFonts w:cs="Arial"/>
        </w:rPr>
        <w:t xml:space="preserve"> najmä z krov a to v ryhách v zárezoch a v jamách v násypoch z dôvodu, že tento spôsob je najlepšia </w:t>
      </w:r>
      <w:r w:rsidRPr="00262934">
        <w:rPr>
          <w:rFonts w:cs="Arial"/>
        </w:rPr>
        <w:t>ochrana proti erózii spolu so zatrávnením</w:t>
      </w:r>
      <w:r>
        <w:rPr>
          <w:rFonts w:cs="Arial"/>
        </w:rPr>
        <w:t>.</w:t>
      </w:r>
      <w:r w:rsidRPr="009156FD">
        <w:rPr>
          <w:rFonts w:cs="Arial"/>
        </w:rPr>
        <w:t xml:space="preserve"> Stromy vysádzať len na plochác</w:t>
      </w:r>
      <w:r>
        <w:rPr>
          <w:rFonts w:cs="Arial"/>
        </w:rPr>
        <w:t>h, kde to predpisujú TP 035</w:t>
      </w:r>
      <w:r w:rsidRPr="009156FD">
        <w:rPr>
          <w:rFonts w:cs="Arial"/>
        </w:rPr>
        <w:t xml:space="preserve">. V zamokrených pôdach využívať výsadbu </w:t>
      </w:r>
      <w:r w:rsidRPr="00262934">
        <w:rPr>
          <w:rFonts w:cs="Arial"/>
        </w:rPr>
        <w:t>bahenných/ močiarnych</w:t>
      </w:r>
      <w:r w:rsidRPr="009156FD">
        <w:rPr>
          <w:rFonts w:cs="Arial"/>
        </w:rPr>
        <w:t xml:space="preserve"> rastlinných druhov. </w:t>
      </w:r>
    </w:p>
    <w:p w:rsidR="00E27430" w:rsidRPr="009156FD" w:rsidRDefault="00E27430" w:rsidP="007F1114">
      <w:pPr>
        <w:numPr>
          <w:ilvl w:val="0"/>
          <w:numId w:val="22"/>
        </w:numPr>
        <w:spacing w:after="0"/>
        <w:ind w:left="426" w:hanging="426"/>
        <w:rPr>
          <w:rFonts w:cs="Arial"/>
        </w:rPr>
      </w:pPr>
      <w:r w:rsidRPr="009156FD">
        <w:rPr>
          <w:rFonts w:cs="Arial"/>
        </w:rPr>
        <w:t>Na</w:t>
      </w:r>
      <w:r w:rsidR="00A5357C">
        <w:rPr>
          <w:rFonts w:cs="Arial"/>
        </w:rPr>
        <w:t xml:space="preserve"> </w:t>
      </w:r>
      <w:r w:rsidRPr="009156FD">
        <w:rPr>
          <w:rFonts w:cs="Arial"/>
        </w:rPr>
        <w:t>odpočívadlách a iných podobných objektoch sa najprv zrealizujú výsadby a po nich sa vykoná ručné zatrávnenie priľahlých plôch. Pre sadovnícke úpravy sa pôdne podklady, navážky a ich spracovanie vykonávať kvalitnejšie ako na iných objektoch.</w:t>
      </w:r>
    </w:p>
    <w:p w:rsidR="00E27430" w:rsidRPr="009C5BE0" w:rsidRDefault="00E27430" w:rsidP="009C5BE0">
      <w:pPr>
        <w:pStyle w:val="Nadpis2"/>
        <w:tabs>
          <w:tab w:val="clear" w:pos="851"/>
        </w:tabs>
        <w:ind w:left="709" w:hanging="709"/>
        <w:jc w:val="left"/>
        <w:rPr>
          <w:rFonts w:cs="Arial"/>
        </w:rPr>
      </w:pPr>
      <w:bookmarkStart w:id="85" w:name="_Toc518289736"/>
      <w:r w:rsidRPr="000977A8">
        <w:rPr>
          <w:rFonts w:cs="Arial"/>
        </w:rPr>
        <w:t>Technický dozor</w:t>
      </w:r>
      <w:bookmarkEnd w:id="85"/>
    </w:p>
    <w:p w:rsidR="00E27430" w:rsidRDefault="00E27430" w:rsidP="00007EC7">
      <w:pPr>
        <w:pStyle w:val="Odsekzoznamu1"/>
        <w:spacing w:after="120" w:line="240" w:lineRule="auto"/>
        <w:ind w:left="0"/>
        <w:rPr>
          <w:rFonts w:cs="Arial"/>
        </w:rPr>
      </w:pPr>
      <w:r w:rsidRPr="000977A8">
        <w:rPr>
          <w:rFonts w:cs="Arial"/>
        </w:rPr>
        <w:t xml:space="preserve">V zmysle vyjadrení správcov inžinierskych sietí  je potrebné zabezpečiť technický dozor správcu/dohľad  a Zhotoviteľ je povinný  uvedené zabezpečiť a zahrnúť do navrhovanej zmluvnej ceny </w:t>
      </w:r>
    </w:p>
    <w:p w:rsidR="00E27430" w:rsidRDefault="00E27430" w:rsidP="00007EC7">
      <w:pPr>
        <w:pStyle w:val="Odsekzoznamu1"/>
        <w:spacing w:after="120" w:line="240" w:lineRule="auto"/>
        <w:ind w:left="0"/>
        <w:rPr>
          <w:rFonts w:cs="Arial"/>
        </w:rPr>
      </w:pPr>
    </w:p>
    <w:p w:rsidR="00E27430" w:rsidRPr="00846543" w:rsidRDefault="00E27430" w:rsidP="00BC101C">
      <w:pPr>
        <w:pStyle w:val="Nadpis2"/>
        <w:tabs>
          <w:tab w:val="clear" w:pos="851"/>
        </w:tabs>
        <w:ind w:left="709" w:hanging="709"/>
        <w:jc w:val="left"/>
        <w:rPr>
          <w:rFonts w:cs="Arial"/>
        </w:rPr>
      </w:pPr>
      <w:bookmarkStart w:id="86" w:name="_Toc518289737"/>
      <w:r w:rsidRPr="00846543">
        <w:rPr>
          <w:rFonts w:cs="Arial"/>
        </w:rPr>
        <w:t>Zaistenie stavebného povolenia</w:t>
      </w:r>
      <w:bookmarkEnd w:id="86"/>
    </w:p>
    <w:p w:rsidR="00E27430" w:rsidRPr="00846543" w:rsidRDefault="00E27430" w:rsidP="00784780">
      <w:r w:rsidRPr="00846543">
        <w:t>Zhotoviteľ stavby bude zodpovedný za zaistenie stavebného povolenia vrátanie inžinierskej</w:t>
      </w:r>
      <w:r w:rsidRPr="00846543">
        <w:rPr>
          <w:u w:val="single"/>
        </w:rPr>
        <w:t xml:space="preserve"> </w:t>
      </w:r>
      <w:r w:rsidRPr="00846543">
        <w:t xml:space="preserve">činnosti a príloh potrebných ku stavebnému povoleniu. Súčasťou ponuky zhotoviteľa bude  harmonogram pre jednotlivé procesy stavebného konania. </w:t>
      </w:r>
    </w:p>
    <w:p w:rsidR="0037416B" w:rsidRPr="00846543" w:rsidRDefault="0037416B" w:rsidP="0037416B">
      <w:r w:rsidRPr="00846543">
        <w:lastRenderedPageBreak/>
        <w:t xml:space="preserve">V rámci inžinierskej činnosti bude potrebné zabezpečiť nasledovné Rozhodnutia a stanoviská minimálne v uvedenom rozsahu : </w:t>
      </w:r>
    </w:p>
    <w:p w:rsidR="0037416B" w:rsidRPr="00846543" w:rsidRDefault="0037416B" w:rsidP="0037416B">
      <w:pPr>
        <w:spacing w:after="0"/>
      </w:pPr>
      <w:r w:rsidRPr="00846543">
        <w:t xml:space="preserve">-  Záväzné stanovisko - súlad ÚR podľa §120, 140b stavebného zákona (50/1976 </w:t>
      </w:r>
      <w:proofErr w:type="spellStart"/>
      <w:r w:rsidRPr="00846543">
        <w:t>Z.z</w:t>
      </w:r>
      <w:proofErr w:type="spellEnd"/>
      <w:r w:rsidRPr="00846543">
        <w:t>.)</w:t>
      </w:r>
    </w:p>
    <w:p w:rsidR="0037416B" w:rsidRDefault="0037416B" w:rsidP="0037416B">
      <w:pPr>
        <w:spacing w:after="0"/>
      </w:pPr>
      <w:r>
        <w:t>-  Povolenie podľa § 83 ods.</w:t>
      </w:r>
      <w:r w:rsidRPr="001F05A5">
        <w:t xml:space="preserve">1 zákona </w:t>
      </w:r>
      <w:r w:rsidRPr="000B4995">
        <w:t>o ochrane prírody a</w:t>
      </w:r>
      <w:r>
        <w:t> </w:t>
      </w:r>
      <w:r w:rsidRPr="000B4995">
        <w:t>krajiny</w:t>
      </w:r>
      <w:r>
        <w:t xml:space="preserve"> (</w:t>
      </w:r>
      <w:r w:rsidRPr="001F05A5">
        <w:t>543/2002</w:t>
      </w:r>
      <w:r>
        <w:t xml:space="preserve"> </w:t>
      </w:r>
      <w:proofErr w:type="spellStart"/>
      <w:r>
        <w:t>Z.z</w:t>
      </w:r>
      <w:proofErr w:type="spellEnd"/>
      <w:r>
        <w:t>.)</w:t>
      </w:r>
      <w:r w:rsidRPr="001F05A5">
        <w:t xml:space="preserve"> - zmena rozhodnutia MŽP</w:t>
      </w:r>
      <w:r>
        <w:t xml:space="preserve"> č.2241/2017-6.3</w:t>
      </w:r>
    </w:p>
    <w:p w:rsidR="0037416B" w:rsidRDefault="0037416B" w:rsidP="0037416B">
      <w:pPr>
        <w:spacing w:after="0"/>
      </w:pPr>
      <w:r>
        <w:t xml:space="preserve">-  Rozhodnutie podľa §23 ods.1 písm. a) vodného zákona (364/2004 </w:t>
      </w:r>
      <w:proofErr w:type="spellStart"/>
      <w:r>
        <w:t>Z.z</w:t>
      </w:r>
      <w:proofErr w:type="spellEnd"/>
      <w:r>
        <w:t>.) - odstránenie stromov a krov rastúcich v korytách vodných tokov, na pobrežných pozemkoch a v inundačných územiach</w:t>
      </w:r>
    </w:p>
    <w:p w:rsidR="0037416B" w:rsidRDefault="0037416B" w:rsidP="0037416B">
      <w:pPr>
        <w:spacing w:after="0"/>
      </w:pPr>
      <w:r>
        <w:t xml:space="preserve">-  Rozhodnutia podľa §14 ods.3 cestného zákona (135/1961 </w:t>
      </w:r>
      <w:proofErr w:type="spellStart"/>
      <w:r>
        <w:t>Z.z</w:t>
      </w:r>
      <w:proofErr w:type="spellEnd"/>
      <w:r>
        <w:t>.) - povolenie na výrub stromov (cestná zeleň)</w:t>
      </w:r>
    </w:p>
    <w:p w:rsidR="0037416B" w:rsidRDefault="0037416B" w:rsidP="0037416B">
      <w:pPr>
        <w:spacing w:after="0"/>
      </w:pPr>
      <w:r>
        <w:t xml:space="preserve">-  Rozhodnutie podľa §17 ods.1 a 6 zákona o ochrane a využívaní poľnohospodárskej pôdy (220/2004 </w:t>
      </w:r>
      <w:proofErr w:type="spellStart"/>
      <w:r>
        <w:t>Z.z</w:t>
      </w:r>
      <w:proofErr w:type="spellEnd"/>
      <w:r>
        <w:t>.) - odňatie poľnohospodárskej pôdy</w:t>
      </w:r>
    </w:p>
    <w:p w:rsidR="0037416B" w:rsidRDefault="0037416B" w:rsidP="0037416B">
      <w:pPr>
        <w:spacing w:after="0"/>
      </w:pPr>
      <w:r>
        <w:t xml:space="preserve">-  Stanovisko podľa </w:t>
      </w:r>
      <w:r w:rsidRPr="00D17A33">
        <w:rPr>
          <w:bCs/>
        </w:rPr>
        <w:t>§ 17, ods. 3</w:t>
      </w:r>
      <w:r>
        <w:rPr>
          <w:bCs/>
        </w:rPr>
        <w:t xml:space="preserve"> </w:t>
      </w:r>
      <w:r>
        <w:t xml:space="preserve">zákona o ochrane a využívaní poľnohospodárskej pôdy (220/2004 </w:t>
      </w:r>
      <w:proofErr w:type="spellStart"/>
      <w:r>
        <w:t>Z.z</w:t>
      </w:r>
      <w:proofErr w:type="spellEnd"/>
      <w:r>
        <w:t xml:space="preserve">.) </w:t>
      </w:r>
      <w:r w:rsidRPr="00D17A33">
        <w:t>k pripravovanému zámeru na poľnohospodárskej pôde (do 25 m2)</w:t>
      </w:r>
    </w:p>
    <w:p w:rsidR="0037416B" w:rsidRDefault="0037416B" w:rsidP="0037416B">
      <w:pPr>
        <w:spacing w:after="0"/>
      </w:pPr>
      <w:r>
        <w:t xml:space="preserve">-  Rozhodnutie podľa §7 zákona o lesoch (326/2005 </w:t>
      </w:r>
      <w:proofErr w:type="spellStart"/>
      <w:r>
        <w:t>Z.z</w:t>
      </w:r>
      <w:proofErr w:type="spellEnd"/>
      <w:r>
        <w:t>.) - vyňatie z plnenia funkcií lesov</w:t>
      </w:r>
    </w:p>
    <w:p w:rsidR="0037416B" w:rsidRDefault="0037416B" w:rsidP="0037416B">
      <w:pPr>
        <w:spacing w:after="0"/>
      </w:pPr>
      <w:r>
        <w:t>-  R</w:t>
      </w:r>
      <w:r w:rsidRPr="00D14504">
        <w:t xml:space="preserve">ozhodnutie </w:t>
      </w:r>
      <w:r>
        <w:t xml:space="preserve">podľa §16a) ods.1 vodného zákona (364/2004 </w:t>
      </w:r>
      <w:proofErr w:type="spellStart"/>
      <w:r>
        <w:t>Z.z</w:t>
      </w:r>
      <w:proofErr w:type="spellEnd"/>
      <w:r>
        <w:t xml:space="preserve">.) </w:t>
      </w:r>
      <w:r w:rsidRPr="00D14504">
        <w:t xml:space="preserve">či ide o navrhovanú činnosť podľa §16 ods.6 </w:t>
      </w:r>
      <w:proofErr w:type="spellStart"/>
      <w:r w:rsidRPr="00D14504">
        <w:t>písm.b</w:t>
      </w:r>
      <w:proofErr w:type="spellEnd"/>
      <w:r w:rsidRPr="00D14504">
        <w:t>)</w:t>
      </w:r>
    </w:p>
    <w:p w:rsidR="0037416B" w:rsidRDefault="0037416B" w:rsidP="0037416B">
      <w:pPr>
        <w:spacing w:after="0"/>
      </w:pPr>
      <w:r>
        <w:t xml:space="preserve">-  Povolenie podľa §21 ods.1 vodného zákona (364/2004 </w:t>
      </w:r>
      <w:proofErr w:type="spellStart"/>
      <w:r>
        <w:t>Z.z</w:t>
      </w:r>
      <w:proofErr w:type="spellEnd"/>
      <w:r>
        <w:t>.) - povolenie na osobitné užívanie vôd</w:t>
      </w:r>
    </w:p>
    <w:p w:rsidR="0037416B" w:rsidRDefault="0037416B" w:rsidP="0037416B">
      <w:pPr>
        <w:spacing w:after="0"/>
      </w:pPr>
      <w:r>
        <w:t xml:space="preserve">-  Súhlas podľa §27 ods.1 písm. a) a b)vodného zákona (364/2004 </w:t>
      </w:r>
      <w:proofErr w:type="spellStart"/>
      <w:r>
        <w:t>Z.z</w:t>
      </w:r>
      <w:proofErr w:type="spellEnd"/>
      <w:r>
        <w:t>.) - s</w:t>
      </w:r>
      <w:r w:rsidRPr="00F020A9">
        <w:t>úhlas na uskutočnenie stavieb, ktoré môžu ovplyvniť stav povrchových vôd a pod</w:t>
      </w:r>
      <w:r>
        <w:t>zemných vôd</w:t>
      </w:r>
    </w:p>
    <w:p w:rsidR="0037416B" w:rsidRDefault="0037416B" w:rsidP="0037416B">
      <w:pPr>
        <w:spacing w:after="0"/>
      </w:pPr>
      <w:r>
        <w:t>-  Z</w:t>
      </w:r>
      <w:r w:rsidRPr="00BA1E31">
        <w:t>áväzné stanovisk</w:t>
      </w:r>
      <w:r>
        <w:t>o</w:t>
      </w:r>
      <w:r w:rsidRPr="00BA1E31">
        <w:t xml:space="preserve"> podľa § 6 ods.1</w:t>
      </w:r>
      <w:r>
        <w:t xml:space="preserve"> zákona o dráhach (</w:t>
      </w:r>
      <w:r w:rsidRPr="00BA1E31">
        <w:t xml:space="preserve">513/2009 </w:t>
      </w:r>
      <w:proofErr w:type="spellStart"/>
      <w:r w:rsidRPr="00BA1E31">
        <w:t>Z.z</w:t>
      </w:r>
      <w:proofErr w:type="spellEnd"/>
      <w:r w:rsidRPr="00BA1E31">
        <w:t>.</w:t>
      </w:r>
      <w:r>
        <w:t>) - súhlas so stavbou v obvode dráhy</w:t>
      </w:r>
    </w:p>
    <w:p w:rsidR="0037416B" w:rsidRDefault="0037416B" w:rsidP="0037416B">
      <w:pPr>
        <w:spacing w:after="0"/>
      </w:pPr>
      <w:r>
        <w:t xml:space="preserve">-  </w:t>
      </w:r>
      <w:r w:rsidRPr="0082601E">
        <w:t xml:space="preserve">Rozhodnutie </w:t>
      </w:r>
      <w:r>
        <w:t xml:space="preserve">podľa § 36 ods.3 zákona o ochrane pamiatkového fondu (49/2002 </w:t>
      </w:r>
      <w:proofErr w:type="spellStart"/>
      <w:r>
        <w:t>Z.z</w:t>
      </w:r>
      <w:proofErr w:type="spellEnd"/>
      <w:r>
        <w:t xml:space="preserve">.) </w:t>
      </w:r>
      <w:r w:rsidRPr="0082601E">
        <w:t>o nevyhnutnosti vykonať záchranný archeologický prieskum</w:t>
      </w:r>
    </w:p>
    <w:p w:rsidR="0037416B" w:rsidRDefault="0037416B" w:rsidP="0037416B">
      <w:pPr>
        <w:spacing w:after="0"/>
      </w:pPr>
      <w:r>
        <w:t xml:space="preserve">-  Rozhodnutie v zisťovacom konaní podľa §29 ods.1 písm. b) zákona o posudzovaní vplyvov na životné prostredie (24/2006 </w:t>
      </w:r>
      <w:proofErr w:type="spellStart"/>
      <w:r>
        <w:t>Z.z</w:t>
      </w:r>
      <w:proofErr w:type="spellEnd"/>
      <w:r>
        <w:t>.)</w:t>
      </w:r>
    </w:p>
    <w:p w:rsidR="0037416B" w:rsidRDefault="0037416B" w:rsidP="0037416B">
      <w:pPr>
        <w:spacing w:after="0"/>
      </w:pPr>
      <w:r>
        <w:t xml:space="preserve">-  Určenie trvalého a dočasného dopravného značenia poľa §3 ods.3 písm. g) a q) cestného zákona (135/1961 </w:t>
      </w:r>
      <w:proofErr w:type="spellStart"/>
      <w:r>
        <w:t>Z.z</w:t>
      </w:r>
      <w:proofErr w:type="spellEnd"/>
      <w:r>
        <w:t>.)</w:t>
      </w:r>
    </w:p>
    <w:p w:rsidR="0037416B" w:rsidRDefault="0037416B" w:rsidP="0037416B">
      <w:pPr>
        <w:spacing w:after="0"/>
      </w:pPr>
      <w:r>
        <w:t>-  V</w:t>
      </w:r>
      <w:r w:rsidRPr="001A5D2D">
        <w:t>yjadren</w:t>
      </w:r>
      <w:r>
        <w:t>ia</w:t>
      </w:r>
      <w:r w:rsidRPr="001A5D2D">
        <w:t xml:space="preserve"> a ostatn</w:t>
      </w:r>
      <w:r>
        <w:t>é</w:t>
      </w:r>
      <w:r w:rsidRPr="001A5D2D">
        <w:t xml:space="preserve"> stanov</w:t>
      </w:r>
      <w:r>
        <w:t>i</w:t>
      </w:r>
      <w:r w:rsidRPr="001A5D2D">
        <w:t>sk</w:t>
      </w:r>
      <w:r>
        <w:t>á</w:t>
      </w:r>
      <w:r w:rsidRPr="001A5D2D">
        <w:t xml:space="preserve"> k</w:t>
      </w:r>
      <w:r>
        <w:t> </w:t>
      </w:r>
      <w:r w:rsidRPr="001A5D2D">
        <w:t>DSP</w:t>
      </w:r>
      <w:r>
        <w:t xml:space="preserve"> v rozsahu DRS dotknutých orgánov štátnej správy a samosprávy, správcov sietí</w:t>
      </w:r>
    </w:p>
    <w:p w:rsidR="00E27430" w:rsidRDefault="00E27430" w:rsidP="00007EC7">
      <w:pPr>
        <w:pStyle w:val="Odsekzoznamu1"/>
        <w:spacing w:after="120" w:line="240" w:lineRule="auto"/>
        <w:ind w:left="0"/>
        <w:rPr>
          <w:rFonts w:cs="Arial"/>
        </w:rPr>
      </w:pPr>
    </w:p>
    <w:p w:rsidR="00E27430" w:rsidRDefault="00E27430" w:rsidP="006F0CA3">
      <w:pPr>
        <w:pStyle w:val="Nadpis2"/>
        <w:tabs>
          <w:tab w:val="clear" w:pos="851"/>
        </w:tabs>
        <w:ind w:left="709" w:hanging="709"/>
        <w:jc w:val="left"/>
        <w:rPr>
          <w:rFonts w:cs="Arial"/>
        </w:rPr>
      </w:pPr>
      <w:bookmarkStart w:id="87" w:name="_Toc518289738"/>
      <w:r>
        <w:rPr>
          <w:rFonts w:cs="Arial"/>
        </w:rPr>
        <w:t>Architektonické riešenie</w:t>
      </w:r>
      <w:bookmarkEnd w:id="87"/>
    </w:p>
    <w:p w:rsidR="00E27430" w:rsidRDefault="00E27430" w:rsidP="00E20CA5">
      <w:r>
        <w:t>Cieľom je navrhnúť konštrukcie mostov 209-01, 209-02 a 210-00, tak aby rešpektovali základné nároky na estetickú udržateľnosť diela.</w:t>
      </w:r>
    </w:p>
    <w:p w:rsidR="00E27430" w:rsidRDefault="00E27430" w:rsidP="00AA1ACE">
      <w:pPr>
        <w:pStyle w:val="Nadpis3"/>
      </w:pPr>
      <w:bookmarkStart w:id="88" w:name="_Toc518289739"/>
      <w:r>
        <w:lastRenderedPageBreak/>
        <w:t>Jednotnosť vonkajšieho obrysu priečneho rezu nosnej konštrukcie dvoch na seba nadväzujúcich mostov alebo dilatačných celkov.</w:t>
      </w:r>
      <w:bookmarkEnd w:id="88"/>
    </w:p>
    <w:p w:rsidR="00E27430" w:rsidRDefault="00AA1ACE" w:rsidP="00AA1ACE">
      <w:pPr>
        <w:rPr>
          <w:lang w:eastAsia="sk-SK"/>
        </w:rPr>
      </w:pPr>
      <w:r>
        <w:rPr>
          <w:noProof/>
          <w:lang w:eastAsia="sk-SK"/>
        </w:rPr>
        <w:drawing>
          <wp:inline distT="0" distB="0" distL="0" distR="0">
            <wp:extent cx="3352800" cy="200326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56167" cy="2005280"/>
                    </a:xfrm>
                    <a:prstGeom prst="rect">
                      <a:avLst/>
                    </a:prstGeom>
                  </pic:spPr>
                </pic:pic>
              </a:graphicData>
            </a:graphic>
          </wp:inline>
        </w:drawing>
      </w:r>
    </w:p>
    <w:p w:rsidR="00E27430" w:rsidRDefault="00E27430" w:rsidP="00AA1ACE">
      <w:pPr>
        <w:pStyle w:val="Nadpis3"/>
      </w:pPr>
      <w:bookmarkStart w:id="89" w:name="_Toc518289740"/>
      <w:r>
        <w:t>Možné varianty pozdĺžneho usporiadania mostov 209-01 a 209-02</w:t>
      </w:r>
      <w:bookmarkEnd w:id="89"/>
    </w:p>
    <w:p w:rsidR="00E27430" w:rsidRDefault="00E27430" w:rsidP="00AA1ACE">
      <w:pPr>
        <w:rPr>
          <w:lang w:eastAsia="sk-SK"/>
        </w:rPr>
      </w:pPr>
      <w:r>
        <w:rPr>
          <w:lang w:eastAsia="sk-SK"/>
        </w:rPr>
        <w:t>Pre most 209-01 požadujeme s ohľadom na environmentálne hľadisko rozpätie mostných polí minimálne 70m. Prípadné kríženie s komunikáciou I / 16 je možné riešiť lokálnou úpravou jestvujúcej komunikácie, alebo návrhom vhodného rozpätia.</w:t>
      </w:r>
    </w:p>
    <w:p w:rsidR="00E27430" w:rsidRDefault="00AA1ACE" w:rsidP="00AA1ACE">
      <w:pPr>
        <w:rPr>
          <w:lang w:eastAsia="sk-SK"/>
        </w:rPr>
      </w:pPr>
      <w:r>
        <w:rPr>
          <w:noProof/>
          <w:lang w:eastAsia="sk-SK"/>
        </w:rPr>
        <w:drawing>
          <wp:inline distT="0" distB="0" distL="0" distR="0">
            <wp:extent cx="5760720" cy="1249401"/>
            <wp:effectExtent l="0" t="0" r="0" b="825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1249401"/>
                    </a:xfrm>
                    <a:prstGeom prst="rect">
                      <a:avLst/>
                    </a:prstGeom>
                  </pic:spPr>
                </pic:pic>
              </a:graphicData>
            </a:graphic>
          </wp:inline>
        </w:drawing>
      </w:r>
    </w:p>
    <w:p w:rsidR="00AA1ACE" w:rsidRDefault="00AA1ACE" w:rsidP="00AA1ACE">
      <w:pPr>
        <w:rPr>
          <w:lang w:eastAsia="sk-SK"/>
        </w:rPr>
      </w:pPr>
      <w:r>
        <w:rPr>
          <w:noProof/>
          <w:lang w:eastAsia="sk-SK"/>
        </w:rPr>
        <w:drawing>
          <wp:inline distT="0" distB="0" distL="0" distR="0">
            <wp:extent cx="5760720" cy="894792"/>
            <wp:effectExtent l="0" t="0" r="0" b="63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894792"/>
                    </a:xfrm>
                    <a:prstGeom prst="rect">
                      <a:avLst/>
                    </a:prstGeom>
                  </pic:spPr>
                </pic:pic>
              </a:graphicData>
            </a:graphic>
          </wp:inline>
        </w:drawing>
      </w:r>
    </w:p>
    <w:p w:rsidR="00AA1ACE" w:rsidRDefault="00AA1ACE" w:rsidP="00AA1ACE">
      <w:pPr>
        <w:rPr>
          <w:lang w:eastAsia="sk-SK"/>
        </w:rPr>
      </w:pPr>
      <w:r>
        <w:rPr>
          <w:noProof/>
          <w:lang w:eastAsia="sk-SK"/>
        </w:rPr>
        <w:drawing>
          <wp:inline distT="0" distB="0" distL="0" distR="0">
            <wp:extent cx="5760720" cy="932764"/>
            <wp:effectExtent l="0" t="0" r="0" b="127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932764"/>
                    </a:xfrm>
                    <a:prstGeom prst="rect">
                      <a:avLst/>
                    </a:prstGeom>
                  </pic:spPr>
                </pic:pic>
              </a:graphicData>
            </a:graphic>
          </wp:inline>
        </w:drawing>
      </w:r>
    </w:p>
    <w:p w:rsidR="00E27430" w:rsidRDefault="00E27430" w:rsidP="00AA1ACE">
      <w:pPr>
        <w:pStyle w:val="Nadpis3"/>
      </w:pPr>
      <w:bookmarkStart w:id="90" w:name="_Toc518289741"/>
      <w:r>
        <w:t>Rozdelenie mosta na viac dilatačných celkov</w:t>
      </w:r>
      <w:bookmarkEnd w:id="90"/>
    </w:p>
    <w:p w:rsidR="00E27430" w:rsidRDefault="00E27430" w:rsidP="00E20CA5">
      <w:pPr>
        <w:rPr>
          <w:lang w:eastAsia="sk-SK"/>
        </w:rPr>
      </w:pPr>
      <w:r>
        <w:rPr>
          <w:lang w:eastAsia="sk-SK"/>
        </w:rPr>
        <w:t>Pri rozdelení mosta na viac dilatačných celkov sú možné tieto varianty:</w:t>
      </w:r>
    </w:p>
    <w:p w:rsidR="00E27430" w:rsidRPr="001159BE" w:rsidRDefault="00E27430" w:rsidP="001159BE">
      <w:pPr>
        <w:rPr>
          <w:lang w:eastAsia="sk-SK"/>
        </w:rPr>
      </w:pPr>
      <w:r>
        <w:rPr>
          <w:lang w:eastAsia="sk-SK"/>
        </w:rPr>
        <w:t>a) umiestnenia dilatačného záveru do stredu rozpätia</w:t>
      </w:r>
    </w:p>
    <w:p w:rsidR="00E27430" w:rsidRDefault="00AA1ACE" w:rsidP="001159BE">
      <w:r>
        <w:rPr>
          <w:noProof/>
          <w:lang w:eastAsia="sk-SK"/>
        </w:rPr>
        <w:lastRenderedPageBreak/>
        <w:drawing>
          <wp:inline distT="0" distB="0" distL="0" distR="0">
            <wp:extent cx="5760720" cy="1452123"/>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1452123"/>
                    </a:xfrm>
                    <a:prstGeom prst="rect">
                      <a:avLst/>
                    </a:prstGeom>
                  </pic:spPr>
                </pic:pic>
              </a:graphicData>
            </a:graphic>
          </wp:inline>
        </w:drawing>
      </w:r>
    </w:p>
    <w:p w:rsidR="00E27430" w:rsidRDefault="00E27430" w:rsidP="001159BE">
      <w:r w:rsidRPr="00E20CA5">
        <w:t>b) v prípade konštrukcie konštantnej výšky je možný návrh dilatačného piliera</w:t>
      </w:r>
    </w:p>
    <w:p w:rsidR="00E27430" w:rsidRPr="00AA1ACE" w:rsidRDefault="00AA1ACE" w:rsidP="001159BE">
      <w:r>
        <w:rPr>
          <w:noProof/>
          <w:lang w:eastAsia="sk-SK"/>
        </w:rPr>
        <w:drawing>
          <wp:inline distT="0" distB="0" distL="0" distR="0">
            <wp:extent cx="5760720" cy="1232253"/>
            <wp:effectExtent l="0" t="0" r="0" b="635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232253"/>
                    </a:xfrm>
                    <a:prstGeom prst="rect">
                      <a:avLst/>
                    </a:prstGeom>
                  </pic:spPr>
                </pic:pic>
              </a:graphicData>
            </a:graphic>
          </wp:inline>
        </w:drawing>
      </w:r>
    </w:p>
    <w:p w:rsidR="00E27430" w:rsidRDefault="00E27430" w:rsidP="00007EC7">
      <w:pPr>
        <w:pStyle w:val="Odsekzoznamu1"/>
        <w:spacing w:after="120" w:line="240" w:lineRule="auto"/>
        <w:ind w:left="0"/>
        <w:rPr>
          <w:rFonts w:cs="Arial"/>
        </w:rPr>
      </w:pPr>
      <w:r w:rsidRPr="00E20CA5">
        <w:rPr>
          <w:rFonts w:cs="Arial"/>
        </w:rPr>
        <w:t>c) návrh dilatačného piliera pri konštrukcii s pozdĺžnym nábehom je považovaný za estetický nevhodný</w:t>
      </w:r>
    </w:p>
    <w:p w:rsidR="001159BE" w:rsidRDefault="001159BE" w:rsidP="00007EC7">
      <w:pPr>
        <w:pStyle w:val="Odsekzoznamu1"/>
        <w:spacing w:after="120" w:line="240" w:lineRule="auto"/>
        <w:ind w:left="0"/>
        <w:rPr>
          <w:rFonts w:cs="Arial"/>
        </w:rPr>
      </w:pPr>
      <w:r>
        <w:rPr>
          <w:noProof/>
          <w:lang w:eastAsia="sk-SK"/>
        </w:rPr>
        <w:drawing>
          <wp:inline distT="0" distB="0" distL="0" distR="0">
            <wp:extent cx="5760720" cy="1042393"/>
            <wp:effectExtent l="0" t="0" r="0" b="5715"/>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1042393"/>
                    </a:xfrm>
                    <a:prstGeom prst="rect">
                      <a:avLst/>
                    </a:prstGeom>
                  </pic:spPr>
                </pic:pic>
              </a:graphicData>
            </a:graphic>
          </wp:inline>
        </w:drawing>
      </w:r>
    </w:p>
    <w:p w:rsidR="00E27430" w:rsidRDefault="00E27430" w:rsidP="00007EC7">
      <w:pPr>
        <w:pStyle w:val="Odsekzoznamu1"/>
        <w:spacing w:after="120" w:line="240" w:lineRule="auto"/>
        <w:ind w:left="0"/>
        <w:rPr>
          <w:rFonts w:cs="Arial"/>
        </w:rPr>
      </w:pPr>
    </w:p>
    <w:p w:rsidR="00E27430" w:rsidRDefault="00E27430" w:rsidP="00007EC7">
      <w:pPr>
        <w:pStyle w:val="Odsekzoznamu1"/>
        <w:spacing w:after="120" w:line="240" w:lineRule="auto"/>
        <w:ind w:left="0"/>
        <w:rPr>
          <w:rFonts w:cs="Arial"/>
        </w:rPr>
      </w:pPr>
    </w:p>
    <w:p w:rsidR="00E27430" w:rsidRPr="001159BE" w:rsidRDefault="00E27430" w:rsidP="001159BE">
      <w:pPr>
        <w:pStyle w:val="Nadpis3"/>
      </w:pPr>
      <w:bookmarkStart w:id="91" w:name="_Toc518289742"/>
      <w:r w:rsidRPr="001159BE">
        <w:t>Priečny rez</w:t>
      </w:r>
      <w:bookmarkEnd w:id="91"/>
    </w:p>
    <w:p w:rsidR="00E27430" w:rsidRPr="001159BE" w:rsidRDefault="00E27430" w:rsidP="001159BE">
      <w:pPr>
        <w:pStyle w:val="Odsekzoznamu1"/>
        <w:spacing w:after="120" w:line="240" w:lineRule="auto"/>
        <w:ind w:left="0"/>
        <w:rPr>
          <w:rFonts w:cs="Arial"/>
        </w:rPr>
      </w:pPr>
      <w:r w:rsidRPr="001159BE">
        <w:rPr>
          <w:rFonts w:cs="Arial"/>
        </w:rPr>
        <w:t>Pre mosty 209-01 a 209-02 je požadovaná konštrukcia združeného priečneho rezu</w:t>
      </w:r>
      <w:r w:rsidR="001159BE">
        <w:rPr>
          <w:rFonts w:cs="Arial"/>
        </w:rPr>
        <w:t>,</w:t>
      </w:r>
    </w:p>
    <w:p w:rsidR="00E27430" w:rsidRDefault="00E27430" w:rsidP="00E20CA5">
      <w:pPr>
        <w:pStyle w:val="Odsekzoznamu1"/>
        <w:spacing w:after="120" w:line="240" w:lineRule="auto"/>
        <w:ind w:left="0"/>
        <w:rPr>
          <w:rFonts w:cs="Arial"/>
        </w:rPr>
      </w:pPr>
      <w:r w:rsidRPr="001159BE">
        <w:rPr>
          <w:rFonts w:cs="Arial"/>
        </w:rPr>
        <w:t>Pri konštrukcii s nábehom navrhnúť horn</w:t>
      </w:r>
      <w:r>
        <w:rPr>
          <w:rFonts w:cs="Arial"/>
        </w:rPr>
        <w:t>ú</w:t>
      </w:r>
      <w:r w:rsidRPr="001159BE">
        <w:rPr>
          <w:rFonts w:cs="Arial"/>
        </w:rPr>
        <w:t xml:space="preserve"> časť piliera v rovnakej šírke ako dno NK. Dno NK maximálna šírka 10m.</w:t>
      </w:r>
    </w:p>
    <w:p w:rsidR="001159BE" w:rsidRDefault="001159BE" w:rsidP="00E20CA5">
      <w:pPr>
        <w:pStyle w:val="Odsekzoznamu1"/>
        <w:spacing w:after="120" w:line="240" w:lineRule="auto"/>
        <w:ind w:left="0"/>
        <w:rPr>
          <w:rFonts w:cs="Arial"/>
        </w:rPr>
      </w:pPr>
      <w:r>
        <w:rPr>
          <w:noProof/>
          <w:lang w:eastAsia="sk-SK"/>
        </w:rPr>
        <w:drawing>
          <wp:inline distT="0" distB="0" distL="0" distR="0">
            <wp:extent cx="5760720" cy="2235448"/>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235448"/>
                    </a:xfrm>
                    <a:prstGeom prst="rect">
                      <a:avLst/>
                    </a:prstGeom>
                  </pic:spPr>
                </pic:pic>
              </a:graphicData>
            </a:graphic>
          </wp:inline>
        </w:drawing>
      </w:r>
    </w:p>
    <w:p w:rsidR="001159BE" w:rsidRDefault="001159BE" w:rsidP="00E20CA5">
      <w:pPr>
        <w:pStyle w:val="Odsekzoznamu1"/>
        <w:spacing w:after="120" w:line="240" w:lineRule="auto"/>
        <w:ind w:left="0"/>
        <w:rPr>
          <w:rFonts w:cs="Arial"/>
        </w:rPr>
      </w:pPr>
      <w:r>
        <w:rPr>
          <w:noProof/>
          <w:lang w:eastAsia="sk-SK"/>
        </w:rPr>
        <w:lastRenderedPageBreak/>
        <w:drawing>
          <wp:inline distT="0" distB="0" distL="0" distR="0">
            <wp:extent cx="5760720" cy="3159638"/>
            <wp:effectExtent l="0" t="0" r="0" b="3175"/>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3159638"/>
                    </a:xfrm>
                    <a:prstGeom prst="rect">
                      <a:avLst/>
                    </a:prstGeom>
                  </pic:spPr>
                </pic:pic>
              </a:graphicData>
            </a:graphic>
          </wp:inline>
        </w:drawing>
      </w:r>
    </w:p>
    <w:p w:rsidR="00E27430" w:rsidRDefault="00E27430" w:rsidP="00E20CA5">
      <w:pPr>
        <w:pStyle w:val="Odsekzoznamu1"/>
        <w:spacing w:after="120" w:line="240" w:lineRule="auto"/>
        <w:ind w:left="0"/>
        <w:rPr>
          <w:rFonts w:cs="Arial"/>
        </w:rPr>
      </w:pPr>
    </w:p>
    <w:p w:rsidR="00E27430" w:rsidRDefault="00E27430" w:rsidP="00E20CA5">
      <w:pPr>
        <w:pStyle w:val="Odsekzoznamu1"/>
        <w:spacing w:after="120" w:line="240" w:lineRule="auto"/>
        <w:ind w:left="0"/>
        <w:rPr>
          <w:rFonts w:cs="Arial"/>
        </w:rPr>
      </w:pPr>
    </w:p>
    <w:p w:rsidR="00E27430" w:rsidRDefault="00E27430" w:rsidP="00E20CA5">
      <w:pPr>
        <w:pStyle w:val="Odsekzoznamu1"/>
        <w:spacing w:after="120" w:line="240" w:lineRule="auto"/>
        <w:ind w:left="0"/>
        <w:rPr>
          <w:rFonts w:cs="Arial"/>
        </w:rPr>
      </w:pPr>
      <w:r w:rsidRPr="00E20CA5">
        <w:rPr>
          <w:rFonts w:cs="Arial"/>
        </w:rPr>
        <w:t>Pri konštantnej výške sú možné</w:t>
      </w:r>
      <w:r>
        <w:rPr>
          <w:rFonts w:cs="Arial"/>
        </w:rPr>
        <w:t xml:space="preserve"> aj</w:t>
      </w:r>
      <w:r w:rsidR="00C50406">
        <w:rPr>
          <w:rFonts w:cs="Arial"/>
        </w:rPr>
        <w:t xml:space="preserve"> tieto priečne usporiadania</w:t>
      </w:r>
    </w:p>
    <w:p w:rsidR="001159BE" w:rsidRDefault="001159BE" w:rsidP="00E20CA5">
      <w:pPr>
        <w:pStyle w:val="Odsekzoznamu1"/>
        <w:spacing w:after="120" w:line="240" w:lineRule="auto"/>
        <w:ind w:left="0"/>
        <w:rPr>
          <w:rFonts w:cs="Arial"/>
        </w:rPr>
      </w:pPr>
      <w:r>
        <w:rPr>
          <w:noProof/>
          <w:lang w:eastAsia="sk-SK"/>
        </w:rPr>
        <w:drawing>
          <wp:inline distT="0" distB="0" distL="0" distR="0">
            <wp:extent cx="5760720" cy="2131944"/>
            <wp:effectExtent l="0" t="0" r="0" b="190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2131944"/>
                    </a:xfrm>
                    <a:prstGeom prst="rect">
                      <a:avLst/>
                    </a:prstGeom>
                  </pic:spPr>
                </pic:pic>
              </a:graphicData>
            </a:graphic>
          </wp:inline>
        </w:drawing>
      </w:r>
    </w:p>
    <w:p w:rsidR="001159BE" w:rsidRDefault="001159BE" w:rsidP="00E20CA5">
      <w:pPr>
        <w:pStyle w:val="Odsekzoznamu1"/>
        <w:spacing w:after="120" w:line="240" w:lineRule="auto"/>
        <w:ind w:left="0"/>
        <w:rPr>
          <w:rFonts w:cs="Arial"/>
        </w:rPr>
      </w:pPr>
      <w:r>
        <w:rPr>
          <w:noProof/>
          <w:lang w:eastAsia="sk-SK"/>
        </w:rPr>
        <w:drawing>
          <wp:inline distT="0" distB="0" distL="0" distR="0">
            <wp:extent cx="5760720" cy="2379375"/>
            <wp:effectExtent l="0" t="0" r="0" b="1905"/>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2379375"/>
                    </a:xfrm>
                    <a:prstGeom prst="rect">
                      <a:avLst/>
                    </a:prstGeom>
                  </pic:spPr>
                </pic:pic>
              </a:graphicData>
            </a:graphic>
          </wp:inline>
        </w:drawing>
      </w:r>
    </w:p>
    <w:p w:rsidR="00E27430" w:rsidRDefault="00E27430" w:rsidP="00E20CA5">
      <w:pPr>
        <w:pStyle w:val="Odsekzoznamu1"/>
        <w:spacing w:after="120" w:line="240" w:lineRule="auto"/>
        <w:ind w:left="0"/>
        <w:rPr>
          <w:rFonts w:cs="Arial"/>
        </w:rPr>
      </w:pPr>
    </w:p>
    <w:p w:rsidR="00E27430" w:rsidRDefault="00E27430" w:rsidP="00E20CA5">
      <w:pPr>
        <w:pStyle w:val="Odsekzoznamu1"/>
        <w:spacing w:after="120" w:line="240" w:lineRule="auto"/>
        <w:ind w:left="0"/>
        <w:rPr>
          <w:rFonts w:cs="Arial"/>
        </w:rPr>
      </w:pPr>
      <w:r w:rsidRPr="00E20CA5">
        <w:rPr>
          <w:rFonts w:cs="Arial"/>
        </w:rPr>
        <w:t>Návrh podpory tvorený viac stĺpy v priečnom reze je esteticky nevhodný</w:t>
      </w:r>
      <w:r w:rsidR="001159BE">
        <w:rPr>
          <w:rFonts w:cs="Arial"/>
        </w:rPr>
        <w:t>.</w:t>
      </w:r>
    </w:p>
    <w:p w:rsidR="00E27430" w:rsidRDefault="00E27430" w:rsidP="001159BE">
      <w:pPr>
        <w:pStyle w:val="Nadpis3"/>
      </w:pPr>
      <w:bookmarkStart w:id="92" w:name="_Toc518289743"/>
      <w:r w:rsidRPr="00E20CA5">
        <w:lastRenderedPageBreak/>
        <w:t>odvodnenie</w:t>
      </w:r>
      <w:bookmarkEnd w:id="92"/>
    </w:p>
    <w:p w:rsidR="00E27430" w:rsidRDefault="00C50406" w:rsidP="00E20CA5">
      <w:pPr>
        <w:pStyle w:val="Odsekzoznamu1"/>
        <w:spacing w:after="120" w:line="240" w:lineRule="auto"/>
        <w:ind w:left="0"/>
        <w:rPr>
          <w:rFonts w:cs="Arial"/>
        </w:rPr>
      </w:pPr>
      <w:r>
        <w:rPr>
          <w:rFonts w:cs="Arial"/>
        </w:rPr>
        <w:t>Zvod odvodnenia</w:t>
      </w:r>
      <w:r w:rsidR="00E27430" w:rsidRPr="00E20CA5">
        <w:rPr>
          <w:rFonts w:cs="Arial"/>
        </w:rPr>
        <w:t xml:space="preserve"> požadujeme schovať v</w:t>
      </w:r>
      <w:r w:rsidR="00E27430">
        <w:rPr>
          <w:rFonts w:cs="Arial"/>
        </w:rPr>
        <w:t>o vybratiu spodnej stavby,</w:t>
      </w:r>
      <w:r w:rsidR="00E27430" w:rsidRPr="00E20CA5">
        <w:rPr>
          <w:rFonts w:cs="Arial"/>
        </w:rPr>
        <w:t xml:space="preserve"> napríklad:</w:t>
      </w:r>
    </w:p>
    <w:p w:rsidR="00E27430" w:rsidRDefault="001159BE" w:rsidP="00E20CA5">
      <w:pPr>
        <w:pStyle w:val="Odsekzoznamu1"/>
        <w:spacing w:after="120" w:line="240" w:lineRule="auto"/>
        <w:ind w:left="0"/>
        <w:rPr>
          <w:rFonts w:cs="Arial"/>
        </w:rPr>
      </w:pPr>
      <w:r>
        <w:rPr>
          <w:noProof/>
          <w:lang w:eastAsia="sk-SK"/>
        </w:rPr>
        <w:drawing>
          <wp:inline distT="0" distB="0" distL="0" distR="0">
            <wp:extent cx="5760720" cy="2852187"/>
            <wp:effectExtent l="0" t="0" r="0" b="571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60720" cy="2852187"/>
                    </a:xfrm>
                    <a:prstGeom prst="rect">
                      <a:avLst/>
                    </a:prstGeom>
                  </pic:spPr>
                </pic:pic>
              </a:graphicData>
            </a:graphic>
          </wp:inline>
        </w:drawing>
      </w:r>
    </w:p>
    <w:p w:rsidR="00E27430" w:rsidRDefault="00E27430" w:rsidP="001159BE">
      <w:pPr>
        <w:pStyle w:val="Nadpis3"/>
      </w:pPr>
      <w:bookmarkStart w:id="93" w:name="_Toc518289744"/>
      <w:r w:rsidRPr="00647C94">
        <w:t xml:space="preserve">Geometria - pôdorysné </w:t>
      </w:r>
      <w:r>
        <w:t>lomy nosnej konštrukcie mosta v oblúku</w:t>
      </w:r>
      <w:bookmarkEnd w:id="93"/>
    </w:p>
    <w:p w:rsidR="00E27430" w:rsidRPr="00E20CA5" w:rsidRDefault="00E27430" w:rsidP="00647C94">
      <w:pPr>
        <w:pStyle w:val="Odsekzoznamu1"/>
        <w:spacing w:after="120" w:line="240" w:lineRule="auto"/>
        <w:ind w:left="0"/>
        <w:rPr>
          <w:rFonts w:cs="Arial"/>
        </w:rPr>
      </w:pPr>
      <w:r w:rsidRPr="001159BE">
        <w:rPr>
          <w:rFonts w:cs="Arial"/>
        </w:rPr>
        <w:t>Požadujeme návrh plynulé krivky alebo polygón s</w:t>
      </w:r>
      <w:r>
        <w:rPr>
          <w:rFonts w:cs="Arial"/>
        </w:rPr>
        <w:t xml:space="preserve"> takým počtom </w:t>
      </w:r>
      <w:r w:rsidRPr="001159BE">
        <w:rPr>
          <w:rFonts w:cs="Arial"/>
        </w:rPr>
        <w:t>vrcholov</w:t>
      </w:r>
      <w:r>
        <w:rPr>
          <w:rFonts w:cs="Arial"/>
        </w:rPr>
        <w:t>,</w:t>
      </w:r>
      <w:r w:rsidRPr="001159BE">
        <w:rPr>
          <w:rFonts w:cs="Arial"/>
        </w:rPr>
        <w:t xml:space="preserve"> </w:t>
      </w:r>
      <w:r>
        <w:rPr>
          <w:rFonts w:cs="Arial"/>
        </w:rPr>
        <w:t>aby tieto lomy neboli zreteľné. V prípade potreby môže byt objednávateľom požadované vyhotovenie vizualizácie.</w:t>
      </w:r>
    </w:p>
    <w:p w:rsidR="00E27430" w:rsidRDefault="00E27430" w:rsidP="00007EC7">
      <w:pPr>
        <w:pStyle w:val="Odsekzoznamu1"/>
        <w:spacing w:after="120" w:line="240" w:lineRule="auto"/>
        <w:ind w:left="0"/>
        <w:rPr>
          <w:rFonts w:cs="Arial"/>
        </w:rPr>
      </w:pPr>
    </w:p>
    <w:p w:rsidR="00E27430" w:rsidRPr="001159BE" w:rsidRDefault="00E27430" w:rsidP="00857D8A">
      <w:pPr>
        <w:pStyle w:val="Nadpis2"/>
        <w:tabs>
          <w:tab w:val="clear" w:pos="851"/>
        </w:tabs>
        <w:ind w:left="709" w:hanging="709"/>
        <w:jc w:val="left"/>
        <w:rPr>
          <w:rFonts w:cs="Arial"/>
        </w:rPr>
      </w:pPr>
      <w:bookmarkStart w:id="94" w:name="_Toc518289745"/>
      <w:r w:rsidRPr="001159BE">
        <w:rPr>
          <w:rFonts w:cs="Arial"/>
        </w:rPr>
        <w:t>Environmentáln</w:t>
      </w:r>
      <w:r w:rsidR="00E904F3" w:rsidRPr="001159BE">
        <w:rPr>
          <w:rFonts w:cs="Arial"/>
        </w:rPr>
        <w:t>e</w:t>
      </w:r>
      <w:r w:rsidRPr="001159BE">
        <w:rPr>
          <w:rFonts w:cs="Arial"/>
        </w:rPr>
        <w:t xml:space="preserve"> požiadavky</w:t>
      </w:r>
      <w:bookmarkEnd w:id="94"/>
    </w:p>
    <w:p w:rsidR="00E27430" w:rsidRPr="001159BE" w:rsidRDefault="00E27430" w:rsidP="0091126F">
      <w:r w:rsidRPr="001159BE">
        <w:t>Záverečné stanovisko MŽP bude zhotoviteľovi predložené pri podpise zmluvy. Zhotoviteľ upozorní listom objednávateľa v lehote 56</w:t>
      </w:r>
      <w:r w:rsidR="00E904F3" w:rsidRPr="001159BE">
        <w:t xml:space="preserve"> </w:t>
      </w:r>
      <w:r w:rsidRPr="001159BE">
        <w:t>dní od jeho získania na prípadné naviac práce vyvolané týmto stanoviskom.</w:t>
      </w:r>
    </w:p>
    <w:p w:rsidR="00E27430" w:rsidRPr="001159BE" w:rsidRDefault="00E27430" w:rsidP="0091126F">
      <w:r w:rsidRPr="001159BE">
        <w:t>V oblasti výstavby sa nachádza prírodná  pamiatka Krivá</w:t>
      </w:r>
      <w:r w:rsidR="00E904F3" w:rsidRPr="001159BE">
        <w:t>n</w:t>
      </w:r>
      <w:r w:rsidRPr="001159BE">
        <w:t>sk</w:t>
      </w:r>
      <w:r w:rsidR="002F399C" w:rsidRPr="001159BE">
        <w:t>y</w:t>
      </w:r>
      <w:r w:rsidRPr="001159BE">
        <w:t xml:space="preserve"> potok</w:t>
      </w:r>
      <w:r w:rsidR="002F399C" w:rsidRPr="001159BE">
        <w:t>, kde platí štvrtý stupeň ochrany</w:t>
      </w:r>
      <w:r w:rsidRPr="001159BE">
        <w:t>. V tejto prírodn</w:t>
      </w:r>
      <w:r w:rsidR="00E904F3" w:rsidRPr="001159BE">
        <w:t>ej</w:t>
      </w:r>
      <w:r w:rsidRPr="001159BE">
        <w:t xml:space="preserve"> pamiatke je zhotoviteľ povinný</w:t>
      </w:r>
      <w:r w:rsidR="00DB1132" w:rsidRPr="001159BE">
        <w:t xml:space="preserve"> dodržať zákonné podmienky</w:t>
      </w:r>
      <w:r w:rsidR="002F399C" w:rsidRPr="001159BE">
        <w:t xml:space="preserve"> podľa §15 zákona č. 543/2002 o ochrane prírody a krajiny v znení neskorších predpisov, osobitne upozorňujeme Zhotoviteľa na získanie potrebných súhlasov a výnimiek podľa zákona o ochrane prírody a krajiny ešte pred vydaním stavebného povolenia.</w:t>
      </w:r>
    </w:p>
    <w:p w:rsidR="00E27430" w:rsidRPr="001159BE" w:rsidRDefault="00E27430" w:rsidP="0091126F">
      <w:r w:rsidRPr="001159BE">
        <w:t xml:space="preserve">V blízkosti stavby </w:t>
      </w:r>
      <w:r w:rsidR="002F399C" w:rsidRPr="001159BE">
        <w:t>sa vyskytujú</w:t>
      </w:r>
      <w:r w:rsidRPr="001159BE">
        <w:t xml:space="preserve"> cenné biotopy. Ich poloha a rozsah je zrejmý z</w:t>
      </w:r>
      <w:r w:rsidR="000B0E5D">
        <w:t xml:space="preserve"> výkresu B2 Celková situácia stavby z DSP 02/2016. </w:t>
      </w:r>
      <w:r w:rsidRPr="001159BE">
        <w:t>Pre tieto lokality platí</w:t>
      </w:r>
      <w:r w:rsidR="002F399C" w:rsidRPr="001159BE">
        <w:t xml:space="preserve"> že nesmú byť poškodené pri stavebnej činnosti nad rámec predpokladaný v</w:t>
      </w:r>
      <w:r w:rsidR="000B0E5D">
        <w:t> </w:t>
      </w:r>
      <w:r w:rsidR="002F399C" w:rsidRPr="001159BE">
        <w:t>DSP</w:t>
      </w:r>
      <w:r w:rsidR="000B0E5D">
        <w:t xml:space="preserve"> </w:t>
      </w:r>
      <w:r w:rsidR="002F399C" w:rsidRPr="001159BE">
        <w:t xml:space="preserve"> a</w:t>
      </w:r>
      <w:r w:rsidR="000B0E5D">
        <w:t> uvedený v povoleniach</w:t>
      </w:r>
      <w:r w:rsidR="002F399C" w:rsidRPr="001159BE">
        <w:t xml:space="preserve"> a rozhodnutiach príslušných orgánov ochrany prírody.</w:t>
      </w:r>
    </w:p>
    <w:p w:rsidR="00E27430" w:rsidRPr="001159BE" w:rsidRDefault="00E27430" w:rsidP="00D434F3">
      <w:pPr>
        <w:spacing w:after="0"/>
        <w:rPr>
          <w:b/>
          <w:bCs/>
          <w:iCs/>
          <w:caps/>
        </w:rPr>
      </w:pPr>
      <w:r w:rsidRPr="001159BE">
        <w:t xml:space="preserve">V </w:t>
      </w:r>
      <w:r w:rsidR="00E904F3" w:rsidRPr="001159BE">
        <w:t>sprievodnej</w:t>
      </w:r>
      <w:r w:rsidRPr="001159BE">
        <w:t xml:space="preserve"> </w:t>
      </w:r>
      <w:r w:rsidR="00E904F3" w:rsidRPr="001159BE">
        <w:t>dokumentácii</w:t>
      </w:r>
      <w:r w:rsidRPr="001159BE">
        <w:t xml:space="preserve"> </w:t>
      </w:r>
      <w:r w:rsidR="00E904F3" w:rsidRPr="001159BE">
        <w:t>zhotoviteľ</w:t>
      </w:r>
      <w:r w:rsidRPr="001159BE">
        <w:t xml:space="preserve"> stanoví:</w:t>
      </w:r>
    </w:p>
    <w:p w:rsidR="00E27430" w:rsidRPr="001159BE" w:rsidRDefault="00E27430" w:rsidP="00B1599A">
      <w:pPr>
        <w:numPr>
          <w:ilvl w:val="0"/>
          <w:numId w:val="28"/>
        </w:numPr>
        <w:spacing w:after="0"/>
        <w:rPr>
          <w:b/>
          <w:bCs/>
          <w:iCs/>
          <w:caps/>
        </w:rPr>
      </w:pPr>
      <w:r w:rsidRPr="001159BE">
        <w:t>um</w:t>
      </w:r>
      <w:r w:rsidR="00E904F3" w:rsidRPr="001159BE">
        <w:t>ie</w:t>
      </w:r>
      <w:r w:rsidRPr="001159BE">
        <w:t>st</w:t>
      </w:r>
      <w:r w:rsidR="00E904F3" w:rsidRPr="001159BE">
        <w:t>ne</w:t>
      </w:r>
      <w:r w:rsidRPr="001159BE">
        <w:t>n</w:t>
      </w:r>
      <w:r w:rsidR="00E904F3" w:rsidRPr="001159BE">
        <w:t>ie</w:t>
      </w:r>
      <w:r w:rsidRPr="001159BE">
        <w:t xml:space="preserve"> stavebn</w:t>
      </w:r>
      <w:r w:rsidR="00E904F3" w:rsidRPr="001159BE">
        <w:t>ý</w:t>
      </w:r>
      <w:r w:rsidRPr="001159BE">
        <w:t>ch dvor</w:t>
      </w:r>
      <w:r w:rsidR="00E904F3" w:rsidRPr="001159BE">
        <w:t>ov</w:t>
      </w:r>
      <w:r w:rsidRPr="001159BE">
        <w:t>, kde bud</w:t>
      </w:r>
      <w:r w:rsidR="00E904F3" w:rsidRPr="001159BE">
        <w:t>ú</w:t>
      </w:r>
      <w:r w:rsidRPr="001159BE">
        <w:t xml:space="preserve"> skladov</w:t>
      </w:r>
      <w:r w:rsidR="00E904F3" w:rsidRPr="001159BE">
        <w:t>a</w:t>
      </w:r>
      <w:r w:rsidRPr="001159BE">
        <w:t>n</w:t>
      </w:r>
      <w:r w:rsidR="00E904F3" w:rsidRPr="001159BE">
        <w:t>é</w:t>
      </w:r>
      <w:r w:rsidRPr="001159BE">
        <w:t xml:space="preserve"> sypké materiály, </w:t>
      </w:r>
    </w:p>
    <w:p w:rsidR="00E27430" w:rsidRPr="001159BE" w:rsidRDefault="00E27430" w:rsidP="00B1599A">
      <w:pPr>
        <w:numPr>
          <w:ilvl w:val="0"/>
          <w:numId w:val="28"/>
        </w:numPr>
        <w:spacing w:after="0"/>
        <w:rPr>
          <w:b/>
          <w:bCs/>
          <w:iCs/>
          <w:caps/>
        </w:rPr>
      </w:pPr>
      <w:r w:rsidRPr="001159BE">
        <w:t>um</w:t>
      </w:r>
      <w:r w:rsidR="00E904F3" w:rsidRPr="001159BE">
        <w:t>ie</w:t>
      </w:r>
      <w:r w:rsidRPr="001159BE">
        <w:t>st</w:t>
      </w:r>
      <w:r w:rsidR="00E904F3" w:rsidRPr="001159BE">
        <w:t>ne</w:t>
      </w:r>
      <w:r w:rsidRPr="001159BE">
        <w:t>n</w:t>
      </w:r>
      <w:r w:rsidR="00E904F3" w:rsidRPr="001159BE">
        <w:t>ie</w:t>
      </w:r>
      <w:r w:rsidRPr="001159BE">
        <w:t xml:space="preserve"> </w:t>
      </w:r>
      <w:r w:rsidR="00E904F3" w:rsidRPr="001159BE">
        <w:t>prípadných</w:t>
      </w:r>
      <w:r w:rsidRPr="001159BE">
        <w:t xml:space="preserve"> </w:t>
      </w:r>
      <w:proofErr w:type="spellStart"/>
      <w:r w:rsidRPr="001159BE">
        <w:t>drti</w:t>
      </w:r>
      <w:r w:rsidR="00E904F3" w:rsidRPr="001159BE">
        <w:t>aci</w:t>
      </w:r>
      <w:r w:rsidRPr="001159BE">
        <w:t>ch</w:t>
      </w:r>
      <w:proofErr w:type="spellEnd"/>
      <w:r w:rsidRPr="001159BE">
        <w:t xml:space="preserve"> a t</w:t>
      </w:r>
      <w:r w:rsidR="00E904F3" w:rsidRPr="001159BE">
        <w:t>rie</w:t>
      </w:r>
      <w:r w:rsidRPr="001159BE">
        <w:t>di</w:t>
      </w:r>
      <w:r w:rsidR="00E904F3" w:rsidRPr="001159BE">
        <w:t>a</w:t>
      </w:r>
      <w:r w:rsidRPr="001159BE">
        <w:t>c</w:t>
      </w:r>
      <w:r w:rsidR="00E904F3" w:rsidRPr="001159BE">
        <w:t>i</w:t>
      </w:r>
      <w:r w:rsidRPr="001159BE">
        <w:t>ch lin</w:t>
      </w:r>
      <w:r w:rsidR="00E904F3" w:rsidRPr="001159BE">
        <w:t>i</w:t>
      </w:r>
      <w:r w:rsidRPr="001159BE">
        <w:t>ek,</w:t>
      </w:r>
    </w:p>
    <w:p w:rsidR="00E27430" w:rsidRPr="001159BE" w:rsidRDefault="00E904F3" w:rsidP="00B1599A">
      <w:pPr>
        <w:numPr>
          <w:ilvl w:val="0"/>
          <w:numId w:val="28"/>
        </w:numPr>
        <w:spacing w:after="0"/>
        <w:rPr>
          <w:b/>
          <w:bCs/>
          <w:iCs/>
          <w:caps/>
        </w:rPr>
      </w:pPr>
      <w:r w:rsidRPr="001159BE">
        <w:t>miesta</w:t>
      </w:r>
      <w:r w:rsidR="00E27430" w:rsidRPr="001159BE">
        <w:t xml:space="preserve"> </w:t>
      </w:r>
      <w:r w:rsidR="00DB1132" w:rsidRPr="001159BE">
        <w:t>umiestnenie</w:t>
      </w:r>
      <w:r w:rsidR="00E27430" w:rsidRPr="001159BE">
        <w:t xml:space="preserve"> pilot,</w:t>
      </w:r>
    </w:p>
    <w:p w:rsidR="00E27430" w:rsidRPr="001159BE" w:rsidRDefault="00E27430" w:rsidP="00B1599A">
      <w:pPr>
        <w:numPr>
          <w:ilvl w:val="0"/>
          <w:numId w:val="28"/>
        </w:numPr>
        <w:spacing w:after="0"/>
        <w:rPr>
          <w:b/>
          <w:bCs/>
          <w:iCs/>
          <w:caps/>
        </w:rPr>
      </w:pPr>
      <w:r w:rsidRPr="001159BE">
        <w:t>veden</w:t>
      </w:r>
      <w:r w:rsidR="00E904F3" w:rsidRPr="001159BE">
        <w:t>ie</w:t>
      </w:r>
      <w:r w:rsidRPr="001159BE">
        <w:t xml:space="preserve"> p</w:t>
      </w:r>
      <w:r w:rsidR="00E904F3" w:rsidRPr="001159BE">
        <w:t>r</w:t>
      </w:r>
      <w:r w:rsidRPr="001159BE">
        <w:t>epravn</w:t>
      </w:r>
      <w:r w:rsidR="00E904F3" w:rsidRPr="001159BE">
        <w:t>ý</w:t>
      </w:r>
      <w:r w:rsidRPr="001159BE">
        <w:t>ch tr</w:t>
      </w:r>
      <w:r w:rsidR="00E904F3" w:rsidRPr="001159BE">
        <w:t>á</w:t>
      </w:r>
      <w:r w:rsidRPr="001159BE">
        <w:t>s a p</w:t>
      </w:r>
      <w:r w:rsidR="00E904F3" w:rsidRPr="001159BE">
        <w:t>r</w:t>
      </w:r>
      <w:r w:rsidRPr="001159BE">
        <w:t>íslušn</w:t>
      </w:r>
      <w:r w:rsidR="00E904F3" w:rsidRPr="001159BE">
        <w:t>ú</w:t>
      </w:r>
      <w:r w:rsidRPr="001159BE">
        <w:t xml:space="preserve"> maximáln</w:t>
      </w:r>
      <w:r w:rsidR="00E904F3" w:rsidRPr="001159BE">
        <w:t>u</w:t>
      </w:r>
      <w:r w:rsidRPr="001159BE">
        <w:t xml:space="preserve"> intenzitu staveni</w:t>
      </w:r>
      <w:r w:rsidR="00E904F3" w:rsidRPr="001159BE">
        <w:t>skovej</w:t>
      </w:r>
      <w:r w:rsidRPr="001159BE">
        <w:t xml:space="preserve"> dopravy,</w:t>
      </w:r>
    </w:p>
    <w:p w:rsidR="00E27430" w:rsidRPr="001159BE" w:rsidRDefault="00E27430" w:rsidP="00B1599A">
      <w:pPr>
        <w:numPr>
          <w:ilvl w:val="0"/>
          <w:numId w:val="28"/>
        </w:numPr>
        <w:spacing w:after="0"/>
        <w:rPr>
          <w:b/>
          <w:bCs/>
          <w:iCs/>
          <w:caps/>
        </w:rPr>
      </w:pPr>
      <w:r w:rsidRPr="001159BE">
        <w:t>um</w:t>
      </w:r>
      <w:r w:rsidR="00E904F3" w:rsidRPr="001159BE">
        <w:t>ie</w:t>
      </w:r>
      <w:r w:rsidRPr="001159BE">
        <w:t>st</w:t>
      </w:r>
      <w:r w:rsidR="00E904F3" w:rsidRPr="001159BE">
        <w:t>ne</w:t>
      </w:r>
      <w:r w:rsidRPr="001159BE">
        <w:t>n</w:t>
      </w:r>
      <w:r w:rsidR="00E904F3" w:rsidRPr="001159BE">
        <w:t>ie</w:t>
      </w:r>
      <w:r w:rsidRPr="001159BE">
        <w:t xml:space="preserve"> </w:t>
      </w:r>
      <w:proofErr w:type="spellStart"/>
      <w:r w:rsidRPr="001159BE">
        <w:t>zemník</w:t>
      </w:r>
      <w:r w:rsidR="00E904F3" w:rsidRPr="001159BE">
        <w:t>ov</w:t>
      </w:r>
      <w:proofErr w:type="spellEnd"/>
      <w:r w:rsidRPr="001159BE">
        <w:t>.</w:t>
      </w:r>
    </w:p>
    <w:p w:rsidR="00E27430" w:rsidRPr="001159BE" w:rsidRDefault="00E27430" w:rsidP="00D434F3">
      <w:pPr>
        <w:spacing w:after="0"/>
        <w:rPr>
          <w:b/>
          <w:bCs/>
          <w:iCs/>
          <w:caps/>
        </w:rPr>
      </w:pPr>
      <w:r w:rsidRPr="001159BE">
        <w:t>Pr</w:t>
      </w:r>
      <w:r w:rsidR="00E904F3" w:rsidRPr="001159BE">
        <w:t>e</w:t>
      </w:r>
      <w:r w:rsidRPr="001159BE">
        <w:t xml:space="preserve"> vše</w:t>
      </w:r>
      <w:r w:rsidR="00E904F3" w:rsidRPr="001159BE">
        <w:t>tk</w:t>
      </w:r>
      <w:r w:rsidRPr="001159BE">
        <w:t xml:space="preserve">y </w:t>
      </w:r>
      <w:r w:rsidR="00DB1132" w:rsidRPr="001159BE">
        <w:t>vyššie</w:t>
      </w:r>
      <w:r w:rsidRPr="001159BE">
        <w:t xml:space="preserve"> uvedené lokality zaistí zhotovite</w:t>
      </w:r>
      <w:r w:rsidR="00E904F3" w:rsidRPr="001159BE">
        <w:t>ľ</w:t>
      </w:r>
      <w:r w:rsidRPr="001159BE">
        <w:t xml:space="preserve"> </w:t>
      </w:r>
      <w:r w:rsidR="00E904F3" w:rsidRPr="001159BE">
        <w:t>vypracovanie</w:t>
      </w:r>
      <w:r w:rsidRPr="001159BE">
        <w:t xml:space="preserve"> hlukov</w:t>
      </w:r>
      <w:r w:rsidR="00E904F3" w:rsidRPr="001159BE">
        <w:t>ej</w:t>
      </w:r>
      <w:r w:rsidRPr="001159BE">
        <w:t xml:space="preserve"> </w:t>
      </w:r>
      <w:r w:rsidR="00E904F3" w:rsidRPr="001159BE">
        <w:t>štúdie</w:t>
      </w:r>
      <w:r w:rsidRPr="001159BE">
        <w:t xml:space="preserve"> hodnot</w:t>
      </w:r>
      <w:r w:rsidR="00E904F3" w:rsidRPr="001159BE">
        <w:t>ia</w:t>
      </w:r>
      <w:r w:rsidRPr="001159BE">
        <w:t>c</w:t>
      </w:r>
      <w:r w:rsidR="00E904F3" w:rsidRPr="001159BE">
        <w:t>ej</w:t>
      </w:r>
      <w:r w:rsidRPr="001159BE">
        <w:t xml:space="preserve"> hluk v období výstavby. T</w:t>
      </w:r>
      <w:r w:rsidR="00E904F3" w:rsidRPr="001159BE">
        <w:t>á</w:t>
      </w:r>
      <w:r w:rsidRPr="001159BE">
        <w:t xml:space="preserve">to hluková </w:t>
      </w:r>
      <w:r w:rsidR="00E904F3" w:rsidRPr="001159BE">
        <w:t>š</w:t>
      </w:r>
      <w:r w:rsidRPr="001159BE">
        <w:t>t</w:t>
      </w:r>
      <w:r w:rsidR="00E904F3" w:rsidRPr="001159BE">
        <w:t>ú</w:t>
      </w:r>
      <w:r w:rsidRPr="001159BE">
        <w:t>di</w:t>
      </w:r>
      <w:r w:rsidR="00E904F3" w:rsidRPr="001159BE">
        <w:t>a</w:t>
      </w:r>
      <w:r w:rsidRPr="001159BE">
        <w:t xml:space="preserve"> bude obsahova</w:t>
      </w:r>
      <w:r w:rsidR="00E904F3" w:rsidRPr="001159BE">
        <w:t>ť</w:t>
      </w:r>
      <w:r w:rsidRPr="001159BE">
        <w:t xml:space="preserve"> vyhodno</w:t>
      </w:r>
      <w:r w:rsidR="00E904F3" w:rsidRPr="001159BE">
        <w:t>t</w:t>
      </w:r>
      <w:r w:rsidRPr="001159BE">
        <w:t>en</w:t>
      </w:r>
      <w:r w:rsidR="00E904F3" w:rsidRPr="001159BE">
        <w:t>ie</w:t>
      </w:r>
      <w:r w:rsidRPr="001159BE">
        <w:t xml:space="preserve"> pln</w:t>
      </w:r>
      <w:r w:rsidR="00E904F3" w:rsidRPr="001159BE">
        <w:t>e</w:t>
      </w:r>
      <w:r w:rsidRPr="001159BE">
        <w:t>n</w:t>
      </w:r>
      <w:r w:rsidR="00E904F3" w:rsidRPr="001159BE">
        <w:t>ia</w:t>
      </w:r>
      <w:r w:rsidRPr="001159BE">
        <w:t xml:space="preserve"> hygienic</w:t>
      </w:r>
      <w:r w:rsidRPr="001159BE">
        <w:lastRenderedPageBreak/>
        <w:t>kých limit</w:t>
      </w:r>
      <w:r w:rsidR="00E904F3" w:rsidRPr="001159BE">
        <w:t>ov</w:t>
      </w:r>
      <w:r w:rsidRPr="001159BE">
        <w:t xml:space="preserve"> počas výstavby a konkrétn</w:t>
      </w:r>
      <w:r w:rsidR="00E904F3" w:rsidRPr="001159BE">
        <w:t>e</w:t>
      </w:r>
      <w:r w:rsidRPr="001159BE">
        <w:t xml:space="preserve"> technick</w:t>
      </w:r>
      <w:r w:rsidR="00E904F3" w:rsidRPr="001159BE">
        <w:t>é</w:t>
      </w:r>
      <w:r w:rsidRPr="001159BE">
        <w:t xml:space="preserve"> opat</w:t>
      </w:r>
      <w:r w:rsidR="00E904F3" w:rsidRPr="001159BE">
        <w:t>r</w:t>
      </w:r>
      <w:r w:rsidRPr="001159BE">
        <w:t>en</w:t>
      </w:r>
      <w:r w:rsidR="00E904F3" w:rsidRPr="001159BE">
        <w:t>ia</w:t>
      </w:r>
      <w:r w:rsidRPr="001159BE">
        <w:t xml:space="preserve"> pr</w:t>
      </w:r>
      <w:r w:rsidR="00E904F3" w:rsidRPr="001159BE">
        <w:t>e</w:t>
      </w:r>
      <w:r w:rsidRPr="001159BE">
        <w:t xml:space="preserve"> ich trvalé dodržov</w:t>
      </w:r>
      <w:r w:rsidR="00E904F3" w:rsidRPr="001159BE">
        <w:t>a</w:t>
      </w:r>
      <w:r w:rsidRPr="001159BE">
        <w:t>n</w:t>
      </w:r>
      <w:r w:rsidR="00E904F3" w:rsidRPr="001159BE">
        <w:t>ie</w:t>
      </w:r>
      <w:r w:rsidRPr="001159BE">
        <w:t xml:space="preserve"> (nap</w:t>
      </w:r>
      <w:r w:rsidR="00E904F3" w:rsidRPr="001159BE">
        <w:t>r</w:t>
      </w:r>
      <w:r w:rsidRPr="001159BE">
        <w:t>. rozložen</w:t>
      </w:r>
      <w:r w:rsidR="00E904F3" w:rsidRPr="001159BE">
        <w:t>ie</w:t>
      </w:r>
      <w:r w:rsidRPr="001159BE">
        <w:t xml:space="preserve"> činností v čase, dočasné protihlukové st</w:t>
      </w:r>
      <w:r w:rsidR="00E904F3" w:rsidRPr="001159BE">
        <w:t>e</w:t>
      </w:r>
      <w:r w:rsidRPr="001159BE">
        <w:t>ny a zákryty).</w:t>
      </w:r>
    </w:p>
    <w:p w:rsidR="00E27430" w:rsidRPr="001159BE" w:rsidRDefault="00E27430" w:rsidP="00D434F3">
      <w:pPr>
        <w:spacing w:after="0"/>
        <w:rPr>
          <w:b/>
          <w:bCs/>
          <w:iCs/>
          <w:caps/>
        </w:rPr>
      </w:pPr>
    </w:p>
    <w:p w:rsidR="00E27430" w:rsidRPr="001159BE" w:rsidRDefault="00E904F3" w:rsidP="00D434F3">
      <w:pPr>
        <w:spacing w:after="0"/>
        <w:rPr>
          <w:b/>
          <w:bCs/>
          <w:iCs/>
          <w:caps/>
        </w:rPr>
      </w:pPr>
      <w:r w:rsidRPr="001159BE">
        <w:t>Zhotoviteľ</w:t>
      </w:r>
      <w:r w:rsidR="00E27430" w:rsidRPr="001159BE">
        <w:t xml:space="preserve"> v plán</w:t>
      </w:r>
      <w:r w:rsidRPr="001159BE">
        <w:t>e</w:t>
      </w:r>
      <w:r w:rsidR="00E27430" w:rsidRPr="001159BE">
        <w:t xml:space="preserve"> </w:t>
      </w:r>
      <w:r w:rsidRPr="001159BE">
        <w:t>organizácie</w:t>
      </w:r>
      <w:r w:rsidR="00E27430" w:rsidRPr="001159BE">
        <w:t xml:space="preserve"> výstavby stanoví pr</w:t>
      </w:r>
      <w:r w:rsidRPr="001159BE">
        <w:t>e</w:t>
      </w:r>
      <w:r w:rsidR="00E27430" w:rsidRPr="001159BE">
        <w:t xml:space="preserve">: </w:t>
      </w:r>
    </w:p>
    <w:p w:rsidR="00E27430" w:rsidRPr="001159BE" w:rsidRDefault="00E27430" w:rsidP="00B1599A">
      <w:pPr>
        <w:numPr>
          <w:ilvl w:val="0"/>
          <w:numId w:val="27"/>
        </w:numPr>
        <w:spacing w:after="0"/>
        <w:rPr>
          <w:b/>
          <w:bCs/>
          <w:iCs/>
          <w:caps/>
        </w:rPr>
      </w:pPr>
      <w:r w:rsidRPr="001159BE">
        <w:t>stavebn</w:t>
      </w:r>
      <w:r w:rsidR="00E904F3" w:rsidRPr="001159BE">
        <w:t>é</w:t>
      </w:r>
      <w:r w:rsidRPr="001159BE">
        <w:t xml:space="preserve"> dvory s</w:t>
      </w:r>
      <w:r w:rsidR="00E904F3" w:rsidRPr="001159BE">
        <w:t>o</w:t>
      </w:r>
      <w:r w:rsidRPr="001159BE">
        <w:t xml:space="preserve"> skladov</w:t>
      </w:r>
      <w:r w:rsidR="00E904F3" w:rsidRPr="001159BE">
        <w:t>a</w:t>
      </w:r>
      <w:r w:rsidRPr="001159BE">
        <w:t xml:space="preserve">ním sypkých </w:t>
      </w:r>
      <w:r w:rsidR="00E904F3" w:rsidRPr="001159BE">
        <w:t>hmôt</w:t>
      </w:r>
      <w:r w:rsidRPr="001159BE">
        <w:t xml:space="preserve">, </w:t>
      </w:r>
    </w:p>
    <w:p w:rsidR="00E27430" w:rsidRPr="001159BE" w:rsidRDefault="00E27430" w:rsidP="00B1599A">
      <w:pPr>
        <w:numPr>
          <w:ilvl w:val="0"/>
          <w:numId w:val="27"/>
        </w:numPr>
        <w:spacing w:after="0"/>
        <w:rPr>
          <w:b/>
          <w:bCs/>
          <w:iCs/>
          <w:caps/>
        </w:rPr>
      </w:pPr>
      <w:proofErr w:type="spellStart"/>
      <w:r w:rsidRPr="001159BE">
        <w:t>drtiče</w:t>
      </w:r>
      <w:proofErr w:type="spellEnd"/>
      <w:r w:rsidRPr="001159BE">
        <w:t xml:space="preserve"> a t</w:t>
      </w:r>
      <w:r w:rsidR="00E904F3" w:rsidRPr="001159BE">
        <w:t>r</w:t>
      </w:r>
      <w:r w:rsidRPr="001159BE">
        <w:t>i</w:t>
      </w:r>
      <w:r w:rsidR="00E904F3" w:rsidRPr="001159BE">
        <w:t>e</w:t>
      </w:r>
      <w:r w:rsidRPr="001159BE">
        <w:t>diče,</w:t>
      </w:r>
    </w:p>
    <w:p w:rsidR="00E27430" w:rsidRPr="001159BE" w:rsidRDefault="00E27430" w:rsidP="00B1599A">
      <w:pPr>
        <w:numPr>
          <w:ilvl w:val="0"/>
          <w:numId w:val="27"/>
        </w:numPr>
        <w:spacing w:after="0"/>
      </w:pPr>
      <w:r w:rsidRPr="001159BE">
        <w:t>trasy staveni</w:t>
      </w:r>
      <w:r w:rsidR="00E904F3" w:rsidRPr="001159BE">
        <w:t>skovej</w:t>
      </w:r>
      <w:r w:rsidRPr="001159BE">
        <w:t xml:space="preserve"> dopravy a</w:t>
      </w:r>
    </w:p>
    <w:p w:rsidR="00E27430" w:rsidRPr="001159BE" w:rsidRDefault="00E27430" w:rsidP="00B1599A">
      <w:pPr>
        <w:numPr>
          <w:ilvl w:val="0"/>
          <w:numId w:val="27"/>
        </w:numPr>
        <w:spacing w:after="0"/>
        <w:rPr>
          <w:b/>
          <w:bCs/>
          <w:iCs/>
          <w:caps/>
        </w:rPr>
      </w:pPr>
      <w:proofErr w:type="spellStart"/>
      <w:r w:rsidRPr="001159BE">
        <w:t>zem</w:t>
      </w:r>
      <w:r w:rsidR="00DB1132" w:rsidRPr="001159BE">
        <w:t>ní</w:t>
      </w:r>
      <w:r w:rsidRPr="001159BE">
        <w:t>ky</w:t>
      </w:r>
      <w:proofErr w:type="spellEnd"/>
    </w:p>
    <w:p w:rsidR="00E27430" w:rsidRPr="001159BE" w:rsidRDefault="00E27430" w:rsidP="00D434F3">
      <w:pPr>
        <w:spacing w:after="0"/>
        <w:rPr>
          <w:b/>
          <w:bCs/>
          <w:iCs/>
          <w:caps/>
        </w:rPr>
      </w:pPr>
      <w:r w:rsidRPr="001159BE">
        <w:t>ich um</w:t>
      </w:r>
      <w:r w:rsidR="00E904F3" w:rsidRPr="001159BE">
        <w:t>ie</w:t>
      </w:r>
      <w:r w:rsidRPr="001159BE">
        <w:t>st</w:t>
      </w:r>
      <w:r w:rsidR="00E904F3" w:rsidRPr="001159BE">
        <w:t>ne</w:t>
      </w:r>
      <w:r w:rsidRPr="001159BE">
        <w:t>n</w:t>
      </w:r>
      <w:r w:rsidR="00E904F3" w:rsidRPr="001159BE">
        <w:t>ie</w:t>
      </w:r>
      <w:r w:rsidRPr="001159BE">
        <w:t xml:space="preserve"> a stanoví </w:t>
      </w:r>
      <w:r w:rsidR="00E904F3" w:rsidRPr="001159BE">
        <w:t>s</w:t>
      </w:r>
      <w:r w:rsidRPr="001159BE">
        <w:t>p</w:t>
      </w:r>
      <w:r w:rsidR="00E904F3" w:rsidRPr="001159BE">
        <w:t>ô</w:t>
      </w:r>
      <w:r w:rsidRPr="001159BE">
        <w:t>sob p</w:t>
      </w:r>
      <w:r w:rsidR="00E904F3" w:rsidRPr="001159BE">
        <w:t>oužitia</w:t>
      </w:r>
      <w:r w:rsidRPr="001159BE">
        <w:t xml:space="preserve"> </w:t>
      </w:r>
      <w:r w:rsidR="00E904F3" w:rsidRPr="001159BE">
        <w:t>proti prašných</w:t>
      </w:r>
      <w:r w:rsidRPr="001159BE">
        <w:t xml:space="preserve"> opat</w:t>
      </w:r>
      <w:r w:rsidR="00E904F3" w:rsidRPr="001159BE">
        <w:t>r</w:t>
      </w:r>
      <w:r w:rsidRPr="001159BE">
        <w:t xml:space="preserve">ení v suchých </w:t>
      </w:r>
      <w:r w:rsidR="00E904F3" w:rsidRPr="001159BE">
        <w:t>obdobiach</w:t>
      </w:r>
      <w:r w:rsidRPr="001159BE">
        <w:t xml:space="preserve">, </w:t>
      </w:r>
      <w:r w:rsidR="00E904F3" w:rsidRPr="001159BE">
        <w:t>hlavne</w:t>
      </w:r>
      <w:r w:rsidRPr="001159BE">
        <w:t>:</w:t>
      </w:r>
    </w:p>
    <w:p w:rsidR="00E27430" w:rsidRPr="001159BE" w:rsidRDefault="00E904F3" w:rsidP="00B1599A">
      <w:pPr>
        <w:numPr>
          <w:ilvl w:val="0"/>
          <w:numId w:val="26"/>
        </w:numPr>
        <w:spacing w:after="0"/>
        <w:rPr>
          <w:b/>
          <w:bCs/>
          <w:iCs/>
          <w:caps/>
        </w:rPr>
      </w:pPr>
      <w:r w:rsidRPr="001159BE">
        <w:t>s</w:t>
      </w:r>
      <w:r w:rsidR="00E27430" w:rsidRPr="001159BE">
        <w:t>p</w:t>
      </w:r>
      <w:r w:rsidRPr="001159BE">
        <w:t>ô</w:t>
      </w:r>
      <w:r w:rsidR="00E27430" w:rsidRPr="001159BE">
        <w:t>sob sledov</w:t>
      </w:r>
      <w:r w:rsidRPr="001159BE">
        <w:t>a</w:t>
      </w:r>
      <w:r w:rsidR="00E27430" w:rsidRPr="001159BE">
        <w:t>n</w:t>
      </w:r>
      <w:r w:rsidRPr="001159BE">
        <w:t>ia</w:t>
      </w:r>
      <w:r w:rsidR="00E27430" w:rsidRPr="001159BE">
        <w:t xml:space="preserve"> prašnosti,</w:t>
      </w:r>
    </w:p>
    <w:p w:rsidR="00E27430" w:rsidRPr="001159BE" w:rsidRDefault="00E904F3" w:rsidP="00B1599A">
      <w:pPr>
        <w:numPr>
          <w:ilvl w:val="0"/>
          <w:numId w:val="26"/>
        </w:numPr>
        <w:spacing w:after="0"/>
        <w:rPr>
          <w:b/>
          <w:bCs/>
          <w:iCs/>
          <w:caps/>
        </w:rPr>
      </w:pPr>
      <w:r w:rsidRPr="001159BE">
        <w:t>s</w:t>
      </w:r>
      <w:r w:rsidR="00E27430" w:rsidRPr="001159BE">
        <w:t>p</w:t>
      </w:r>
      <w:r w:rsidRPr="001159BE">
        <w:t>ô</w:t>
      </w:r>
      <w:r w:rsidR="00E27430" w:rsidRPr="001159BE">
        <w:t>sob o</w:t>
      </w:r>
      <w:r w:rsidRPr="001159BE">
        <w:t>b</w:t>
      </w:r>
      <w:r w:rsidR="00E27430" w:rsidRPr="001159BE">
        <w:t>me</w:t>
      </w:r>
      <w:r w:rsidRPr="001159BE">
        <w:t>d</w:t>
      </w:r>
      <w:r w:rsidR="00E27430" w:rsidRPr="001159BE">
        <w:t>zov</w:t>
      </w:r>
      <w:r w:rsidRPr="001159BE">
        <w:t>a</w:t>
      </w:r>
      <w:r w:rsidR="00E27430" w:rsidRPr="001159BE">
        <w:t>n</w:t>
      </w:r>
      <w:r w:rsidRPr="001159BE">
        <w:t>ia</w:t>
      </w:r>
      <w:r w:rsidR="00E27430" w:rsidRPr="001159BE">
        <w:t xml:space="preserve"> prašnosti v p</w:t>
      </w:r>
      <w:r w:rsidR="006375E3" w:rsidRPr="001159BE">
        <w:t>r</w:t>
      </w:r>
      <w:r w:rsidR="00E27430" w:rsidRPr="001159BE">
        <w:t>ípad</w:t>
      </w:r>
      <w:r w:rsidR="006375E3" w:rsidRPr="001159BE">
        <w:t>e</w:t>
      </w:r>
      <w:r w:rsidR="00E27430" w:rsidRPr="001159BE">
        <w:t xml:space="preserve"> zi</w:t>
      </w:r>
      <w:r w:rsidR="006375E3" w:rsidRPr="001159BE">
        <w:t>s</w:t>
      </w:r>
      <w:r w:rsidR="00E27430" w:rsidRPr="001159BE">
        <w:t>t</w:t>
      </w:r>
      <w:r w:rsidR="006375E3" w:rsidRPr="001159BE">
        <w:t>e</w:t>
      </w:r>
      <w:r w:rsidR="00E27430" w:rsidRPr="001159BE">
        <w:t>n</w:t>
      </w:r>
      <w:r w:rsidR="006375E3" w:rsidRPr="001159BE">
        <w:t>ia</w:t>
      </w:r>
      <w:r w:rsidR="00E27430" w:rsidRPr="001159BE">
        <w:t xml:space="preserve"> nep</w:t>
      </w:r>
      <w:r w:rsidR="006375E3" w:rsidRPr="001159BE">
        <w:t>r</w:t>
      </w:r>
      <w:r w:rsidR="00E27430" w:rsidRPr="001159BE">
        <w:t>ijate</w:t>
      </w:r>
      <w:r w:rsidR="006375E3" w:rsidRPr="001159BE">
        <w:t>ľ</w:t>
      </w:r>
      <w:r w:rsidR="00E27430" w:rsidRPr="001159BE">
        <w:t>n</w:t>
      </w:r>
      <w:r w:rsidR="006375E3" w:rsidRPr="001159BE">
        <w:t>ej</w:t>
      </w:r>
      <w:r w:rsidR="00E27430" w:rsidRPr="001159BE">
        <w:t xml:space="preserve"> prašnosti,</w:t>
      </w:r>
    </w:p>
    <w:p w:rsidR="00E27430" w:rsidRPr="001159BE" w:rsidRDefault="006375E3" w:rsidP="00B1599A">
      <w:pPr>
        <w:numPr>
          <w:ilvl w:val="0"/>
          <w:numId w:val="26"/>
        </w:numPr>
        <w:spacing w:after="0"/>
        <w:rPr>
          <w:b/>
          <w:bCs/>
          <w:iCs/>
          <w:caps/>
        </w:rPr>
      </w:pPr>
      <w:r w:rsidRPr="001159BE">
        <w:t>dostatočné</w:t>
      </w:r>
      <w:r w:rsidR="00E27430" w:rsidRPr="001159BE">
        <w:t xml:space="preserve"> </w:t>
      </w:r>
      <w:r w:rsidRPr="001159BE">
        <w:t>personálne</w:t>
      </w:r>
      <w:r w:rsidR="00E27430" w:rsidRPr="001159BE">
        <w:t xml:space="preserve"> a technické kapacity (</w:t>
      </w:r>
      <w:r w:rsidRPr="001159BE">
        <w:t>kropiace</w:t>
      </w:r>
      <w:r w:rsidR="00E27430" w:rsidRPr="001159BE">
        <w:t xml:space="preserve"> za</w:t>
      </w:r>
      <w:r w:rsidRPr="001159BE">
        <w:t>riad</w:t>
      </w:r>
      <w:r w:rsidR="00E27430" w:rsidRPr="001159BE">
        <w:t>en</w:t>
      </w:r>
      <w:r w:rsidRPr="001159BE">
        <w:t>ia</w:t>
      </w:r>
      <w:r w:rsidR="00E27430" w:rsidRPr="001159BE">
        <w:t>, výpočet pot</w:t>
      </w:r>
      <w:r w:rsidRPr="001159BE">
        <w:t>r</w:t>
      </w:r>
      <w:r w:rsidR="00E27430" w:rsidRPr="001159BE">
        <w:t>ebn</w:t>
      </w:r>
      <w:r w:rsidRPr="001159BE">
        <w:t>ej</w:t>
      </w:r>
      <w:r w:rsidR="00E27430" w:rsidRPr="001159BE">
        <w:t xml:space="preserve"> kapacity vodn</w:t>
      </w:r>
      <w:r w:rsidRPr="001159BE">
        <w:t>ý</w:t>
      </w:r>
      <w:r w:rsidR="00E27430" w:rsidRPr="001159BE">
        <w:t>ch zdroj</w:t>
      </w:r>
      <w:r w:rsidRPr="001159BE">
        <w:t>ov</w:t>
      </w:r>
      <w:r w:rsidR="00E27430" w:rsidRPr="001159BE">
        <w:t xml:space="preserve"> a povolen</w:t>
      </w:r>
      <w:r w:rsidRPr="001159BE">
        <w:t>ie</w:t>
      </w:r>
      <w:r w:rsidR="00E27430" w:rsidRPr="001159BE">
        <w:t xml:space="preserve"> k odb</w:t>
      </w:r>
      <w:r w:rsidRPr="001159BE">
        <w:t>e</w:t>
      </w:r>
      <w:r w:rsidR="00E27430" w:rsidRPr="001159BE">
        <w:t>ru).</w:t>
      </w:r>
    </w:p>
    <w:p w:rsidR="00E27430" w:rsidRPr="001159BE" w:rsidRDefault="00E27430" w:rsidP="00D434F3">
      <w:pPr>
        <w:rPr>
          <w:b/>
          <w:bCs/>
          <w:iCs/>
          <w:caps/>
        </w:rPr>
      </w:pPr>
      <w:r w:rsidRPr="001159BE">
        <w:t>P</w:t>
      </w:r>
      <w:r w:rsidR="006375E3" w:rsidRPr="001159BE">
        <w:t>r</w:t>
      </w:r>
      <w:r w:rsidRPr="001159BE">
        <w:t xml:space="preserve">ípadné </w:t>
      </w:r>
      <w:proofErr w:type="spellStart"/>
      <w:r w:rsidRPr="001159BE">
        <w:t>drti</w:t>
      </w:r>
      <w:r w:rsidR="006375E3" w:rsidRPr="001159BE">
        <w:t>a</w:t>
      </w:r>
      <w:r w:rsidRPr="001159BE">
        <w:t>c</w:t>
      </w:r>
      <w:r w:rsidR="006375E3" w:rsidRPr="001159BE">
        <w:t>e</w:t>
      </w:r>
      <w:proofErr w:type="spellEnd"/>
      <w:r w:rsidRPr="001159BE">
        <w:t xml:space="preserve"> a t</w:t>
      </w:r>
      <w:r w:rsidR="006375E3" w:rsidRPr="001159BE">
        <w:t>r</w:t>
      </w:r>
      <w:r w:rsidRPr="001159BE">
        <w:t>i</w:t>
      </w:r>
      <w:r w:rsidR="006375E3" w:rsidRPr="001159BE">
        <w:t>e</w:t>
      </w:r>
      <w:r w:rsidRPr="001159BE">
        <w:t>di</w:t>
      </w:r>
      <w:r w:rsidR="006375E3" w:rsidRPr="001159BE">
        <w:t>a</w:t>
      </w:r>
      <w:r w:rsidRPr="001159BE">
        <w:t>c</w:t>
      </w:r>
      <w:r w:rsidR="006375E3" w:rsidRPr="001159BE">
        <w:t>e</w:t>
      </w:r>
      <w:r w:rsidRPr="001159BE">
        <w:t xml:space="preserve"> za</w:t>
      </w:r>
      <w:r w:rsidR="006375E3" w:rsidRPr="001159BE">
        <w:t>riad</w:t>
      </w:r>
      <w:r w:rsidRPr="001159BE">
        <w:t>en</w:t>
      </w:r>
      <w:r w:rsidR="006375E3" w:rsidRPr="001159BE">
        <w:t>ia</w:t>
      </w:r>
      <w:r w:rsidRPr="001159BE">
        <w:t xml:space="preserve"> k úprav</w:t>
      </w:r>
      <w:r w:rsidR="006375E3" w:rsidRPr="001159BE">
        <w:t>e</w:t>
      </w:r>
      <w:r w:rsidRPr="001159BE">
        <w:t xml:space="preserve"> stavebn</w:t>
      </w:r>
      <w:r w:rsidR="006375E3" w:rsidRPr="001159BE">
        <w:t>ý</w:t>
      </w:r>
      <w:r w:rsidRPr="001159BE">
        <w:t>ch hm</w:t>
      </w:r>
      <w:r w:rsidR="006375E3" w:rsidRPr="001159BE">
        <w:t>ô</w:t>
      </w:r>
      <w:r w:rsidRPr="001159BE">
        <w:t xml:space="preserve">t a </w:t>
      </w:r>
      <w:proofErr w:type="spellStart"/>
      <w:r w:rsidRPr="00784780">
        <w:t>zemníky</w:t>
      </w:r>
      <w:proofErr w:type="spellEnd"/>
      <w:r w:rsidRPr="00784780">
        <w:t xml:space="preserve"> </w:t>
      </w:r>
      <w:r w:rsidRPr="001159BE">
        <w:t>bud</w:t>
      </w:r>
      <w:r w:rsidR="006375E3" w:rsidRPr="001159BE">
        <w:t>ú</w:t>
      </w:r>
      <w:r w:rsidRPr="001159BE">
        <w:t xml:space="preserve"> um</w:t>
      </w:r>
      <w:r w:rsidR="006375E3" w:rsidRPr="001159BE">
        <w:t>ie</w:t>
      </w:r>
      <w:r w:rsidRPr="001159BE">
        <w:t>st</w:t>
      </w:r>
      <w:r w:rsidR="006375E3" w:rsidRPr="001159BE">
        <w:t>ne</w:t>
      </w:r>
      <w:r w:rsidRPr="001159BE">
        <w:t>n</w:t>
      </w:r>
      <w:r w:rsidR="006375E3" w:rsidRPr="001159BE">
        <w:t>é</w:t>
      </w:r>
      <w:r w:rsidRPr="001159BE">
        <w:t xml:space="preserve"> v</w:t>
      </w:r>
      <w:r w:rsidR="006375E3" w:rsidRPr="001159BE">
        <w:t>o</w:t>
      </w:r>
      <w:r w:rsidRPr="001159BE">
        <w:t xml:space="preserve"> vzd</w:t>
      </w:r>
      <w:r w:rsidR="006375E3" w:rsidRPr="001159BE">
        <w:t>ia</w:t>
      </w:r>
      <w:r w:rsidRPr="001159BE">
        <w:t>lenosti min. 200 m od n</w:t>
      </w:r>
      <w:r w:rsidR="006375E3" w:rsidRPr="001159BE">
        <w:t>a</w:t>
      </w:r>
      <w:r w:rsidRPr="001159BE">
        <w:t>jbližších obytných objekt</w:t>
      </w:r>
      <w:r w:rsidR="006375E3" w:rsidRPr="001159BE">
        <w:t>ov</w:t>
      </w:r>
      <w:r w:rsidRPr="001159BE">
        <w:t xml:space="preserve">. </w:t>
      </w:r>
    </w:p>
    <w:p w:rsidR="00E27430" w:rsidRPr="001159BE" w:rsidRDefault="00E27430" w:rsidP="00D434F3">
      <w:pPr>
        <w:spacing w:after="0"/>
        <w:rPr>
          <w:b/>
          <w:bCs/>
          <w:iCs/>
          <w:caps/>
        </w:rPr>
      </w:pPr>
      <w:r w:rsidRPr="001159BE">
        <w:t>Vše</w:t>
      </w:r>
      <w:r w:rsidR="006375E3" w:rsidRPr="001159BE">
        <w:t>tky</w:t>
      </w:r>
      <w:r w:rsidRPr="001159BE">
        <w:t xml:space="preserve"> </w:t>
      </w:r>
      <w:proofErr w:type="spellStart"/>
      <w:r w:rsidRPr="001159BE">
        <w:t>zemníky</w:t>
      </w:r>
      <w:proofErr w:type="spellEnd"/>
      <w:r w:rsidRPr="001159BE">
        <w:t xml:space="preserve"> využívané pri výstavb</w:t>
      </w:r>
      <w:r w:rsidR="006375E3" w:rsidRPr="001159BE">
        <w:t>e</w:t>
      </w:r>
      <w:r w:rsidRPr="001159BE">
        <w:t xml:space="preserve"> bud</w:t>
      </w:r>
      <w:r w:rsidR="006375E3" w:rsidRPr="001159BE">
        <w:t>ú</w:t>
      </w:r>
      <w:r w:rsidRPr="001159BE">
        <w:t xml:space="preserve"> v rámci stavby zlikvidované a zrekultivované (</w:t>
      </w:r>
      <w:r w:rsidR="006375E3" w:rsidRPr="001159BE">
        <w:t>zhotoviteľ</w:t>
      </w:r>
      <w:r w:rsidRPr="001159BE">
        <w:t xml:space="preserve"> </w:t>
      </w:r>
      <w:r w:rsidR="006375E3" w:rsidRPr="001159BE">
        <w:t>ich</w:t>
      </w:r>
      <w:r w:rsidRPr="001159BE">
        <w:t xml:space="preserve"> zahrn</w:t>
      </w:r>
      <w:r w:rsidR="006375E3" w:rsidRPr="001159BE">
        <w:t>i</w:t>
      </w:r>
      <w:r w:rsidRPr="001159BE">
        <w:t>e do plánu rekultiv</w:t>
      </w:r>
      <w:r w:rsidR="006375E3" w:rsidRPr="001159BE">
        <w:t>á</w:t>
      </w:r>
      <w:r w:rsidRPr="001159BE">
        <w:t>c</w:t>
      </w:r>
      <w:r w:rsidR="006375E3" w:rsidRPr="001159BE">
        <w:t>i</w:t>
      </w:r>
      <w:r w:rsidRPr="001159BE">
        <w:t>e). V prípade, že vše</w:t>
      </w:r>
      <w:r w:rsidR="006375E3" w:rsidRPr="001159BE">
        <w:t>tky</w:t>
      </w:r>
      <w:r w:rsidRPr="001159BE">
        <w:t xml:space="preserve"> </w:t>
      </w:r>
      <w:proofErr w:type="spellStart"/>
      <w:r w:rsidRPr="001159BE">
        <w:t>zemníky</w:t>
      </w:r>
      <w:proofErr w:type="spellEnd"/>
      <w:r w:rsidRPr="001159BE">
        <w:t xml:space="preserve"> bud</w:t>
      </w:r>
      <w:r w:rsidR="006375E3" w:rsidRPr="001159BE">
        <w:t>ú</w:t>
      </w:r>
      <w:r w:rsidRPr="001159BE">
        <w:t xml:space="preserve"> zlikvidov</w:t>
      </w:r>
      <w:r w:rsidR="006375E3" w:rsidRPr="001159BE">
        <w:t>a</w:t>
      </w:r>
      <w:r w:rsidRPr="001159BE">
        <w:t>n</w:t>
      </w:r>
      <w:r w:rsidR="006375E3" w:rsidRPr="001159BE">
        <w:t>é</w:t>
      </w:r>
      <w:r w:rsidRPr="001159BE">
        <w:t>, zhotovite</w:t>
      </w:r>
      <w:r w:rsidR="006375E3" w:rsidRPr="001159BE">
        <w:t>ľ</w:t>
      </w:r>
      <w:r w:rsidRPr="001159BE">
        <w:t xml:space="preserve"> zaistí vypracov</w:t>
      </w:r>
      <w:r w:rsidR="006375E3" w:rsidRPr="001159BE">
        <w:t>a</w:t>
      </w:r>
      <w:r w:rsidRPr="001159BE">
        <w:t>n</w:t>
      </w:r>
      <w:r w:rsidR="006375E3" w:rsidRPr="001159BE">
        <w:t>ie</w:t>
      </w:r>
      <w:r w:rsidRPr="001159BE">
        <w:t xml:space="preserve"> oznámen</w:t>
      </w:r>
      <w:r w:rsidR="006375E3" w:rsidRPr="001159BE">
        <w:t>ia</w:t>
      </w:r>
      <w:r w:rsidRPr="001159BE">
        <w:t xml:space="preserve"> o zm</w:t>
      </w:r>
      <w:r w:rsidR="006375E3" w:rsidRPr="001159BE">
        <w:t>e</w:t>
      </w:r>
      <w:r w:rsidRPr="001159BE">
        <w:t>n</w:t>
      </w:r>
      <w:r w:rsidR="006375E3" w:rsidRPr="001159BE">
        <w:t>e</w:t>
      </w:r>
      <w:r w:rsidRPr="001159BE">
        <w:t xml:space="preserve"> zám</w:t>
      </w:r>
      <w:r w:rsidR="006375E3" w:rsidRPr="001159BE">
        <w:t>e</w:t>
      </w:r>
      <w:r w:rsidRPr="001159BE">
        <w:t>ru pod</w:t>
      </w:r>
      <w:r w:rsidR="006375E3" w:rsidRPr="001159BE">
        <w:t>ľa</w:t>
      </w:r>
      <w:r w:rsidRPr="001159BE">
        <w:t xml:space="preserve"> </w:t>
      </w:r>
      <w:r w:rsidR="006375E3" w:rsidRPr="001159BE">
        <w:t>prílohy</w:t>
      </w:r>
      <w:r w:rsidRPr="001159BE">
        <w:t xml:space="preserve"> 8a zákona o posu</w:t>
      </w:r>
      <w:r w:rsidR="006375E3" w:rsidRPr="001159BE">
        <w:t>d</w:t>
      </w:r>
      <w:r w:rsidRPr="001159BE">
        <w:t>zov</w:t>
      </w:r>
      <w:r w:rsidR="006375E3" w:rsidRPr="001159BE">
        <w:t>a</w:t>
      </w:r>
      <w:r w:rsidRPr="001159BE">
        <w:t>n</w:t>
      </w:r>
      <w:r w:rsidR="006375E3" w:rsidRPr="001159BE">
        <w:t>í</w:t>
      </w:r>
      <w:r w:rsidRPr="001159BE">
        <w:t xml:space="preserve"> v</w:t>
      </w:r>
      <w:r w:rsidR="006375E3" w:rsidRPr="001159BE">
        <w:t>p</w:t>
      </w:r>
      <w:r w:rsidRPr="001159BE">
        <w:t>l</w:t>
      </w:r>
      <w:r w:rsidR="006375E3" w:rsidRPr="001159BE">
        <w:t>y</w:t>
      </w:r>
      <w:r w:rsidRPr="001159BE">
        <w:t>v</w:t>
      </w:r>
      <w:r w:rsidR="006375E3" w:rsidRPr="001159BE">
        <w:t>ov</w:t>
      </w:r>
      <w:r w:rsidRPr="001159BE">
        <w:t xml:space="preserve"> na životn</w:t>
      </w:r>
      <w:r w:rsidR="006375E3" w:rsidRPr="001159BE">
        <w:t>é</w:t>
      </w:r>
      <w:r w:rsidRPr="001159BE">
        <w:t xml:space="preserve"> prost</w:t>
      </w:r>
      <w:r w:rsidR="006375E3" w:rsidRPr="001159BE">
        <w:t>r</w:t>
      </w:r>
      <w:r w:rsidRPr="001159BE">
        <w:t>ed</w:t>
      </w:r>
      <w:r w:rsidR="006375E3" w:rsidRPr="001159BE">
        <w:t>ie</w:t>
      </w:r>
      <w:r w:rsidRPr="001159BE">
        <w:t>, v kt</w:t>
      </w:r>
      <w:r w:rsidR="006375E3" w:rsidRPr="001159BE">
        <w:t>o</w:t>
      </w:r>
      <w:r w:rsidRPr="001159BE">
        <w:t>r</w:t>
      </w:r>
      <w:r w:rsidR="006375E3" w:rsidRPr="001159BE">
        <w:t>o</w:t>
      </w:r>
      <w:r w:rsidRPr="001159BE">
        <w:t>m vyhodnotí t</w:t>
      </w:r>
      <w:r w:rsidR="006375E3" w:rsidRPr="001159BE">
        <w:t>ie</w:t>
      </w:r>
      <w:r w:rsidRPr="001159BE">
        <w:t>to aspekty:</w:t>
      </w:r>
    </w:p>
    <w:p w:rsidR="00E27430" w:rsidRPr="001159BE" w:rsidRDefault="00E27430" w:rsidP="00B1599A">
      <w:pPr>
        <w:numPr>
          <w:ilvl w:val="0"/>
          <w:numId w:val="29"/>
        </w:numPr>
        <w:spacing w:after="0"/>
      </w:pPr>
      <w:r w:rsidRPr="001159BE">
        <w:t>vplyv na odtokové pom</w:t>
      </w:r>
      <w:r w:rsidR="006375E3" w:rsidRPr="001159BE">
        <w:t>e</w:t>
      </w:r>
      <w:r w:rsidRPr="001159BE">
        <w:t>ry (zamok</w:t>
      </w:r>
      <w:r w:rsidR="006375E3" w:rsidRPr="001159BE">
        <w:t>r</w:t>
      </w:r>
      <w:r w:rsidRPr="001159BE">
        <w:t>en</w:t>
      </w:r>
      <w:r w:rsidR="006375E3" w:rsidRPr="001159BE">
        <w:t>ie</w:t>
      </w:r>
      <w:r w:rsidRPr="001159BE">
        <w:t xml:space="preserve"> pozemk</w:t>
      </w:r>
      <w:r w:rsidR="006375E3" w:rsidRPr="001159BE">
        <w:t>ov</w:t>
      </w:r>
      <w:r w:rsidRPr="001159BE">
        <w:t>, povodňové stavy),</w:t>
      </w:r>
    </w:p>
    <w:p w:rsidR="00E27430" w:rsidRPr="001159BE" w:rsidRDefault="00E27430" w:rsidP="00B1599A">
      <w:pPr>
        <w:numPr>
          <w:ilvl w:val="0"/>
          <w:numId w:val="29"/>
        </w:numPr>
        <w:spacing w:after="0"/>
      </w:pPr>
      <w:r w:rsidRPr="001159BE">
        <w:t>spôsob rekultivácie povrchu a jej vplyv na ovzdušie (veterná erózia) a na povrchové toky (vodná erózia a splavovanie pôdy),</w:t>
      </w:r>
    </w:p>
    <w:p w:rsidR="00E27430" w:rsidRPr="001159BE" w:rsidRDefault="00E27430" w:rsidP="00B1599A">
      <w:pPr>
        <w:numPr>
          <w:ilvl w:val="0"/>
          <w:numId w:val="29"/>
        </w:numPr>
        <w:spacing w:after="0"/>
      </w:pPr>
      <w:r w:rsidRPr="001159BE">
        <w:t>trasy prevozu materiálu a vplyv dopravy na ovzdušie a zvýšenú hlučnosť (</w:t>
      </w:r>
      <w:r w:rsidR="006375E3" w:rsidRPr="001159BE">
        <w:t>aktualizácie</w:t>
      </w:r>
      <w:r w:rsidRPr="001159BE">
        <w:t xml:space="preserve"> rozptylové a hlukové </w:t>
      </w:r>
      <w:r w:rsidR="006375E3" w:rsidRPr="001159BE">
        <w:t>štúdie</w:t>
      </w:r>
      <w:r w:rsidRPr="001159BE">
        <w:t>),</w:t>
      </w:r>
    </w:p>
    <w:p w:rsidR="00E27430" w:rsidRPr="001159BE" w:rsidRDefault="00E27430" w:rsidP="00B1599A">
      <w:pPr>
        <w:numPr>
          <w:ilvl w:val="0"/>
          <w:numId w:val="29"/>
        </w:numPr>
        <w:spacing w:after="0"/>
        <w:rPr>
          <w:b/>
          <w:bCs/>
          <w:iCs/>
          <w:caps/>
        </w:rPr>
      </w:pPr>
      <w:r w:rsidRPr="001159BE">
        <w:t xml:space="preserve">vplyv umiestnenia nových </w:t>
      </w:r>
      <w:proofErr w:type="spellStart"/>
      <w:r w:rsidRPr="001159BE">
        <w:t>zemíkov</w:t>
      </w:r>
      <w:proofErr w:type="spellEnd"/>
      <w:r w:rsidRPr="001159BE">
        <w:t xml:space="preserve"> na podzemné vody a záujmy ochrany prírody.</w:t>
      </w:r>
    </w:p>
    <w:p w:rsidR="00E27430" w:rsidRPr="001159BE" w:rsidRDefault="00E27430" w:rsidP="00D434F3">
      <w:pPr>
        <w:rPr>
          <w:rFonts w:cs="Arial"/>
        </w:rPr>
      </w:pPr>
    </w:p>
    <w:p w:rsidR="00E27430" w:rsidRPr="001159BE" w:rsidRDefault="00E27430" w:rsidP="00D434F3">
      <w:pPr>
        <w:rPr>
          <w:rFonts w:cs="Arial"/>
        </w:rPr>
      </w:pPr>
      <w:r w:rsidRPr="001159BE">
        <w:rPr>
          <w:rFonts w:cs="Arial"/>
        </w:rPr>
        <w:t>V s</w:t>
      </w:r>
      <w:r w:rsidR="006375E3" w:rsidRPr="001159BE">
        <w:rPr>
          <w:rFonts w:cs="Arial"/>
        </w:rPr>
        <w:t>ú</w:t>
      </w:r>
      <w:r w:rsidRPr="001159BE">
        <w:rPr>
          <w:rFonts w:cs="Arial"/>
        </w:rPr>
        <w:t>činnosti s</w:t>
      </w:r>
      <w:r w:rsidR="006375E3" w:rsidRPr="001159BE">
        <w:rPr>
          <w:rFonts w:cs="Arial"/>
        </w:rPr>
        <w:t>o</w:t>
      </w:r>
      <w:r w:rsidRPr="001159BE">
        <w:rPr>
          <w:rFonts w:cs="Arial"/>
        </w:rPr>
        <w:t xml:space="preserve"> </w:t>
      </w:r>
      <w:r w:rsidR="006375E3" w:rsidRPr="001159BE">
        <w:rPr>
          <w:rFonts w:cs="Arial"/>
        </w:rPr>
        <w:t>zhotoviteľom</w:t>
      </w:r>
      <w:r w:rsidRPr="001159BE">
        <w:rPr>
          <w:rFonts w:cs="Arial"/>
        </w:rPr>
        <w:t xml:space="preserve"> monitoringu stavby zapracuje </w:t>
      </w:r>
      <w:r w:rsidR="006375E3" w:rsidRPr="001159BE">
        <w:rPr>
          <w:rFonts w:cs="Arial"/>
        </w:rPr>
        <w:t>zhotoviteľ</w:t>
      </w:r>
      <w:r w:rsidRPr="001159BE">
        <w:rPr>
          <w:rFonts w:cs="Arial"/>
        </w:rPr>
        <w:t xml:space="preserve"> stavby do projektov</w:t>
      </w:r>
      <w:r w:rsidR="006375E3" w:rsidRPr="001159BE">
        <w:rPr>
          <w:rFonts w:cs="Arial"/>
        </w:rPr>
        <w:t>ej</w:t>
      </w:r>
      <w:r w:rsidRPr="001159BE">
        <w:rPr>
          <w:rFonts w:cs="Arial"/>
        </w:rPr>
        <w:t xml:space="preserve"> dokument</w:t>
      </w:r>
      <w:r w:rsidR="006375E3" w:rsidRPr="001159BE">
        <w:rPr>
          <w:rFonts w:cs="Arial"/>
        </w:rPr>
        <w:t>á</w:t>
      </w:r>
      <w:r w:rsidRPr="001159BE">
        <w:rPr>
          <w:rFonts w:cs="Arial"/>
        </w:rPr>
        <w:t>c</w:t>
      </w:r>
      <w:r w:rsidR="006375E3" w:rsidRPr="001159BE">
        <w:rPr>
          <w:rFonts w:cs="Arial"/>
        </w:rPr>
        <w:t>i</w:t>
      </w:r>
      <w:r w:rsidRPr="001159BE">
        <w:rPr>
          <w:rFonts w:cs="Arial"/>
        </w:rPr>
        <w:t>e pr</w:t>
      </w:r>
      <w:r w:rsidR="006375E3" w:rsidRPr="001159BE">
        <w:rPr>
          <w:rFonts w:cs="Arial"/>
        </w:rPr>
        <w:t>evádzkovo</w:t>
      </w:r>
      <w:r w:rsidRPr="001159BE">
        <w:rPr>
          <w:rFonts w:cs="Arial"/>
        </w:rPr>
        <w:t xml:space="preserve"> manipulačn</w:t>
      </w:r>
      <w:r w:rsidR="006375E3" w:rsidRPr="001159BE">
        <w:rPr>
          <w:rFonts w:cs="Arial"/>
        </w:rPr>
        <w:t>ý</w:t>
      </w:r>
      <w:r w:rsidRPr="001159BE">
        <w:rPr>
          <w:rFonts w:cs="Arial"/>
        </w:rPr>
        <w:t xml:space="preserve"> postup s uvedením kontakt</w:t>
      </w:r>
      <w:r w:rsidR="006375E3" w:rsidRPr="001159BE">
        <w:rPr>
          <w:rFonts w:cs="Arial"/>
        </w:rPr>
        <w:t>ov</w:t>
      </w:r>
      <w:r w:rsidRPr="001159BE">
        <w:rPr>
          <w:rFonts w:cs="Arial"/>
        </w:rPr>
        <w:t xml:space="preserve">, </w:t>
      </w:r>
      <w:r w:rsidR="006375E3" w:rsidRPr="001159BE">
        <w:rPr>
          <w:rFonts w:cs="Arial"/>
        </w:rPr>
        <w:t>kompetencií</w:t>
      </w:r>
      <w:r w:rsidRPr="001159BE">
        <w:rPr>
          <w:rFonts w:cs="Arial"/>
        </w:rPr>
        <w:t xml:space="preserve"> a </w:t>
      </w:r>
      <w:r w:rsidR="006375E3" w:rsidRPr="001159BE">
        <w:rPr>
          <w:rFonts w:cs="Arial"/>
        </w:rPr>
        <w:t>zodpovednosti</w:t>
      </w:r>
      <w:r w:rsidRPr="001159BE">
        <w:rPr>
          <w:rFonts w:cs="Arial"/>
        </w:rPr>
        <w:t xml:space="preserve"> pr</w:t>
      </w:r>
      <w:r w:rsidR="006375E3" w:rsidRPr="001159BE">
        <w:rPr>
          <w:rFonts w:cs="Arial"/>
        </w:rPr>
        <w:t>e</w:t>
      </w:r>
      <w:r w:rsidRPr="001159BE">
        <w:rPr>
          <w:rFonts w:cs="Arial"/>
        </w:rPr>
        <w:t>:</w:t>
      </w:r>
    </w:p>
    <w:p w:rsidR="00E27430" w:rsidRPr="001159BE" w:rsidRDefault="006375E3" w:rsidP="00B1599A">
      <w:pPr>
        <w:numPr>
          <w:ilvl w:val="0"/>
          <w:numId w:val="30"/>
        </w:numPr>
        <w:rPr>
          <w:rFonts w:cs="Arial"/>
        </w:rPr>
      </w:pPr>
      <w:r w:rsidRPr="001159BE">
        <w:rPr>
          <w:rFonts w:cs="Arial"/>
        </w:rPr>
        <w:t>vzájomné</w:t>
      </w:r>
      <w:r w:rsidR="00E27430" w:rsidRPr="001159BE">
        <w:rPr>
          <w:rFonts w:cs="Arial"/>
        </w:rPr>
        <w:t xml:space="preserve"> informov</w:t>
      </w:r>
      <w:r w:rsidRPr="001159BE">
        <w:rPr>
          <w:rFonts w:cs="Arial"/>
        </w:rPr>
        <w:t>a</w:t>
      </w:r>
      <w:r w:rsidR="00E27430" w:rsidRPr="001159BE">
        <w:rPr>
          <w:rFonts w:cs="Arial"/>
        </w:rPr>
        <w:t>n</w:t>
      </w:r>
      <w:r w:rsidRPr="001159BE">
        <w:rPr>
          <w:rFonts w:cs="Arial"/>
        </w:rPr>
        <w:t>ie</w:t>
      </w:r>
      <w:r w:rsidR="00E27430" w:rsidRPr="001159BE">
        <w:rPr>
          <w:rFonts w:cs="Arial"/>
        </w:rPr>
        <w:t xml:space="preserve"> zhotovite</w:t>
      </w:r>
      <w:r w:rsidRPr="001159BE">
        <w:rPr>
          <w:rFonts w:cs="Arial"/>
        </w:rPr>
        <w:t>ľa</w:t>
      </w:r>
      <w:r w:rsidR="00E27430" w:rsidRPr="001159BE">
        <w:rPr>
          <w:rFonts w:cs="Arial"/>
        </w:rPr>
        <w:t xml:space="preserve"> stavby a zhotovite</w:t>
      </w:r>
      <w:r w:rsidRPr="001159BE">
        <w:rPr>
          <w:rFonts w:cs="Arial"/>
        </w:rPr>
        <w:t>ľa</w:t>
      </w:r>
      <w:r w:rsidR="00E27430" w:rsidRPr="001159BE">
        <w:rPr>
          <w:rFonts w:cs="Arial"/>
        </w:rPr>
        <w:t xml:space="preserve"> monitoringu o termín</w:t>
      </w:r>
      <w:r w:rsidRPr="001159BE">
        <w:rPr>
          <w:rFonts w:cs="Arial"/>
        </w:rPr>
        <w:t>o</w:t>
      </w:r>
      <w:r w:rsidR="00E27430" w:rsidRPr="001159BE">
        <w:rPr>
          <w:rFonts w:cs="Arial"/>
        </w:rPr>
        <w:t xml:space="preserve">ch a </w:t>
      </w:r>
      <w:r w:rsidRPr="001159BE">
        <w:rPr>
          <w:rFonts w:cs="Arial"/>
        </w:rPr>
        <w:t>výsledkoch</w:t>
      </w:r>
      <w:r w:rsidR="00E27430" w:rsidRPr="001159BE">
        <w:rPr>
          <w:rFonts w:cs="Arial"/>
        </w:rPr>
        <w:t xml:space="preserve"> monitoringu a pr</w:t>
      </w:r>
      <w:r w:rsidRPr="001159BE">
        <w:rPr>
          <w:rFonts w:cs="Arial"/>
        </w:rPr>
        <w:t>e</w:t>
      </w:r>
      <w:r w:rsidR="00E27430" w:rsidRPr="001159BE">
        <w:rPr>
          <w:rFonts w:cs="Arial"/>
        </w:rPr>
        <w:t>vád</w:t>
      </w:r>
      <w:r w:rsidRPr="001159BE">
        <w:rPr>
          <w:rFonts w:cs="Arial"/>
        </w:rPr>
        <w:t>za</w:t>
      </w:r>
      <w:r w:rsidR="00E27430" w:rsidRPr="001159BE">
        <w:rPr>
          <w:rFonts w:cs="Arial"/>
        </w:rPr>
        <w:t>ných opat</w:t>
      </w:r>
      <w:r w:rsidRPr="001159BE">
        <w:rPr>
          <w:rFonts w:cs="Arial"/>
        </w:rPr>
        <w:t>r</w:t>
      </w:r>
      <w:r w:rsidR="00E27430" w:rsidRPr="001159BE">
        <w:rPr>
          <w:rFonts w:cs="Arial"/>
        </w:rPr>
        <w:t>en</w:t>
      </w:r>
      <w:r w:rsidRPr="001159BE">
        <w:rPr>
          <w:rFonts w:cs="Arial"/>
        </w:rPr>
        <w:t>ia</w:t>
      </w:r>
      <w:r w:rsidR="00E27430" w:rsidRPr="001159BE">
        <w:rPr>
          <w:rFonts w:cs="Arial"/>
        </w:rPr>
        <w:t>ch,</w:t>
      </w:r>
    </w:p>
    <w:p w:rsidR="00E27430" w:rsidRPr="001159BE" w:rsidRDefault="006375E3" w:rsidP="00B1599A">
      <w:pPr>
        <w:numPr>
          <w:ilvl w:val="0"/>
          <w:numId w:val="30"/>
        </w:numPr>
      </w:pPr>
      <w:r w:rsidRPr="001159BE">
        <w:rPr>
          <w:rFonts w:cs="Arial"/>
        </w:rPr>
        <w:t>uskutočnenie</w:t>
      </w:r>
      <w:r w:rsidR="00E27430" w:rsidRPr="001159BE">
        <w:t xml:space="preserve"> odpov</w:t>
      </w:r>
      <w:r w:rsidRPr="001159BE">
        <w:t>e</w:t>
      </w:r>
      <w:r w:rsidR="00E27430" w:rsidRPr="001159BE">
        <w:t>daj</w:t>
      </w:r>
      <w:r w:rsidRPr="001159BE">
        <w:t>ú</w:t>
      </w:r>
      <w:r w:rsidR="00E27430" w:rsidRPr="001159BE">
        <w:t>c</w:t>
      </w:r>
      <w:r w:rsidRPr="001159BE">
        <w:t>i</w:t>
      </w:r>
      <w:r w:rsidR="00E27430" w:rsidRPr="001159BE">
        <w:t xml:space="preserve">ch </w:t>
      </w:r>
      <w:r w:rsidRPr="001159BE">
        <w:t>proti prašných</w:t>
      </w:r>
      <w:r w:rsidR="00E27430" w:rsidRPr="001159BE">
        <w:t xml:space="preserve"> a protihlukových opat</w:t>
      </w:r>
      <w:r w:rsidRPr="001159BE">
        <w:t>r</w:t>
      </w:r>
      <w:r w:rsidR="00E27430" w:rsidRPr="001159BE">
        <w:t>ení a opat</w:t>
      </w:r>
      <w:r w:rsidRPr="001159BE">
        <w:t>r</w:t>
      </w:r>
      <w:r w:rsidR="00E27430" w:rsidRPr="001159BE">
        <w:t xml:space="preserve">ení k </w:t>
      </w:r>
      <w:r w:rsidRPr="001159BE">
        <w:t>eli</w:t>
      </w:r>
      <w:r w:rsidR="00C50406">
        <w:t>mi</w:t>
      </w:r>
      <w:r w:rsidRPr="001159BE">
        <w:t>nácii</w:t>
      </w:r>
      <w:r w:rsidR="00E27430" w:rsidRPr="001159BE">
        <w:t xml:space="preserve"> zhoršen</w:t>
      </w:r>
      <w:r w:rsidRPr="001159BE">
        <w:t>ia</w:t>
      </w:r>
      <w:r w:rsidR="00E27430" w:rsidRPr="001159BE">
        <w:t xml:space="preserve"> kvality </w:t>
      </w:r>
      <w:r w:rsidRPr="001159BE">
        <w:t>al</w:t>
      </w:r>
      <w:r w:rsidR="00E27430" w:rsidRPr="001159BE">
        <w:t>ebo režimu podzemn</w:t>
      </w:r>
      <w:r w:rsidRPr="001159BE">
        <w:t>ej</w:t>
      </w:r>
      <w:r w:rsidR="00E27430" w:rsidRPr="001159BE">
        <w:t xml:space="preserve"> vody.</w:t>
      </w:r>
    </w:p>
    <w:p w:rsidR="00E27430" w:rsidRPr="001159BE" w:rsidRDefault="006375E3" w:rsidP="00D434F3">
      <w:r w:rsidRPr="001159BE">
        <w:t>Či</w:t>
      </w:r>
      <w:r w:rsidR="00E27430" w:rsidRPr="001159BE">
        <w:t xml:space="preserve">, </w:t>
      </w:r>
      <w:r w:rsidRPr="001159BE">
        <w:t xml:space="preserve">a </w:t>
      </w:r>
      <w:r w:rsidR="00E27430" w:rsidRPr="001159BE">
        <w:t>ak</w:t>
      </w:r>
      <w:r w:rsidRPr="001159BE">
        <w:t>é</w:t>
      </w:r>
      <w:r w:rsidR="00E27430" w:rsidRPr="001159BE">
        <w:t xml:space="preserve"> dodat</w:t>
      </w:r>
      <w:r w:rsidRPr="001159BE">
        <w:t>o</w:t>
      </w:r>
      <w:r w:rsidR="00E27430" w:rsidRPr="001159BE">
        <w:t>čn</w:t>
      </w:r>
      <w:r w:rsidRPr="001159BE">
        <w:t>é</w:t>
      </w:r>
      <w:r w:rsidR="00E27430" w:rsidRPr="001159BE">
        <w:t xml:space="preserve"> protihlukov</w:t>
      </w:r>
      <w:r w:rsidRPr="001159BE">
        <w:t>é</w:t>
      </w:r>
      <w:r w:rsidR="00E27430" w:rsidRPr="001159BE">
        <w:t xml:space="preserve"> opat</w:t>
      </w:r>
      <w:r w:rsidRPr="001159BE">
        <w:t>r</w:t>
      </w:r>
      <w:r w:rsidR="00E27430" w:rsidRPr="001159BE">
        <w:t>en</w:t>
      </w:r>
      <w:r w:rsidRPr="001159BE">
        <w:t>ia</w:t>
      </w:r>
      <w:r w:rsidR="00E27430" w:rsidRPr="001159BE">
        <w:t xml:space="preserve"> bud</w:t>
      </w:r>
      <w:r w:rsidRPr="001159BE">
        <w:t>ú</w:t>
      </w:r>
      <w:r w:rsidR="00E27430" w:rsidRPr="001159BE">
        <w:t xml:space="preserve"> v pr</w:t>
      </w:r>
      <w:r w:rsidRPr="001159BE">
        <w:t>ie</w:t>
      </w:r>
      <w:r w:rsidR="00E27430" w:rsidRPr="001159BE">
        <w:t>b</w:t>
      </w:r>
      <w:r w:rsidRPr="001159BE">
        <w:t>e</w:t>
      </w:r>
      <w:r w:rsidR="00E27430" w:rsidRPr="001159BE">
        <w:t>hu výstavby požadov</w:t>
      </w:r>
      <w:r w:rsidRPr="001159BE">
        <w:t>a</w:t>
      </w:r>
      <w:r w:rsidR="00E27430" w:rsidRPr="001159BE">
        <w:t>n</w:t>
      </w:r>
      <w:r w:rsidRPr="001159BE">
        <w:t>é</w:t>
      </w:r>
      <w:r w:rsidR="00E27430" w:rsidRPr="001159BE">
        <w:t xml:space="preserve">, </w:t>
      </w:r>
      <w:r w:rsidRPr="001159BE">
        <w:t>vyplynie</w:t>
      </w:r>
      <w:r w:rsidR="00E27430" w:rsidRPr="001159BE">
        <w:t xml:space="preserve"> z výsledk</w:t>
      </w:r>
      <w:r w:rsidRPr="001159BE">
        <w:t>ov</w:t>
      </w:r>
      <w:r w:rsidR="00E27430" w:rsidRPr="001159BE">
        <w:t xml:space="preserve"> monitoringu v pr</w:t>
      </w:r>
      <w:r w:rsidRPr="001159BE">
        <w:t>ie</w:t>
      </w:r>
      <w:r w:rsidR="00E27430" w:rsidRPr="001159BE">
        <w:t>b</w:t>
      </w:r>
      <w:r w:rsidRPr="001159BE">
        <w:t>e</w:t>
      </w:r>
      <w:r w:rsidR="00E27430" w:rsidRPr="001159BE">
        <w:t>hu stavby. Náročnos</w:t>
      </w:r>
      <w:r w:rsidRPr="001159BE">
        <w:t>ť</w:t>
      </w:r>
      <w:r w:rsidR="00E27430" w:rsidRPr="001159BE">
        <w:t xml:space="preserve"> ov</w:t>
      </w:r>
      <w:r w:rsidRPr="001159BE">
        <w:t>er</w:t>
      </w:r>
      <w:r w:rsidR="00E27430" w:rsidRPr="001159BE">
        <w:t>ovac</w:t>
      </w:r>
      <w:r w:rsidRPr="001159BE">
        <w:t>ie</w:t>
      </w:r>
      <w:r w:rsidR="00E27430" w:rsidRPr="001159BE">
        <w:t>ho hlukového m</w:t>
      </w:r>
      <w:r w:rsidRPr="001159BE">
        <w:t>era</w:t>
      </w:r>
      <w:r w:rsidR="00E27430" w:rsidRPr="001159BE">
        <w:t>n</w:t>
      </w:r>
      <w:r w:rsidRPr="001159BE">
        <w:t>ia</w:t>
      </w:r>
      <w:r w:rsidR="00E27430" w:rsidRPr="001159BE">
        <w:t xml:space="preserve"> </w:t>
      </w:r>
      <w:r w:rsidRPr="001159BE">
        <w:t xml:space="preserve">sa </w:t>
      </w:r>
      <w:r w:rsidR="00E27430" w:rsidRPr="001159BE">
        <w:t>pr</w:t>
      </w:r>
      <w:r w:rsidRPr="001159BE">
        <w:t>e</w:t>
      </w:r>
      <w:r w:rsidR="00E27430" w:rsidRPr="001159BE">
        <w:t>to ne</w:t>
      </w:r>
      <w:r w:rsidRPr="001159BE">
        <w:t>dá</w:t>
      </w:r>
      <w:r w:rsidR="00E27430" w:rsidRPr="001159BE">
        <w:t xml:space="preserve"> v</w:t>
      </w:r>
      <w:r w:rsidRPr="001159BE">
        <w:t>o</w:t>
      </w:r>
      <w:r w:rsidR="00E27430" w:rsidRPr="001159BE">
        <w:t xml:space="preserve"> </w:t>
      </w:r>
      <w:r w:rsidR="00C50406">
        <w:t>fáze</w:t>
      </w:r>
      <w:r w:rsidR="00E27430" w:rsidRPr="001159BE">
        <w:t xml:space="preserve"> </w:t>
      </w:r>
      <w:r w:rsidRPr="001159BE">
        <w:t>výberu</w:t>
      </w:r>
      <w:r w:rsidR="00E27430" w:rsidRPr="001159BE">
        <w:t xml:space="preserve"> </w:t>
      </w:r>
      <w:r w:rsidRPr="001159BE">
        <w:t>zhotoviteľa</w:t>
      </w:r>
      <w:r w:rsidR="00E27430" w:rsidRPr="001159BE">
        <w:t xml:space="preserve"> stavby </w:t>
      </w:r>
      <w:r w:rsidRPr="001159BE">
        <w:t>navrhnúť</w:t>
      </w:r>
      <w:r w:rsidR="00E27430" w:rsidRPr="001159BE">
        <w:t>.</w:t>
      </w:r>
      <w:r w:rsidR="00E27430" w:rsidRPr="001159BE">
        <w:rPr>
          <w:rFonts w:cs="Arial"/>
        </w:rPr>
        <w:t xml:space="preserve"> </w:t>
      </w:r>
      <w:r w:rsidRPr="001159BE">
        <w:rPr>
          <w:rFonts w:cs="Arial"/>
        </w:rPr>
        <w:t>Zhotoviteľ</w:t>
      </w:r>
      <w:r w:rsidR="00E27430" w:rsidRPr="001159BE">
        <w:rPr>
          <w:rFonts w:cs="Arial"/>
        </w:rPr>
        <w:t xml:space="preserve"> stavby </w:t>
      </w:r>
      <w:r w:rsidRPr="001159BE">
        <w:rPr>
          <w:rFonts w:cs="Arial"/>
        </w:rPr>
        <w:t>preto</w:t>
      </w:r>
      <w:r w:rsidR="00E27430" w:rsidRPr="001159BE">
        <w:rPr>
          <w:rFonts w:cs="Arial"/>
        </w:rPr>
        <w:t xml:space="preserve"> v rozpočt</w:t>
      </w:r>
      <w:r w:rsidRPr="001159BE">
        <w:rPr>
          <w:rFonts w:cs="Arial"/>
        </w:rPr>
        <w:t>e</w:t>
      </w:r>
      <w:r w:rsidR="00E27430" w:rsidRPr="001159BE">
        <w:rPr>
          <w:rFonts w:cs="Arial"/>
        </w:rPr>
        <w:t xml:space="preserve"> vyčlení finančn</w:t>
      </w:r>
      <w:r w:rsidRPr="001159BE">
        <w:rPr>
          <w:rFonts w:cs="Arial"/>
        </w:rPr>
        <w:t>ú</w:t>
      </w:r>
      <w:r w:rsidR="00E27430" w:rsidRPr="001159BE">
        <w:rPr>
          <w:rFonts w:cs="Arial"/>
        </w:rPr>
        <w:t xml:space="preserve"> rezervu pr</w:t>
      </w:r>
      <w:r w:rsidRPr="001159BE">
        <w:rPr>
          <w:rFonts w:cs="Arial"/>
        </w:rPr>
        <w:t>e</w:t>
      </w:r>
      <w:r w:rsidR="00E27430" w:rsidRPr="001159BE">
        <w:rPr>
          <w:rFonts w:cs="Arial"/>
        </w:rPr>
        <w:t xml:space="preserve"> dodat</w:t>
      </w:r>
      <w:r w:rsidRPr="001159BE">
        <w:rPr>
          <w:rFonts w:cs="Arial"/>
        </w:rPr>
        <w:t>o</w:t>
      </w:r>
      <w:r w:rsidR="00E27430" w:rsidRPr="001159BE">
        <w:rPr>
          <w:rFonts w:cs="Arial"/>
        </w:rPr>
        <w:t xml:space="preserve">čné </w:t>
      </w:r>
      <w:r w:rsidRPr="001159BE">
        <w:rPr>
          <w:rFonts w:cs="Arial"/>
        </w:rPr>
        <w:t>jednorazové</w:t>
      </w:r>
      <w:r w:rsidR="00E27430" w:rsidRPr="001159BE">
        <w:rPr>
          <w:rFonts w:cs="Arial"/>
        </w:rPr>
        <w:t xml:space="preserve"> m</w:t>
      </w:r>
      <w:r w:rsidRPr="001159BE">
        <w:rPr>
          <w:rFonts w:cs="Arial"/>
        </w:rPr>
        <w:t>eranie</w:t>
      </w:r>
      <w:r w:rsidR="00E27430" w:rsidRPr="001159BE">
        <w:rPr>
          <w:rFonts w:cs="Arial"/>
        </w:rPr>
        <w:t xml:space="preserve"> hluku </w:t>
      </w:r>
      <w:r w:rsidRPr="001159BE">
        <w:rPr>
          <w:rFonts w:cs="Arial"/>
        </w:rPr>
        <w:t>pre</w:t>
      </w:r>
      <w:r w:rsidR="00E27430" w:rsidRPr="001159BE">
        <w:rPr>
          <w:rFonts w:cs="Arial"/>
        </w:rPr>
        <w:t> ov</w:t>
      </w:r>
      <w:r w:rsidRPr="001159BE">
        <w:rPr>
          <w:rFonts w:cs="Arial"/>
        </w:rPr>
        <w:t>er</w:t>
      </w:r>
      <w:r w:rsidR="00E27430" w:rsidRPr="001159BE">
        <w:rPr>
          <w:rFonts w:cs="Arial"/>
        </w:rPr>
        <w:t>en</w:t>
      </w:r>
      <w:r w:rsidRPr="001159BE">
        <w:rPr>
          <w:rFonts w:cs="Arial"/>
        </w:rPr>
        <w:t>ie</w:t>
      </w:r>
      <w:r w:rsidR="00E27430" w:rsidRPr="001159BE">
        <w:rPr>
          <w:rFonts w:cs="Arial"/>
        </w:rPr>
        <w:t xml:space="preserve"> účinnos</w:t>
      </w:r>
      <w:r w:rsidR="00E27430" w:rsidRPr="001159BE">
        <w:t>ti p</w:t>
      </w:r>
      <w:r w:rsidRPr="001159BE">
        <w:t>r</w:t>
      </w:r>
      <w:r w:rsidR="00E27430" w:rsidRPr="001159BE">
        <w:t>ípadného protihlukového opat</w:t>
      </w:r>
      <w:r w:rsidRPr="001159BE">
        <w:t>r</w:t>
      </w:r>
      <w:r w:rsidR="00E27430" w:rsidRPr="001159BE">
        <w:t>en</w:t>
      </w:r>
      <w:r w:rsidRPr="001159BE">
        <w:t>ia</w:t>
      </w:r>
      <w:r w:rsidR="00E27430" w:rsidRPr="001159BE">
        <w:t xml:space="preserve"> po dobu výstavby.</w:t>
      </w:r>
    </w:p>
    <w:p w:rsidR="00E27430" w:rsidRPr="001159BE" w:rsidRDefault="00E27430" w:rsidP="00D434F3">
      <w:r w:rsidRPr="001159BE">
        <w:t>Pr</w:t>
      </w:r>
      <w:r w:rsidR="006375E3" w:rsidRPr="001159BE">
        <w:t>e</w:t>
      </w:r>
      <w:r w:rsidRPr="001159BE">
        <w:t xml:space="preserve"> p</w:t>
      </w:r>
      <w:r w:rsidR="006375E3" w:rsidRPr="001159BE">
        <w:t>r</w:t>
      </w:r>
      <w:r w:rsidRPr="001159BE">
        <w:t>ípad zi</w:t>
      </w:r>
      <w:r w:rsidR="006375E3" w:rsidRPr="001159BE">
        <w:t>s</w:t>
      </w:r>
      <w:r w:rsidRPr="001159BE">
        <w:t>t</w:t>
      </w:r>
      <w:r w:rsidR="006375E3" w:rsidRPr="001159BE">
        <w:t>e</w:t>
      </w:r>
      <w:r w:rsidRPr="001159BE">
        <w:t>n</w:t>
      </w:r>
      <w:r w:rsidR="006375E3" w:rsidRPr="001159BE">
        <w:t>ia</w:t>
      </w:r>
      <w:r w:rsidRPr="001159BE">
        <w:t xml:space="preserve"> závažných než</w:t>
      </w:r>
      <w:r w:rsidR="006375E3" w:rsidRPr="001159BE">
        <w:t>ia</w:t>
      </w:r>
      <w:r w:rsidRPr="001159BE">
        <w:t>d</w:t>
      </w:r>
      <w:r w:rsidR="006375E3" w:rsidRPr="001159BE">
        <w:t>ú</w:t>
      </w:r>
      <w:r w:rsidRPr="001159BE">
        <w:t>c</w:t>
      </w:r>
      <w:r w:rsidR="006375E3" w:rsidRPr="001159BE">
        <w:t>i</w:t>
      </w:r>
      <w:r w:rsidRPr="001159BE">
        <w:t>ch trend</w:t>
      </w:r>
      <w:r w:rsidR="006375E3" w:rsidRPr="001159BE">
        <w:t>ov</w:t>
      </w:r>
      <w:r w:rsidRPr="001159BE">
        <w:t xml:space="preserve"> kvality </w:t>
      </w:r>
      <w:r w:rsidR="006375E3" w:rsidRPr="001159BE">
        <w:t>al</w:t>
      </w:r>
      <w:r w:rsidRPr="001159BE">
        <w:t>ebo režimu podzemn</w:t>
      </w:r>
      <w:r w:rsidR="006375E3" w:rsidRPr="001159BE">
        <w:t>ej</w:t>
      </w:r>
      <w:r w:rsidRPr="001159BE">
        <w:t xml:space="preserve"> vody, kt</w:t>
      </w:r>
      <w:r w:rsidR="006375E3" w:rsidRPr="001159BE">
        <w:t>o</w:t>
      </w:r>
      <w:r w:rsidRPr="001159BE">
        <w:t>ré vyžaduj</w:t>
      </w:r>
      <w:r w:rsidR="006375E3" w:rsidRPr="001159BE">
        <w:t>ú</w:t>
      </w:r>
      <w:r w:rsidRPr="001159BE">
        <w:t xml:space="preserve"> okamžité </w:t>
      </w:r>
      <w:r w:rsidR="006375E3" w:rsidRPr="001159BE">
        <w:t>ri</w:t>
      </w:r>
      <w:r w:rsidRPr="001159BE">
        <w:t>ešen</w:t>
      </w:r>
      <w:r w:rsidR="006375E3" w:rsidRPr="001159BE">
        <w:t>ie</w:t>
      </w:r>
      <w:r w:rsidRPr="001159BE">
        <w:t xml:space="preserve">, vyčlení </w:t>
      </w:r>
      <w:r w:rsidR="006375E3" w:rsidRPr="001159BE">
        <w:t>zhotoviteľ</w:t>
      </w:r>
      <w:r w:rsidRPr="001159BE">
        <w:t xml:space="preserve"> stavby v rozpočt</w:t>
      </w:r>
      <w:r w:rsidR="006375E3" w:rsidRPr="001159BE">
        <w:t>e</w:t>
      </w:r>
      <w:r w:rsidRPr="001159BE">
        <w:t xml:space="preserve"> finančn</w:t>
      </w:r>
      <w:r w:rsidR="006375E3" w:rsidRPr="001159BE">
        <w:t>ú</w:t>
      </w:r>
      <w:r w:rsidRPr="001159BE">
        <w:t xml:space="preserve"> rezervu na </w:t>
      </w:r>
      <w:r w:rsidR="006375E3" w:rsidRPr="001159BE">
        <w:t>realizáciu</w:t>
      </w:r>
      <w:r w:rsidRPr="001159BE">
        <w:t xml:space="preserve"> </w:t>
      </w:r>
      <w:r w:rsidR="006375E3" w:rsidRPr="001159BE">
        <w:t>operatívneho</w:t>
      </w:r>
      <w:r w:rsidRPr="001159BE">
        <w:t xml:space="preserve"> monitoringu, </w:t>
      </w:r>
      <w:proofErr w:type="spellStart"/>
      <w:r w:rsidRPr="001159BE">
        <w:t>tj</w:t>
      </w:r>
      <w:proofErr w:type="spellEnd"/>
      <w:r w:rsidRPr="001159BE">
        <w:t>. ne</w:t>
      </w:r>
      <w:r w:rsidR="006375E3" w:rsidRPr="001159BE">
        <w:t>vyhnutných</w:t>
      </w:r>
      <w:r w:rsidRPr="001159BE">
        <w:t xml:space="preserve"> </w:t>
      </w:r>
      <w:r w:rsidR="006375E3" w:rsidRPr="001159BE">
        <w:t>akútnych</w:t>
      </w:r>
      <w:r w:rsidRPr="001159BE">
        <w:t xml:space="preserve"> geologických pr</w:t>
      </w:r>
      <w:r w:rsidR="006375E3" w:rsidRPr="001159BE">
        <w:t>ies</w:t>
      </w:r>
      <w:r w:rsidRPr="001159BE">
        <w:t>kumných pr</w:t>
      </w:r>
      <w:r w:rsidR="006375E3" w:rsidRPr="001159BE">
        <w:t>á</w:t>
      </w:r>
      <w:r w:rsidRPr="001159BE">
        <w:t>c.</w:t>
      </w:r>
    </w:p>
    <w:p w:rsidR="00E27430" w:rsidRPr="001159BE" w:rsidRDefault="00E27430" w:rsidP="002E5868">
      <w:r w:rsidRPr="001159BE">
        <w:lastRenderedPageBreak/>
        <w:t xml:space="preserve">Do násypov bude </w:t>
      </w:r>
      <w:r w:rsidR="006375E3" w:rsidRPr="001159BE">
        <w:t>využitá</w:t>
      </w:r>
      <w:r w:rsidRPr="001159BE">
        <w:t xml:space="preserve"> i m</w:t>
      </w:r>
      <w:r w:rsidR="006375E3" w:rsidRPr="001159BE">
        <w:t>e</w:t>
      </w:r>
      <w:r w:rsidRPr="001159BE">
        <w:t>n</w:t>
      </w:r>
      <w:r w:rsidR="006375E3" w:rsidRPr="001159BE">
        <w:t>ej</w:t>
      </w:r>
      <w:r w:rsidRPr="001159BE">
        <w:t xml:space="preserve"> vhodná zemina, kt</w:t>
      </w:r>
      <w:r w:rsidR="006375E3" w:rsidRPr="001159BE">
        <w:t>o</w:t>
      </w:r>
      <w:r w:rsidRPr="001159BE">
        <w:t>rá bude p</w:t>
      </w:r>
      <w:r w:rsidR="006375E3" w:rsidRPr="001159BE">
        <w:t>redtým</w:t>
      </w:r>
      <w:r w:rsidRPr="001159BE">
        <w:t xml:space="preserve"> mechanicky </w:t>
      </w:r>
      <w:r w:rsidR="006375E3" w:rsidRPr="001159BE">
        <w:t>al</w:t>
      </w:r>
      <w:r w:rsidRPr="001159BE">
        <w:t xml:space="preserve">ebo chemicky </w:t>
      </w:r>
      <w:r w:rsidR="006375E3" w:rsidRPr="001159BE">
        <w:t>upravená</w:t>
      </w:r>
      <w:r w:rsidRPr="001159BE">
        <w:t>. Vy</w:t>
      </w:r>
      <w:r w:rsidRPr="001159BE">
        <w:rPr>
          <w:rFonts w:hint="eastAsia"/>
        </w:rPr>
        <w:t>ť</w:t>
      </w:r>
      <w:r w:rsidRPr="001159BE">
        <w:t>ažená zemina nevhodná na priame použitie do násypov, bude v kombinácii s vhodnou zeminou použitá do sendvi</w:t>
      </w:r>
      <w:r w:rsidRPr="001159BE">
        <w:rPr>
          <w:rFonts w:hint="eastAsia"/>
        </w:rPr>
        <w:t>č</w:t>
      </w:r>
      <w:r w:rsidRPr="001159BE">
        <w:t>ových násypov.</w:t>
      </w:r>
    </w:p>
    <w:p w:rsidR="00E27430" w:rsidRPr="001159BE" w:rsidRDefault="006375E3" w:rsidP="002E5868">
      <w:r w:rsidRPr="001159BE">
        <w:t>Nadbytočný</w:t>
      </w:r>
      <w:r w:rsidR="00E27430" w:rsidRPr="001159BE">
        <w:t xml:space="preserve"> výkopový horninový materiál a </w:t>
      </w:r>
      <w:proofErr w:type="spellStart"/>
      <w:r w:rsidR="00E27430" w:rsidRPr="001159BE">
        <w:t>dep</w:t>
      </w:r>
      <w:r w:rsidR="00DB1132" w:rsidRPr="001159BE">
        <w:t>ó</w:t>
      </w:r>
      <w:r w:rsidR="00E27430" w:rsidRPr="001159BE">
        <w:t>nie</w:t>
      </w:r>
      <w:proofErr w:type="spellEnd"/>
      <w:r w:rsidR="00E27430" w:rsidRPr="001159BE">
        <w:t xml:space="preserve"> humusu </w:t>
      </w:r>
      <w:r w:rsidRPr="001159BE">
        <w:t>budú</w:t>
      </w:r>
      <w:r w:rsidR="00E27430" w:rsidRPr="001159BE">
        <w:t xml:space="preserve"> um</w:t>
      </w:r>
      <w:r w:rsidRPr="001159BE">
        <w:t>ie</w:t>
      </w:r>
      <w:r w:rsidR="00E27430" w:rsidRPr="001159BE">
        <w:t>st</w:t>
      </w:r>
      <w:r w:rsidRPr="001159BE">
        <w:t>ne</w:t>
      </w:r>
      <w:r w:rsidR="00E27430" w:rsidRPr="001159BE">
        <w:t>n</w:t>
      </w:r>
      <w:r w:rsidRPr="001159BE">
        <w:t>é</w:t>
      </w:r>
      <w:r w:rsidR="00E27430" w:rsidRPr="001159BE">
        <w:t xml:space="preserve"> v</w:t>
      </w:r>
      <w:r w:rsidRPr="001159BE">
        <w:t>o</w:t>
      </w:r>
      <w:r w:rsidR="00E27430" w:rsidRPr="001159BE">
        <w:t xml:space="preserve"> v</w:t>
      </w:r>
      <w:r w:rsidRPr="001159BE">
        <w:t>nú</w:t>
      </w:r>
      <w:r w:rsidR="00E27430" w:rsidRPr="001159BE">
        <w:t>t</w:t>
      </w:r>
      <w:r w:rsidRPr="001159BE">
        <w:t>orný</w:t>
      </w:r>
      <w:r w:rsidR="00E27430" w:rsidRPr="001159BE">
        <w:t>ch pr</w:t>
      </w:r>
      <w:r w:rsidRPr="001159BE">
        <w:t>ie</w:t>
      </w:r>
      <w:r w:rsidR="00E27430" w:rsidRPr="001159BE">
        <w:t>stor</w:t>
      </w:r>
      <w:r w:rsidRPr="001159BE">
        <w:t>o</w:t>
      </w:r>
      <w:r w:rsidR="00E27430" w:rsidRPr="001159BE">
        <w:t xml:space="preserve">ch mimoúrovňových </w:t>
      </w:r>
      <w:r w:rsidRPr="001159BE">
        <w:t>križovatiek</w:t>
      </w:r>
      <w:r w:rsidR="00E27430" w:rsidRPr="001159BE">
        <w:t xml:space="preserve"> a </w:t>
      </w:r>
      <w:r w:rsidRPr="001159BE">
        <w:t>ďa</w:t>
      </w:r>
      <w:r w:rsidR="00E27430" w:rsidRPr="001159BE">
        <w:t>le</w:t>
      </w:r>
      <w:r w:rsidRPr="001159BE">
        <w:t>j</w:t>
      </w:r>
      <w:r w:rsidR="00E27430" w:rsidRPr="001159BE">
        <w:t xml:space="preserve"> v dočasných záb</w:t>
      </w:r>
      <w:r w:rsidR="00DB1132" w:rsidRPr="001159BE">
        <w:t>e</w:t>
      </w:r>
      <w:r w:rsidR="00E27430" w:rsidRPr="001159BE">
        <w:t>r</w:t>
      </w:r>
      <w:r w:rsidRPr="001159BE">
        <w:t>o</w:t>
      </w:r>
      <w:r w:rsidR="00E27430" w:rsidRPr="001159BE">
        <w:t>ch po</w:t>
      </w:r>
      <w:r w:rsidRPr="001159BE">
        <w:t>zdĺž</w:t>
      </w:r>
      <w:r w:rsidR="00E27430" w:rsidRPr="001159BE">
        <w:t xml:space="preserve"> t</w:t>
      </w:r>
      <w:r w:rsidRPr="001159BE">
        <w:t>e</w:t>
      </w:r>
      <w:r w:rsidR="00E27430" w:rsidRPr="001159BE">
        <w:t>lesa r</w:t>
      </w:r>
      <w:r w:rsidRPr="001159BE">
        <w:t>ý</w:t>
      </w:r>
      <w:r w:rsidR="00E27430" w:rsidRPr="001159BE">
        <w:t>chlostn</w:t>
      </w:r>
      <w:r w:rsidRPr="001159BE">
        <w:t>ej</w:t>
      </w:r>
      <w:r w:rsidR="00E27430" w:rsidRPr="001159BE">
        <w:t xml:space="preserve"> cesty.</w:t>
      </w:r>
    </w:p>
    <w:p w:rsidR="00E27430" w:rsidRPr="001159BE" w:rsidRDefault="00E27430" w:rsidP="002E5868">
      <w:r w:rsidRPr="001159BE">
        <w:t xml:space="preserve">Skládka </w:t>
      </w:r>
      <w:r w:rsidR="006375E3" w:rsidRPr="001159BE">
        <w:t>zemín</w:t>
      </w:r>
      <w:r w:rsidRPr="001159BE">
        <w:t xml:space="preserve"> nebude um</w:t>
      </w:r>
      <w:r w:rsidR="006375E3" w:rsidRPr="001159BE">
        <w:t>ie</w:t>
      </w:r>
      <w:r w:rsidRPr="001159BE">
        <w:t>st</w:t>
      </w:r>
      <w:r w:rsidR="006375E3" w:rsidRPr="001159BE">
        <w:t>ne</w:t>
      </w:r>
      <w:r w:rsidRPr="001159BE">
        <w:t>n</w:t>
      </w:r>
      <w:r w:rsidR="006375E3" w:rsidRPr="001159BE">
        <w:t>á</w:t>
      </w:r>
      <w:r w:rsidRPr="001159BE">
        <w:t xml:space="preserve"> v km 25,0 (</w:t>
      </w:r>
      <w:proofErr w:type="spellStart"/>
      <w:r w:rsidRPr="001159BE">
        <w:t>staničen</w:t>
      </w:r>
      <w:r w:rsidR="006375E3" w:rsidRPr="001159BE">
        <w:t>ia</w:t>
      </w:r>
      <w:proofErr w:type="spellEnd"/>
      <w:r w:rsidRPr="001159BE">
        <w:t xml:space="preserve"> </w:t>
      </w:r>
      <w:r w:rsidR="006375E3" w:rsidRPr="001159BE">
        <w:t>po</w:t>
      </w:r>
      <w:r w:rsidRPr="001159BE">
        <w:t>d</w:t>
      </w:r>
      <w:r w:rsidR="006375E3" w:rsidRPr="001159BE">
        <w:t>ľa</w:t>
      </w:r>
      <w:r w:rsidRPr="001159BE">
        <w:t xml:space="preserve"> </w:t>
      </w:r>
      <w:proofErr w:type="spellStart"/>
      <w:r w:rsidRPr="001159BE">
        <w:t>SoH</w:t>
      </w:r>
      <w:proofErr w:type="spellEnd"/>
      <w:r w:rsidRPr="001159BE">
        <w:t xml:space="preserve"> - </w:t>
      </w:r>
      <w:proofErr w:type="spellStart"/>
      <w:r w:rsidRPr="001159BE">
        <w:t>k.ú</w:t>
      </w:r>
      <w:proofErr w:type="spellEnd"/>
      <w:r w:rsidRPr="001159BE">
        <w:t>. Kriváň) - jedná s</w:t>
      </w:r>
      <w:r w:rsidR="006375E3" w:rsidRPr="001159BE">
        <w:t>a</w:t>
      </w:r>
      <w:r w:rsidRPr="001159BE">
        <w:t xml:space="preserve"> o meliorovanou p</w:t>
      </w:r>
      <w:r w:rsidR="006375E3" w:rsidRPr="001159BE">
        <w:t>ô</w:t>
      </w:r>
      <w:r w:rsidRPr="001159BE">
        <w:t>du vysok</w:t>
      </w:r>
      <w:r w:rsidR="006375E3" w:rsidRPr="001159BE">
        <w:t>ej</w:t>
      </w:r>
      <w:r w:rsidRPr="001159BE">
        <w:t xml:space="preserve"> bonity.</w:t>
      </w:r>
    </w:p>
    <w:p w:rsidR="00E27430" w:rsidRPr="001159BE" w:rsidRDefault="00E27430" w:rsidP="002E5868">
      <w:r w:rsidRPr="001159BE">
        <w:t>Stavebn</w:t>
      </w:r>
      <w:r w:rsidR="006375E3" w:rsidRPr="001159BE">
        <w:t>é</w:t>
      </w:r>
      <w:r w:rsidRPr="001159BE">
        <w:t xml:space="preserve"> dvory a skládky stavebn</w:t>
      </w:r>
      <w:r w:rsidR="006375E3" w:rsidRPr="001159BE">
        <w:t>é</w:t>
      </w:r>
      <w:r w:rsidRPr="001159BE">
        <w:t xml:space="preserve">ho materiálu </w:t>
      </w:r>
      <w:r w:rsidR="006375E3" w:rsidRPr="001159BE">
        <w:t>budú</w:t>
      </w:r>
      <w:r w:rsidRPr="001159BE">
        <w:t xml:space="preserve"> um</w:t>
      </w:r>
      <w:r w:rsidR="006375E3" w:rsidRPr="001159BE">
        <w:t>ie</w:t>
      </w:r>
      <w:r w:rsidRPr="001159BE">
        <w:t>st</w:t>
      </w:r>
      <w:r w:rsidR="006375E3" w:rsidRPr="001159BE">
        <w:t>ne</w:t>
      </w:r>
      <w:r w:rsidRPr="001159BE">
        <w:t>n</w:t>
      </w:r>
      <w:r w:rsidR="006375E3" w:rsidRPr="001159BE">
        <w:t>é</w:t>
      </w:r>
      <w:r w:rsidRPr="001159BE">
        <w:t xml:space="preserve"> bu</w:t>
      </w:r>
      <w:r w:rsidRPr="001159BE">
        <w:rPr>
          <w:rFonts w:hint="eastAsia"/>
        </w:rPr>
        <w:t>ď</w:t>
      </w:r>
      <w:r w:rsidRPr="001159BE">
        <w:t xml:space="preserve"> v trvalých záb</w:t>
      </w:r>
      <w:r w:rsidR="00DB1132" w:rsidRPr="001159BE">
        <w:t>e</w:t>
      </w:r>
      <w:r w:rsidRPr="001159BE">
        <w:t>r</w:t>
      </w:r>
      <w:r w:rsidR="006375E3" w:rsidRPr="001159BE">
        <w:t>o</w:t>
      </w:r>
      <w:r w:rsidRPr="001159BE">
        <w:t>ch r</w:t>
      </w:r>
      <w:r w:rsidR="006375E3" w:rsidRPr="001159BE">
        <w:t>ý</w:t>
      </w:r>
      <w:r w:rsidRPr="001159BE">
        <w:t>chlostn</w:t>
      </w:r>
      <w:r w:rsidR="006375E3" w:rsidRPr="001159BE">
        <w:t>ej</w:t>
      </w:r>
      <w:r w:rsidRPr="001159BE">
        <w:t xml:space="preserve"> cesty (v</w:t>
      </w:r>
      <w:r w:rsidR="006375E3" w:rsidRPr="001159BE">
        <w:t>o</w:t>
      </w:r>
      <w:r w:rsidRPr="001159BE">
        <w:t xml:space="preserve"> vn</w:t>
      </w:r>
      <w:r w:rsidR="006375E3" w:rsidRPr="001159BE">
        <w:t>ú</w:t>
      </w:r>
      <w:r w:rsidRPr="001159BE">
        <w:t>t</w:t>
      </w:r>
      <w:r w:rsidR="006375E3" w:rsidRPr="001159BE">
        <w:t>or</w:t>
      </w:r>
      <w:r w:rsidRPr="001159BE">
        <w:t>n</w:t>
      </w:r>
      <w:r w:rsidR="006375E3" w:rsidRPr="001159BE">
        <w:t>ý</w:t>
      </w:r>
      <w:r w:rsidRPr="001159BE">
        <w:t xml:space="preserve">ch plochách MÚK) </w:t>
      </w:r>
      <w:r w:rsidR="006375E3" w:rsidRPr="001159BE">
        <w:t>al</w:t>
      </w:r>
      <w:r w:rsidRPr="001159BE">
        <w:t>ebo na plochách, kt</w:t>
      </w:r>
      <w:r w:rsidR="006375E3" w:rsidRPr="001159BE">
        <w:t>o</w:t>
      </w:r>
      <w:r w:rsidRPr="001159BE">
        <w:t>ré n</w:t>
      </w:r>
      <w:r w:rsidR="006375E3" w:rsidRPr="001159BE">
        <w:t>i</w:t>
      </w:r>
      <w:r w:rsidRPr="001159BE">
        <w:t>e</w:t>
      </w:r>
      <w:r w:rsidR="006375E3" w:rsidRPr="001159BE">
        <w:t xml:space="preserve"> </w:t>
      </w:r>
      <w:r w:rsidRPr="001159BE">
        <w:t>s</w:t>
      </w:r>
      <w:r w:rsidR="006375E3" w:rsidRPr="001159BE">
        <w:t>ú</w:t>
      </w:r>
      <w:r w:rsidRPr="001159BE">
        <w:t xml:space="preserve"> využív</w:t>
      </w:r>
      <w:r w:rsidR="006375E3" w:rsidRPr="001159BE">
        <w:t>a</w:t>
      </w:r>
      <w:r w:rsidRPr="001159BE">
        <w:t>n</w:t>
      </w:r>
      <w:r w:rsidR="006375E3" w:rsidRPr="001159BE">
        <w:t>é</w:t>
      </w:r>
      <w:r w:rsidRPr="001159BE">
        <w:t xml:space="preserve"> k</w:t>
      </w:r>
      <w:r w:rsidR="006375E3" w:rsidRPr="001159BE">
        <w:t xml:space="preserve"> poľnohospodárskym </w:t>
      </w:r>
      <w:r w:rsidRPr="001159BE">
        <w:t>ú</w:t>
      </w:r>
      <w:r w:rsidRPr="001159BE">
        <w:rPr>
          <w:rFonts w:hint="eastAsia"/>
        </w:rPr>
        <w:t>č</w:t>
      </w:r>
      <w:r w:rsidRPr="001159BE">
        <w:t>el</w:t>
      </w:r>
      <w:r w:rsidR="006375E3" w:rsidRPr="001159BE">
        <w:t>o</w:t>
      </w:r>
      <w:r w:rsidRPr="001159BE">
        <w:t>m v pr</w:t>
      </w:r>
      <w:r w:rsidR="006375E3" w:rsidRPr="001159BE">
        <w:t>ie</w:t>
      </w:r>
      <w:r w:rsidRPr="001159BE">
        <w:t>myslov</w:t>
      </w:r>
      <w:r w:rsidR="006375E3" w:rsidRPr="001159BE">
        <w:t>ej</w:t>
      </w:r>
      <w:r w:rsidRPr="001159BE">
        <w:t xml:space="preserve"> </w:t>
      </w:r>
      <w:r w:rsidRPr="001159BE">
        <w:rPr>
          <w:rFonts w:hint="eastAsia"/>
        </w:rPr>
        <w:t>č</w:t>
      </w:r>
      <w:r w:rsidR="006375E3" w:rsidRPr="001159BE">
        <w:t>a</w:t>
      </w:r>
      <w:r w:rsidRPr="001159BE">
        <w:t>sti obce Lovinoba</w:t>
      </w:r>
      <w:r w:rsidRPr="001159BE">
        <w:rPr>
          <w:rFonts w:hint="eastAsia"/>
        </w:rPr>
        <w:t>ň</w:t>
      </w:r>
      <w:r w:rsidRPr="001159BE">
        <w:t>a.</w:t>
      </w:r>
    </w:p>
    <w:p w:rsidR="00E27430" w:rsidRPr="001159BE" w:rsidRDefault="00E27430" w:rsidP="002E5868">
      <w:r w:rsidRPr="001159BE">
        <w:t>Ornic</w:t>
      </w:r>
      <w:r w:rsidR="006375E3" w:rsidRPr="001159BE">
        <w:t>a</w:t>
      </w:r>
      <w:r w:rsidRPr="001159BE">
        <w:t xml:space="preserve"> z trasy </w:t>
      </w:r>
      <w:r w:rsidR="006375E3" w:rsidRPr="001159BE">
        <w:t>komunikácie</w:t>
      </w:r>
      <w:r w:rsidRPr="001159BE">
        <w:t xml:space="preserve"> bude (po dobu výstavby) </w:t>
      </w:r>
      <w:r w:rsidR="006375E3" w:rsidRPr="001159BE">
        <w:t>odstránená</w:t>
      </w:r>
      <w:r w:rsidRPr="001159BE">
        <w:t>, a po ukon</w:t>
      </w:r>
      <w:r w:rsidRPr="001159BE">
        <w:rPr>
          <w:rFonts w:hint="eastAsia"/>
        </w:rPr>
        <w:t>č</w:t>
      </w:r>
      <w:r w:rsidRPr="001159BE">
        <w:t xml:space="preserve">ení stavby bude </w:t>
      </w:r>
      <w:r w:rsidR="006375E3" w:rsidRPr="001159BE">
        <w:t>využitá</w:t>
      </w:r>
      <w:r w:rsidRPr="001159BE">
        <w:t xml:space="preserve"> na vegeta</w:t>
      </w:r>
      <w:r w:rsidRPr="001159BE">
        <w:rPr>
          <w:rFonts w:hint="eastAsia"/>
        </w:rPr>
        <w:t>č</w:t>
      </w:r>
      <w:r w:rsidRPr="001159BE">
        <w:t>n</w:t>
      </w:r>
      <w:r w:rsidR="006375E3" w:rsidRPr="001159BE">
        <w:t>é</w:t>
      </w:r>
      <w:r w:rsidRPr="001159BE">
        <w:t xml:space="preserve"> a sadovn</w:t>
      </w:r>
      <w:r w:rsidR="006375E3" w:rsidRPr="001159BE">
        <w:t>í</w:t>
      </w:r>
      <w:r w:rsidRPr="001159BE">
        <w:t>ck</w:t>
      </w:r>
      <w:r w:rsidR="006375E3" w:rsidRPr="001159BE">
        <w:t>e</w:t>
      </w:r>
      <w:r w:rsidRPr="001159BE">
        <w:t xml:space="preserve"> úpravy. Po ukon</w:t>
      </w:r>
      <w:r w:rsidRPr="001159BE">
        <w:rPr>
          <w:rFonts w:hint="eastAsia"/>
        </w:rPr>
        <w:t>č</w:t>
      </w:r>
      <w:r w:rsidRPr="001159BE">
        <w:t>ení stavebn</w:t>
      </w:r>
      <w:r w:rsidR="006375E3" w:rsidRPr="001159BE">
        <w:t>ý</w:t>
      </w:r>
      <w:r w:rsidRPr="001159BE">
        <w:t>ch pr</w:t>
      </w:r>
      <w:r w:rsidR="006375E3" w:rsidRPr="001159BE">
        <w:t>á</w:t>
      </w:r>
      <w:r w:rsidRPr="001159BE">
        <w:t xml:space="preserve">c </w:t>
      </w:r>
      <w:r w:rsidR="006375E3" w:rsidRPr="001159BE">
        <w:t xml:space="preserve">bude </w:t>
      </w:r>
      <w:r w:rsidRPr="001159BE">
        <w:t>ornic</w:t>
      </w:r>
      <w:r w:rsidR="006375E3" w:rsidRPr="001159BE">
        <w:t>a</w:t>
      </w:r>
      <w:r w:rsidRPr="001159BE">
        <w:t xml:space="preserve"> </w:t>
      </w:r>
      <w:r w:rsidR="006375E3" w:rsidRPr="001159BE">
        <w:t>okamžite</w:t>
      </w:r>
      <w:r w:rsidRPr="001159BE">
        <w:t xml:space="preserve"> </w:t>
      </w:r>
      <w:r w:rsidR="006375E3" w:rsidRPr="001159BE">
        <w:t>sprístupnená</w:t>
      </w:r>
      <w:r w:rsidRPr="001159BE">
        <w:t xml:space="preserve"> k </w:t>
      </w:r>
      <w:r w:rsidR="006375E3" w:rsidRPr="001159BE">
        <w:t>rekultivačným</w:t>
      </w:r>
      <w:r w:rsidRPr="001159BE">
        <w:t xml:space="preserve"> a </w:t>
      </w:r>
      <w:r w:rsidR="006375E3" w:rsidRPr="001159BE">
        <w:t>revitalizačným</w:t>
      </w:r>
      <w:r w:rsidRPr="001159BE">
        <w:t xml:space="preserve"> pr</w:t>
      </w:r>
      <w:r w:rsidR="006375E3" w:rsidRPr="001159BE">
        <w:t>á</w:t>
      </w:r>
      <w:r w:rsidRPr="001159BE">
        <w:t>c</w:t>
      </w:r>
      <w:r w:rsidR="006375E3" w:rsidRPr="001159BE">
        <w:t>a</w:t>
      </w:r>
      <w:r w:rsidRPr="001159BE">
        <w:t>m.</w:t>
      </w:r>
    </w:p>
    <w:p w:rsidR="00E27430" w:rsidRPr="001159BE" w:rsidRDefault="00E27430" w:rsidP="002E5868">
      <w:r w:rsidRPr="001159BE">
        <w:t>S ornic</w:t>
      </w:r>
      <w:r w:rsidR="006375E3" w:rsidRPr="001159BE">
        <w:t>ou</w:t>
      </w:r>
      <w:r w:rsidRPr="001159BE">
        <w:t>, resp. s humusovým horizont</w:t>
      </w:r>
      <w:r w:rsidR="006375E3" w:rsidRPr="001159BE">
        <w:t>o</w:t>
      </w:r>
      <w:r w:rsidRPr="001159BE">
        <w:t xml:space="preserve">m </w:t>
      </w:r>
      <w:r w:rsidR="006375E3" w:rsidRPr="001159BE">
        <w:t>poľnohospodárskej</w:t>
      </w:r>
      <w:r w:rsidRPr="001159BE">
        <w:t xml:space="preserve"> p</w:t>
      </w:r>
      <w:r w:rsidR="006375E3" w:rsidRPr="001159BE">
        <w:t>ô</w:t>
      </w:r>
      <w:r w:rsidRPr="001159BE">
        <w:t>dy, z trasy rýchlostn</w:t>
      </w:r>
      <w:r w:rsidR="006375E3" w:rsidRPr="001159BE">
        <w:t>ej</w:t>
      </w:r>
      <w:r w:rsidRPr="001159BE">
        <w:t xml:space="preserve"> cesty, bude na</w:t>
      </w:r>
      <w:r w:rsidR="006375E3" w:rsidRPr="001159BE">
        <w:t>ložené</w:t>
      </w:r>
      <w:r w:rsidRPr="001159BE">
        <w:t xml:space="preserve"> </w:t>
      </w:r>
      <w:r w:rsidR="006375E3" w:rsidRPr="001159BE">
        <w:t>po</w:t>
      </w:r>
      <w:r w:rsidRPr="001159BE">
        <w:t>d</w:t>
      </w:r>
      <w:r w:rsidR="006375E3" w:rsidRPr="001159BE">
        <w:t>ľa</w:t>
      </w:r>
      <w:r w:rsidRPr="001159BE">
        <w:t xml:space="preserve"> Metodického pokynu Ministerstva pôdohospodárstva </w:t>
      </w:r>
      <w:r w:rsidRPr="001159BE">
        <w:rPr>
          <w:rFonts w:hint="eastAsia"/>
        </w:rPr>
        <w:t>č</w:t>
      </w:r>
      <w:r w:rsidRPr="001159BE">
        <w:t>. 2341/2006-910.</w:t>
      </w:r>
    </w:p>
    <w:p w:rsidR="00E27430" w:rsidRPr="001159BE" w:rsidRDefault="00E27430" w:rsidP="0091126F">
      <w:r w:rsidRPr="001159BE">
        <w:t>S odpad</w:t>
      </w:r>
      <w:r w:rsidR="006375E3" w:rsidRPr="001159BE">
        <w:t>mi</w:t>
      </w:r>
      <w:r w:rsidRPr="001159BE">
        <w:t xml:space="preserve"> bude nakl</w:t>
      </w:r>
      <w:r w:rsidR="006375E3" w:rsidRPr="001159BE">
        <w:t>a</w:t>
      </w:r>
      <w:r w:rsidRPr="001159BE">
        <w:t>d</w:t>
      </w:r>
      <w:r w:rsidR="006375E3" w:rsidRPr="001159BE">
        <w:t>a</w:t>
      </w:r>
      <w:r w:rsidRPr="001159BE">
        <w:t>n</w:t>
      </w:r>
      <w:r w:rsidR="006375E3" w:rsidRPr="001159BE">
        <w:t>é po</w:t>
      </w:r>
      <w:r w:rsidRPr="001159BE">
        <w:t>d</w:t>
      </w:r>
      <w:r w:rsidR="006375E3" w:rsidRPr="001159BE">
        <w:t>ľa</w:t>
      </w:r>
      <w:r w:rsidRPr="001159BE">
        <w:t xml:space="preserve"> platných právn</w:t>
      </w:r>
      <w:r w:rsidR="006375E3" w:rsidRPr="001159BE">
        <w:t>y</w:t>
      </w:r>
      <w:r w:rsidRPr="001159BE">
        <w:t>ch p</w:t>
      </w:r>
      <w:r w:rsidR="006375E3" w:rsidRPr="001159BE">
        <w:t>r</w:t>
      </w:r>
      <w:r w:rsidRPr="001159BE">
        <w:t>edpis</w:t>
      </w:r>
      <w:r w:rsidR="006375E3" w:rsidRPr="001159BE">
        <w:t>ov</w:t>
      </w:r>
      <w:r w:rsidRPr="001159BE">
        <w:t xml:space="preserve"> a </w:t>
      </w:r>
      <w:r w:rsidR="006375E3" w:rsidRPr="001159BE">
        <w:t>ďalej</w:t>
      </w:r>
      <w:r w:rsidRPr="001159BE">
        <w:t xml:space="preserve"> </w:t>
      </w:r>
      <w:r w:rsidR="006375E3" w:rsidRPr="001159BE">
        <w:t>po</w:t>
      </w:r>
      <w:r w:rsidRPr="001159BE">
        <w:t>d</w:t>
      </w:r>
      <w:r w:rsidR="006375E3" w:rsidRPr="001159BE">
        <w:t>ľa</w:t>
      </w:r>
      <w:r w:rsidRPr="001159BE">
        <w:t xml:space="preserve"> </w:t>
      </w:r>
      <w:r w:rsidR="006375E3" w:rsidRPr="001159BE">
        <w:t>základných</w:t>
      </w:r>
      <w:r w:rsidRPr="001159BE">
        <w:t xml:space="preserve"> </w:t>
      </w:r>
      <w:r w:rsidR="006375E3" w:rsidRPr="001159BE">
        <w:t>princípov</w:t>
      </w:r>
      <w:r w:rsidRPr="001159BE">
        <w:t xml:space="preserve"> </w:t>
      </w:r>
      <w:r w:rsidR="006375E3" w:rsidRPr="001159BE">
        <w:t>riad</w:t>
      </w:r>
      <w:r w:rsidRPr="001159BE">
        <w:t>en</w:t>
      </w:r>
      <w:r w:rsidR="006375E3" w:rsidRPr="001159BE">
        <w:t>ia</w:t>
      </w:r>
      <w:r w:rsidRPr="001159BE">
        <w:t xml:space="preserve"> odpadového hospodá</w:t>
      </w:r>
      <w:r w:rsidR="006375E3" w:rsidRPr="001159BE">
        <w:t>r</w:t>
      </w:r>
      <w:r w:rsidRPr="001159BE">
        <w:t>stv</w:t>
      </w:r>
      <w:r w:rsidR="006375E3" w:rsidRPr="001159BE">
        <w:t>a</w:t>
      </w:r>
      <w:r w:rsidRPr="001159BE">
        <w:t xml:space="preserve"> na </w:t>
      </w:r>
      <w:r w:rsidR="006375E3" w:rsidRPr="001159BE">
        <w:t>stavbe</w:t>
      </w:r>
      <w:r w:rsidRPr="001159BE">
        <w:t xml:space="preserve"> navr</w:t>
      </w:r>
      <w:r w:rsidR="006375E3" w:rsidRPr="001159BE">
        <w:t>hnut</w:t>
      </w:r>
      <w:r w:rsidRPr="001159BE">
        <w:t>ých v DÚR (</w:t>
      </w:r>
      <w:r w:rsidR="006375E3" w:rsidRPr="001159BE">
        <w:t>časť</w:t>
      </w:r>
      <w:r w:rsidRPr="001159BE">
        <w:t xml:space="preserve"> B. Technická správa, bod 11).</w:t>
      </w:r>
    </w:p>
    <w:p w:rsidR="00E27430" w:rsidRPr="001159BE" w:rsidRDefault="00E27430" w:rsidP="002E5868">
      <w:r w:rsidRPr="001159BE">
        <w:t>Plochy za</w:t>
      </w:r>
      <w:r w:rsidR="006375E3" w:rsidRPr="001159BE">
        <w:t>riad</w:t>
      </w:r>
      <w:r w:rsidRPr="001159BE">
        <w:t>en</w:t>
      </w:r>
      <w:r w:rsidR="006375E3" w:rsidRPr="001159BE">
        <w:t>ia</w:t>
      </w:r>
      <w:r w:rsidRPr="001159BE">
        <w:t xml:space="preserve"> staveni</w:t>
      </w:r>
      <w:r w:rsidR="006375E3" w:rsidRPr="001159BE">
        <w:t>ska</w:t>
      </w:r>
      <w:r w:rsidRPr="001159BE">
        <w:t xml:space="preserve"> i plochy sklád</w:t>
      </w:r>
      <w:r w:rsidR="006375E3" w:rsidRPr="001159BE">
        <w:t>o</w:t>
      </w:r>
      <w:r w:rsidRPr="001159BE">
        <w:t xml:space="preserve">k a </w:t>
      </w:r>
      <w:r w:rsidR="006375E3" w:rsidRPr="001159BE">
        <w:t>ď</w:t>
      </w:r>
      <w:r w:rsidRPr="001159BE">
        <w:t xml:space="preserve">alších nevyužívaných </w:t>
      </w:r>
      <w:r w:rsidR="006375E3" w:rsidRPr="001159BE">
        <w:t>plôch</w:t>
      </w:r>
      <w:r w:rsidRPr="001159BE">
        <w:t xml:space="preserve"> v okolí stavby bud</w:t>
      </w:r>
      <w:r w:rsidR="006375E3" w:rsidRPr="001159BE">
        <w:t>ú</w:t>
      </w:r>
      <w:r w:rsidRPr="001159BE">
        <w:t xml:space="preserve"> po ukon</w:t>
      </w:r>
      <w:r w:rsidRPr="001159BE">
        <w:rPr>
          <w:rFonts w:hint="eastAsia"/>
        </w:rPr>
        <w:t>č</w:t>
      </w:r>
      <w:r w:rsidRPr="001159BE">
        <w:t>ení výstavby rekultivované, náhradn</w:t>
      </w:r>
      <w:r w:rsidR="006375E3" w:rsidRPr="001159BE">
        <w:t>á</w:t>
      </w:r>
      <w:r w:rsidRPr="001159BE">
        <w:t xml:space="preserve"> výsadba d</w:t>
      </w:r>
      <w:r w:rsidR="006375E3" w:rsidRPr="001159BE">
        <w:t>r</w:t>
      </w:r>
      <w:r w:rsidRPr="001159BE">
        <w:t>ev</w:t>
      </w:r>
      <w:r w:rsidR="006375E3" w:rsidRPr="001159BE">
        <w:t>í</w:t>
      </w:r>
      <w:r w:rsidRPr="001159BE">
        <w:t>n bude realizov</w:t>
      </w:r>
      <w:r w:rsidR="006375E3" w:rsidRPr="001159BE">
        <w:t>a</w:t>
      </w:r>
      <w:r w:rsidRPr="001159BE">
        <w:t>n</w:t>
      </w:r>
      <w:r w:rsidR="006375E3" w:rsidRPr="001159BE">
        <w:t>á</w:t>
      </w:r>
      <w:r w:rsidRPr="001159BE">
        <w:t xml:space="preserve"> v </w:t>
      </w:r>
      <w:r w:rsidR="006375E3" w:rsidRPr="001159BE">
        <w:t>súlade</w:t>
      </w:r>
      <w:r w:rsidRPr="001159BE">
        <w:t xml:space="preserve"> s </w:t>
      </w:r>
      <w:r w:rsidR="006375E3" w:rsidRPr="001159BE">
        <w:t>Projektom</w:t>
      </w:r>
      <w:r w:rsidRPr="001159BE">
        <w:t xml:space="preserve"> náhradn</w:t>
      </w:r>
      <w:r w:rsidR="006375E3" w:rsidRPr="001159BE">
        <w:t>ej</w:t>
      </w:r>
      <w:r w:rsidRPr="001159BE">
        <w:t xml:space="preserve"> výsadby a vegeta</w:t>
      </w:r>
      <w:r w:rsidRPr="001159BE">
        <w:rPr>
          <w:rFonts w:hint="eastAsia"/>
        </w:rPr>
        <w:t>č</w:t>
      </w:r>
      <w:r w:rsidRPr="001159BE">
        <w:t>n</w:t>
      </w:r>
      <w:r w:rsidR="006375E3" w:rsidRPr="001159BE">
        <w:t>ý</w:t>
      </w:r>
      <w:r w:rsidRPr="001159BE">
        <w:t>ch úprav, kt</w:t>
      </w:r>
      <w:r w:rsidR="006375E3" w:rsidRPr="001159BE">
        <w:t>oré</w:t>
      </w:r>
      <w:r w:rsidRPr="001159BE">
        <w:t xml:space="preserve"> b</w:t>
      </w:r>
      <w:r w:rsidR="006375E3" w:rsidRPr="001159BE">
        <w:t>o</w:t>
      </w:r>
      <w:r w:rsidRPr="001159BE">
        <w:t>l</w:t>
      </w:r>
      <w:r w:rsidR="006375E3" w:rsidRPr="001159BE">
        <w:t>i</w:t>
      </w:r>
      <w:r w:rsidRPr="001159BE">
        <w:t xml:space="preserve"> vypracov</w:t>
      </w:r>
      <w:r w:rsidR="006375E3" w:rsidRPr="001159BE">
        <w:t>a</w:t>
      </w:r>
      <w:r w:rsidRPr="001159BE">
        <w:t>n</w:t>
      </w:r>
      <w:r w:rsidR="006375E3" w:rsidRPr="001159BE">
        <w:t>é</w:t>
      </w:r>
      <w:r w:rsidRPr="001159BE">
        <w:t xml:space="preserve"> v rámci DÚR.</w:t>
      </w:r>
    </w:p>
    <w:p w:rsidR="00E27430" w:rsidRDefault="00E27430" w:rsidP="0091126F">
      <w:r w:rsidRPr="001159BE">
        <w:t xml:space="preserve">V </w:t>
      </w:r>
      <w:r w:rsidR="006375E3" w:rsidRPr="001159BE">
        <w:t>prípade</w:t>
      </w:r>
      <w:r w:rsidRPr="001159BE">
        <w:t xml:space="preserve"> archeologických a paleontologických nález</w:t>
      </w:r>
      <w:r w:rsidR="006375E3" w:rsidRPr="001159BE">
        <w:t>ov</w:t>
      </w:r>
      <w:r w:rsidRPr="001159BE">
        <w:t xml:space="preserve"> </w:t>
      </w:r>
      <w:r w:rsidR="006375E3" w:rsidRPr="001159BE">
        <w:t>počas</w:t>
      </w:r>
      <w:r w:rsidRPr="001159BE">
        <w:t xml:space="preserve"> stavebn</w:t>
      </w:r>
      <w:r w:rsidR="006375E3" w:rsidRPr="001159BE">
        <w:t>ý</w:t>
      </w:r>
      <w:r w:rsidRPr="001159BE">
        <w:t>ch pr</w:t>
      </w:r>
      <w:r w:rsidR="006375E3" w:rsidRPr="001159BE">
        <w:t>á</w:t>
      </w:r>
      <w:r w:rsidRPr="001159BE">
        <w:t xml:space="preserve">c je </w:t>
      </w:r>
      <w:r w:rsidR="006375E3" w:rsidRPr="001159BE">
        <w:t>zhotoviteľ</w:t>
      </w:r>
      <w:r w:rsidRPr="001159BE">
        <w:t xml:space="preserve"> stavby povinný </w:t>
      </w:r>
      <w:r w:rsidR="006375E3" w:rsidRPr="001159BE">
        <w:t>informovať</w:t>
      </w:r>
      <w:r w:rsidRPr="001159BE">
        <w:t xml:space="preserve"> p</w:t>
      </w:r>
      <w:r w:rsidR="006375E3" w:rsidRPr="001159BE">
        <w:t>rí</w:t>
      </w:r>
      <w:r w:rsidRPr="001159BE">
        <w:t>slušný odborný ústav (Archeologický ústav SAV v Nitre).</w:t>
      </w:r>
    </w:p>
    <w:p w:rsidR="00E27430" w:rsidRDefault="00E27430" w:rsidP="00007EC7">
      <w:pPr>
        <w:pStyle w:val="Odsekzoznamu1"/>
        <w:spacing w:after="120" w:line="240" w:lineRule="auto"/>
        <w:ind w:left="0"/>
        <w:rPr>
          <w:rFonts w:cs="Arial"/>
        </w:rPr>
      </w:pPr>
    </w:p>
    <w:p w:rsidR="00E27430" w:rsidRPr="004B67BD" w:rsidRDefault="00E27430" w:rsidP="004B67BD">
      <w:pPr>
        <w:pStyle w:val="Nadpis2"/>
        <w:tabs>
          <w:tab w:val="clear" w:pos="851"/>
        </w:tabs>
        <w:ind w:left="709" w:hanging="709"/>
        <w:jc w:val="left"/>
        <w:rPr>
          <w:rFonts w:cs="Arial"/>
        </w:rPr>
      </w:pPr>
      <w:bookmarkStart w:id="95" w:name="_Toc518289746"/>
      <w:r w:rsidRPr="004B67BD">
        <w:rPr>
          <w:rFonts w:cs="Arial"/>
        </w:rPr>
        <w:t>IFRS - členenie nákladov u objektov v správe NDS</w:t>
      </w:r>
      <w:bookmarkEnd w:id="95"/>
    </w:p>
    <w:p w:rsidR="00E27430" w:rsidRDefault="00E27430" w:rsidP="00007EC7">
      <w:pPr>
        <w:pStyle w:val="Odsekzoznamu1"/>
        <w:spacing w:after="120" w:line="240" w:lineRule="auto"/>
        <w:ind w:left="0"/>
        <w:rPr>
          <w:bCs/>
        </w:rPr>
      </w:pPr>
      <w:r>
        <w:t>Z</w:t>
      </w:r>
      <w:r w:rsidRPr="00E34FD9">
        <w:t> objektov</w:t>
      </w:r>
      <w:r w:rsidRPr="00E34FD9">
        <w:rPr>
          <w:bCs/>
        </w:rPr>
        <w:t>, ktorých správcom bude NDS</w:t>
      </w:r>
      <w:r w:rsidRPr="00E34FD9">
        <w:t xml:space="preserve"> vyčleniť </w:t>
      </w:r>
      <w:r>
        <w:t xml:space="preserve">objekty a ich </w:t>
      </w:r>
      <w:r w:rsidRPr="00F00B1B">
        <w:rPr>
          <w:b/>
        </w:rPr>
        <w:t>náklady</w:t>
      </w:r>
      <w:r w:rsidRPr="00E34FD9">
        <w:t xml:space="preserve"> </w:t>
      </w:r>
      <w:r w:rsidRPr="00E34FD9">
        <w:rPr>
          <w:bCs/>
        </w:rPr>
        <w:t>v zmysle medzinárodných štandardov finančného vykazovania - IFRS</w:t>
      </w:r>
      <w:r>
        <w:rPr>
          <w:bCs/>
        </w:rPr>
        <w:t xml:space="preserve"> nasledovne:</w:t>
      </w:r>
    </w:p>
    <w:p w:rsidR="00E27430" w:rsidRDefault="00E27430" w:rsidP="00007EC7">
      <w:pPr>
        <w:pStyle w:val="Odsekzoznamu1"/>
        <w:spacing w:after="120" w:line="240" w:lineRule="auto"/>
        <w:ind w:left="0"/>
        <w:rPr>
          <w:bCs/>
        </w:rPr>
      </w:pPr>
    </w:p>
    <w:p w:rsidR="00E27430" w:rsidRDefault="00E27430" w:rsidP="00007EC7">
      <w:pPr>
        <w:pStyle w:val="Odsekzoznamu1"/>
        <w:spacing w:after="120" w:line="240" w:lineRule="auto"/>
        <w:ind w:left="0"/>
        <w:rPr>
          <w:bCs/>
        </w:rPr>
      </w:pPr>
      <w:r>
        <w:rPr>
          <w:bCs/>
        </w:rPr>
        <w:t>Rýchlostná cesta:</w:t>
      </w:r>
      <w:r>
        <w:rPr>
          <w:bCs/>
        </w:rPr>
        <w:tab/>
        <w:t>100-00</w:t>
      </w:r>
      <w:r>
        <w:rPr>
          <w:bCs/>
        </w:rPr>
        <w:tab/>
      </w:r>
      <w:r>
        <w:rPr>
          <w:bCs/>
        </w:rPr>
        <w:tab/>
        <w:t>rýchlostná cesta</w:t>
      </w:r>
    </w:p>
    <w:p w:rsidR="00E27430" w:rsidRDefault="00E27430" w:rsidP="00007EC7">
      <w:pPr>
        <w:pStyle w:val="Odsekzoznamu1"/>
        <w:spacing w:after="120" w:line="240" w:lineRule="auto"/>
        <w:ind w:left="0"/>
        <w:rPr>
          <w:bCs/>
        </w:rPr>
      </w:pPr>
      <w:r>
        <w:rPr>
          <w:bCs/>
        </w:rPr>
        <w:tab/>
      </w:r>
      <w:r>
        <w:rPr>
          <w:bCs/>
        </w:rPr>
        <w:tab/>
      </w:r>
      <w:r>
        <w:rPr>
          <w:bCs/>
        </w:rPr>
        <w:tab/>
        <w:t>100-01</w:t>
      </w:r>
      <w:r>
        <w:rPr>
          <w:bCs/>
        </w:rPr>
        <w:tab/>
      </w:r>
      <w:r>
        <w:rPr>
          <w:bCs/>
        </w:rPr>
        <w:tab/>
        <w:t>vozovka - celá konštrukcia</w:t>
      </w:r>
    </w:p>
    <w:p w:rsidR="00E27430" w:rsidRDefault="00E27430" w:rsidP="00007EC7">
      <w:pPr>
        <w:pStyle w:val="Odsekzoznamu1"/>
        <w:spacing w:after="120" w:line="240" w:lineRule="auto"/>
        <w:ind w:left="0"/>
        <w:rPr>
          <w:bCs/>
        </w:rPr>
      </w:pPr>
      <w:r>
        <w:rPr>
          <w:bCs/>
        </w:rPr>
        <w:tab/>
      </w:r>
      <w:r>
        <w:rPr>
          <w:bCs/>
        </w:rPr>
        <w:tab/>
      </w:r>
      <w:r>
        <w:rPr>
          <w:bCs/>
        </w:rPr>
        <w:tab/>
        <w:t>100-02</w:t>
      </w:r>
      <w:r>
        <w:rPr>
          <w:bCs/>
        </w:rPr>
        <w:tab/>
      </w:r>
      <w:r>
        <w:rPr>
          <w:bCs/>
        </w:rPr>
        <w:tab/>
        <w:t>zvodidlá a tlmiče nárazov</w:t>
      </w:r>
    </w:p>
    <w:p w:rsidR="00E27430" w:rsidRDefault="00E27430" w:rsidP="00007EC7">
      <w:pPr>
        <w:pStyle w:val="Odsekzoznamu1"/>
        <w:spacing w:after="120" w:line="240" w:lineRule="auto"/>
        <w:ind w:left="0"/>
        <w:rPr>
          <w:bCs/>
        </w:rPr>
      </w:pPr>
      <w:r>
        <w:rPr>
          <w:bCs/>
        </w:rPr>
        <w:tab/>
      </w:r>
      <w:r>
        <w:rPr>
          <w:bCs/>
        </w:rPr>
        <w:tab/>
      </w:r>
      <w:r>
        <w:rPr>
          <w:bCs/>
        </w:rPr>
        <w:tab/>
        <w:t>100-03</w:t>
      </w:r>
      <w:r>
        <w:rPr>
          <w:bCs/>
        </w:rPr>
        <w:tab/>
      </w:r>
      <w:r>
        <w:rPr>
          <w:bCs/>
        </w:rPr>
        <w:tab/>
        <w:t>zvislé dopravné značenie</w:t>
      </w:r>
    </w:p>
    <w:p w:rsidR="00E27430" w:rsidRDefault="00E27430" w:rsidP="00007EC7">
      <w:pPr>
        <w:pStyle w:val="Odsekzoznamu1"/>
        <w:spacing w:after="120" w:line="240" w:lineRule="auto"/>
        <w:ind w:left="0"/>
        <w:rPr>
          <w:bCs/>
        </w:rPr>
      </w:pPr>
    </w:p>
    <w:p w:rsidR="00E27430" w:rsidRDefault="00E27430" w:rsidP="00007EC7">
      <w:pPr>
        <w:pStyle w:val="Odsekzoznamu1"/>
        <w:spacing w:after="120" w:line="240" w:lineRule="auto"/>
        <w:ind w:left="0"/>
        <w:rPr>
          <w:bCs/>
        </w:rPr>
      </w:pPr>
      <w:r>
        <w:rPr>
          <w:bCs/>
        </w:rPr>
        <w:t>Mosty:</w:t>
      </w:r>
      <w:r>
        <w:rPr>
          <w:bCs/>
        </w:rPr>
        <w:tab/>
      </w:r>
      <w:r>
        <w:rPr>
          <w:bCs/>
        </w:rPr>
        <w:tab/>
      </w:r>
      <w:r>
        <w:rPr>
          <w:bCs/>
        </w:rPr>
        <w:tab/>
        <w:t>201-00</w:t>
      </w:r>
      <w:r>
        <w:rPr>
          <w:bCs/>
        </w:rPr>
        <w:tab/>
      </w:r>
      <w:r>
        <w:rPr>
          <w:bCs/>
        </w:rPr>
        <w:tab/>
        <w:t>most</w:t>
      </w:r>
    </w:p>
    <w:p w:rsidR="00E27430" w:rsidRDefault="00E27430" w:rsidP="00007EC7">
      <w:pPr>
        <w:pStyle w:val="Odsekzoznamu1"/>
        <w:spacing w:after="120" w:line="240" w:lineRule="auto"/>
        <w:ind w:left="0"/>
        <w:rPr>
          <w:bCs/>
        </w:rPr>
      </w:pPr>
      <w:r>
        <w:rPr>
          <w:bCs/>
        </w:rPr>
        <w:tab/>
      </w:r>
      <w:r>
        <w:rPr>
          <w:bCs/>
        </w:rPr>
        <w:tab/>
      </w:r>
      <w:r>
        <w:rPr>
          <w:bCs/>
        </w:rPr>
        <w:tab/>
        <w:t>201-01</w:t>
      </w:r>
      <w:r>
        <w:rPr>
          <w:bCs/>
        </w:rPr>
        <w:tab/>
      </w:r>
      <w:r>
        <w:rPr>
          <w:bCs/>
        </w:rPr>
        <w:tab/>
        <w:t>mostné závery</w:t>
      </w:r>
    </w:p>
    <w:p w:rsidR="00E27430" w:rsidRDefault="00E27430" w:rsidP="00007EC7">
      <w:pPr>
        <w:pStyle w:val="Odsekzoznamu1"/>
        <w:spacing w:after="120" w:line="240" w:lineRule="auto"/>
        <w:ind w:left="0"/>
        <w:rPr>
          <w:bCs/>
        </w:rPr>
      </w:pPr>
    </w:p>
    <w:p w:rsidR="00E27430" w:rsidRDefault="00E27430" w:rsidP="00007EC7">
      <w:pPr>
        <w:pStyle w:val="Odsekzoznamu1"/>
        <w:spacing w:after="120" w:line="240" w:lineRule="auto"/>
        <w:ind w:left="0"/>
        <w:rPr>
          <w:bCs/>
        </w:rPr>
      </w:pPr>
      <w:r>
        <w:rPr>
          <w:bCs/>
        </w:rPr>
        <w:t>Kanalizácia:</w:t>
      </w:r>
      <w:r>
        <w:rPr>
          <w:bCs/>
        </w:rPr>
        <w:tab/>
      </w:r>
      <w:r>
        <w:rPr>
          <w:bCs/>
        </w:rPr>
        <w:tab/>
        <w:t>501-00</w:t>
      </w:r>
      <w:r>
        <w:rPr>
          <w:bCs/>
        </w:rPr>
        <w:tab/>
      </w:r>
      <w:r>
        <w:rPr>
          <w:bCs/>
        </w:rPr>
        <w:tab/>
        <w:t>kanalizácia - stavebná časť</w:t>
      </w:r>
    </w:p>
    <w:p w:rsidR="00E27430" w:rsidRDefault="00E27430" w:rsidP="00007EC7">
      <w:pPr>
        <w:pStyle w:val="Odsekzoznamu1"/>
        <w:spacing w:after="120" w:line="240" w:lineRule="auto"/>
        <w:ind w:left="0"/>
        <w:rPr>
          <w:bCs/>
        </w:rPr>
      </w:pPr>
      <w:r>
        <w:rPr>
          <w:bCs/>
        </w:rPr>
        <w:tab/>
      </w:r>
      <w:r>
        <w:rPr>
          <w:bCs/>
        </w:rPr>
        <w:tab/>
      </w:r>
      <w:r>
        <w:rPr>
          <w:bCs/>
        </w:rPr>
        <w:tab/>
        <w:t>501-01</w:t>
      </w:r>
      <w:r>
        <w:rPr>
          <w:bCs/>
        </w:rPr>
        <w:tab/>
      </w:r>
      <w:r>
        <w:rPr>
          <w:bCs/>
        </w:rPr>
        <w:tab/>
        <w:t>kanalizácia - technologická časť</w:t>
      </w:r>
    </w:p>
    <w:p w:rsidR="00E27430" w:rsidRDefault="00E27430" w:rsidP="00007EC7">
      <w:pPr>
        <w:pStyle w:val="Odsekzoznamu1"/>
        <w:spacing w:after="120" w:line="240" w:lineRule="auto"/>
        <w:ind w:left="0"/>
        <w:rPr>
          <w:bCs/>
        </w:rPr>
      </w:pPr>
    </w:p>
    <w:p w:rsidR="00E27430" w:rsidRDefault="00E27430" w:rsidP="00007EC7">
      <w:pPr>
        <w:pStyle w:val="Odsekzoznamu1"/>
        <w:spacing w:after="120" w:line="240" w:lineRule="auto"/>
        <w:ind w:left="0"/>
        <w:rPr>
          <w:bCs/>
        </w:rPr>
      </w:pPr>
      <w:r>
        <w:rPr>
          <w:bCs/>
        </w:rPr>
        <w:lastRenderedPageBreak/>
        <w:t>Siete VN, NN:</w:t>
      </w:r>
      <w:r>
        <w:rPr>
          <w:bCs/>
        </w:rPr>
        <w:tab/>
      </w:r>
      <w:r>
        <w:rPr>
          <w:bCs/>
        </w:rPr>
        <w:tab/>
      </w:r>
      <w:r>
        <w:rPr>
          <w:bCs/>
        </w:rPr>
        <w:tab/>
      </w:r>
      <w:r>
        <w:rPr>
          <w:bCs/>
        </w:rPr>
        <w:tab/>
        <w:t>siete VN, NN - stavebná časť</w:t>
      </w:r>
    </w:p>
    <w:p w:rsidR="00E27430" w:rsidRDefault="00E27430" w:rsidP="00007EC7">
      <w:pPr>
        <w:pStyle w:val="Odsekzoznamu1"/>
        <w:spacing w:after="120" w:line="240" w:lineRule="auto"/>
        <w:ind w:left="0"/>
        <w:rPr>
          <w:bCs/>
        </w:rPr>
      </w:pPr>
      <w:r>
        <w:rPr>
          <w:bCs/>
        </w:rPr>
        <w:tab/>
      </w:r>
      <w:r>
        <w:rPr>
          <w:bCs/>
        </w:rPr>
        <w:tab/>
      </w:r>
      <w:r>
        <w:rPr>
          <w:bCs/>
        </w:rPr>
        <w:tab/>
      </w:r>
      <w:r>
        <w:rPr>
          <w:bCs/>
        </w:rPr>
        <w:tab/>
      </w:r>
      <w:r>
        <w:rPr>
          <w:bCs/>
        </w:rPr>
        <w:tab/>
        <w:t>siete VN, NN - technologická časť</w:t>
      </w:r>
    </w:p>
    <w:p w:rsidR="00E27430" w:rsidRDefault="00E27430" w:rsidP="00007EC7">
      <w:pPr>
        <w:pStyle w:val="Odsekzoznamu1"/>
        <w:spacing w:after="120" w:line="240" w:lineRule="auto"/>
        <w:ind w:left="0"/>
        <w:rPr>
          <w:bCs/>
        </w:rPr>
      </w:pPr>
    </w:p>
    <w:p w:rsidR="00E27430" w:rsidRDefault="00E27430" w:rsidP="00007EC7">
      <w:pPr>
        <w:pStyle w:val="Odsekzoznamu1"/>
        <w:spacing w:after="120" w:line="240" w:lineRule="auto"/>
        <w:ind w:left="0"/>
        <w:rPr>
          <w:bCs/>
        </w:rPr>
      </w:pPr>
      <w:r>
        <w:rPr>
          <w:bCs/>
        </w:rPr>
        <w:t>Informačný systém rýchlostnej cesty:</w:t>
      </w:r>
      <w:r>
        <w:rPr>
          <w:bCs/>
        </w:rPr>
        <w:tab/>
        <w:t>- stavebná časť</w:t>
      </w:r>
    </w:p>
    <w:p w:rsidR="00E27430" w:rsidRDefault="00E27430" w:rsidP="00007EC7">
      <w:pPr>
        <w:pStyle w:val="Odsekzoznamu1"/>
        <w:spacing w:after="120" w:line="240" w:lineRule="auto"/>
        <w:ind w:left="0"/>
        <w:rPr>
          <w:bCs/>
        </w:rPr>
      </w:pPr>
      <w:r>
        <w:rPr>
          <w:bCs/>
        </w:rPr>
        <w:tab/>
      </w:r>
      <w:r>
        <w:rPr>
          <w:bCs/>
        </w:rPr>
        <w:tab/>
      </w:r>
      <w:r>
        <w:rPr>
          <w:bCs/>
        </w:rPr>
        <w:tab/>
      </w:r>
      <w:r>
        <w:rPr>
          <w:bCs/>
        </w:rPr>
        <w:tab/>
      </w:r>
      <w:r>
        <w:rPr>
          <w:bCs/>
        </w:rPr>
        <w:tab/>
      </w:r>
      <w:r>
        <w:rPr>
          <w:bCs/>
        </w:rPr>
        <w:tab/>
        <w:t>- technologická časť</w:t>
      </w:r>
    </w:p>
    <w:p w:rsidR="00E27430" w:rsidRDefault="00E27430" w:rsidP="00007EC7">
      <w:pPr>
        <w:pStyle w:val="Odsekzoznamu1"/>
        <w:spacing w:after="120" w:line="240" w:lineRule="auto"/>
        <w:ind w:left="0"/>
        <w:rPr>
          <w:rFonts w:cs="Arial"/>
        </w:rPr>
      </w:pPr>
    </w:p>
    <w:p w:rsidR="00E27430" w:rsidRDefault="00E27430" w:rsidP="00007EC7">
      <w:pPr>
        <w:pStyle w:val="Odsekzoznamu1"/>
        <w:spacing w:after="120" w:line="240" w:lineRule="auto"/>
        <w:ind w:left="0"/>
        <w:rPr>
          <w:rFonts w:cs="Arial"/>
        </w:rPr>
      </w:pPr>
    </w:p>
    <w:p w:rsidR="00E27430" w:rsidRDefault="00E27430" w:rsidP="00007EC7">
      <w:pPr>
        <w:pStyle w:val="Odsekzoznamu1"/>
        <w:spacing w:after="120" w:line="240" w:lineRule="auto"/>
        <w:ind w:left="0"/>
        <w:rPr>
          <w:rFonts w:cs="Arial"/>
        </w:rPr>
      </w:pPr>
      <w:r>
        <w:rPr>
          <w:rFonts w:cs="Arial"/>
          <w:b/>
        </w:rPr>
        <w:t>Informácia o </w:t>
      </w:r>
      <w:proofErr w:type="spellStart"/>
      <w:r>
        <w:rPr>
          <w:rFonts w:cs="Arial"/>
          <w:b/>
        </w:rPr>
        <w:t>podobjektoch</w:t>
      </w:r>
      <w:proofErr w:type="spellEnd"/>
      <w:r>
        <w:rPr>
          <w:rFonts w:cs="Arial"/>
          <w:b/>
        </w:rPr>
        <w:t xml:space="preserve"> (100-01, 100-02, 201-01...) bude uvedená v technickej </w:t>
      </w:r>
      <w:proofErr w:type="spellStart"/>
      <w:r>
        <w:rPr>
          <w:rFonts w:cs="Arial"/>
          <w:b/>
        </w:rPr>
        <w:t>sporáve</w:t>
      </w:r>
      <w:proofErr w:type="spellEnd"/>
      <w:r>
        <w:rPr>
          <w:rFonts w:cs="Arial"/>
          <w:b/>
        </w:rPr>
        <w:t xml:space="preserve"> prislúchajúceho objektu.</w:t>
      </w:r>
    </w:p>
    <w:p w:rsidR="00E27430" w:rsidRPr="000977A8" w:rsidRDefault="00E27430" w:rsidP="00007EC7">
      <w:pPr>
        <w:pStyle w:val="Nadpis1"/>
        <w:tabs>
          <w:tab w:val="left" w:pos="851"/>
        </w:tabs>
        <w:spacing w:beforeLines="0" w:afterLines="0"/>
        <w:jc w:val="left"/>
        <w:rPr>
          <w:rFonts w:cs="Arial"/>
          <w:sz w:val="28"/>
          <w:szCs w:val="20"/>
        </w:rPr>
      </w:pPr>
      <w:bookmarkStart w:id="96" w:name="_Toc325977344"/>
      <w:bookmarkStart w:id="97" w:name="_Toc332024638"/>
      <w:bookmarkStart w:id="98" w:name="_Toc518289747"/>
      <w:r w:rsidRPr="000977A8">
        <w:rPr>
          <w:rFonts w:cs="Arial"/>
          <w:sz w:val="28"/>
          <w:szCs w:val="20"/>
        </w:rPr>
        <w:lastRenderedPageBreak/>
        <w:t>Požiadavky na jednotlivé objekty</w:t>
      </w:r>
      <w:bookmarkEnd w:id="14"/>
      <w:bookmarkEnd w:id="15"/>
      <w:bookmarkEnd w:id="16"/>
      <w:bookmarkEnd w:id="96"/>
      <w:bookmarkEnd w:id="97"/>
      <w:bookmarkEnd w:id="98"/>
    </w:p>
    <w:p w:rsidR="00E27430" w:rsidRPr="000977A8" w:rsidRDefault="00E27430" w:rsidP="00007EC7">
      <w:pPr>
        <w:pStyle w:val="Odsekzoznamu1"/>
        <w:tabs>
          <w:tab w:val="left" w:pos="0"/>
        </w:tabs>
        <w:spacing w:before="240" w:after="240" w:line="240" w:lineRule="auto"/>
        <w:ind w:left="0"/>
        <w:rPr>
          <w:rFonts w:cs="Arial"/>
        </w:rPr>
      </w:pPr>
      <w:r w:rsidRPr="000977A8">
        <w:rPr>
          <w:rFonts w:cs="Arial"/>
        </w:rPr>
        <w:t>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v súlade so Zmluvou.</w:t>
      </w:r>
    </w:p>
    <w:p w:rsidR="00E27430" w:rsidRPr="000977A8" w:rsidRDefault="00E27430" w:rsidP="00007EC7">
      <w:pPr>
        <w:pStyle w:val="Odsekzoznamu1"/>
        <w:tabs>
          <w:tab w:val="left" w:pos="0"/>
        </w:tabs>
        <w:spacing w:before="240" w:after="240" w:line="240" w:lineRule="auto"/>
        <w:ind w:left="0"/>
        <w:rPr>
          <w:rFonts w:cs="Arial"/>
        </w:rPr>
      </w:pPr>
      <w:r w:rsidRPr="000977A8">
        <w:rPr>
          <w:rFonts w:cs="Arial"/>
        </w:rPr>
        <w:t xml:space="preserve">V prípade potreby </w:t>
      </w:r>
      <w:proofErr w:type="spellStart"/>
      <w:r w:rsidRPr="000977A8">
        <w:rPr>
          <w:rFonts w:cs="Arial"/>
        </w:rPr>
        <w:t>zemníkov</w:t>
      </w:r>
      <w:proofErr w:type="spellEnd"/>
      <w:r w:rsidRPr="000977A8">
        <w:rPr>
          <w:rFonts w:cs="Arial"/>
        </w:rPr>
        <w:t xml:space="preserve"> či </w:t>
      </w:r>
      <w:proofErr w:type="spellStart"/>
      <w:r w:rsidRPr="000977A8">
        <w:rPr>
          <w:rFonts w:cs="Arial"/>
        </w:rPr>
        <w:t>depónií</w:t>
      </w:r>
      <w:proofErr w:type="spellEnd"/>
      <w:r w:rsidRPr="000977A8">
        <w:rPr>
          <w:rFonts w:cs="Arial"/>
        </w:rPr>
        <w:t xml:space="preserve"> Zhotoviteľ si tieto zabezpečí na svoje náklady a nesie plnú právnu zodpovednosť za ich vybavenie, užívanie a zrušenie a to vrátane prístupových ciest. </w:t>
      </w:r>
    </w:p>
    <w:p w:rsidR="00195A51" w:rsidRPr="00846543" w:rsidRDefault="00E27430" w:rsidP="00007EC7">
      <w:pPr>
        <w:pStyle w:val="Odsekzoznamu1"/>
        <w:tabs>
          <w:tab w:val="left" w:pos="0"/>
        </w:tabs>
        <w:spacing w:before="240" w:after="240" w:line="240" w:lineRule="auto"/>
        <w:ind w:left="0"/>
        <w:rPr>
          <w:rFonts w:cs="Arial"/>
        </w:rPr>
      </w:pPr>
      <w:r w:rsidRPr="00846543">
        <w:rPr>
          <w:rFonts w:cs="Arial"/>
        </w:rPr>
        <w:t xml:space="preserve">Technické návrhy v dokumentácii poskytnutej objednávateľom, </w:t>
      </w:r>
      <w:r w:rsidRPr="00846543">
        <w:rPr>
          <w:rFonts w:cs="Arial"/>
          <w:b/>
        </w:rPr>
        <w:t xml:space="preserve">Zväzok 5, DSP Rýchlostná cesta R2 Kriváň – Lovinobaňa, </w:t>
      </w:r>
      <w:proofErr w:type="spellStart"/>
      <w:r w:rsidRPr="00846543">
        <w:rPr>
          <w:rFonts w:cs="Arial"/>
          <w:b/>
        </w:rPr>
        <w:t>Tomašovce</w:t>
      </w:r>
      <w:proofErr w:type="spellEnd"/>
      <w:r w:rsidRPr="00846543">
        <w:rPr>
          <w:rFonts w:cs="Arial"/>
        </w:rPr>
        <w:t xml:space="preserve">, </w:t>
      </w:r>
      <w:r w:rsidR="00195A51" w:rsidRPr="00846543">
        <w:rPr>
          <w:rFonts w:cs="Arial"/>
        </w:rPr>
        <w:t xml:space="preserve">nie </w:t>
      </w:r>
      <w:r w:rsidRPr="00846543">
        <w:rPr>
          <w:rFonts w:cs="Arial"/>
        </w:rPr>
        <w:t>sú záväzné</w:t>
      </w:r>
      <w:r w:rsidR="00195A51" w:rsidRPr="00846543">
        <w:rPr>
          <w:rFonts w:cs="Arial"/>
        </w:rPr>
        <w:t xml:space="preserve">. Zhotoviteľom predložené technické riešenie v ponuke a následná </w:t>
      </w:r>
      <w:proofErr w:type="spellStart"/>
      <w:r w:rsidR="00195A51" w:rsidRPr="00846543">
        <w:rPr>
          <w:rFonts w:cs="Arial"/>
        </w:rPr>
        <w:t>dokumentáci</w:t>
      </w:r>
      <w:r w:rsidR="00C50406">
        <w:rPr>
          <w:rFonts w:cs="Arial"/>
        </w:rPr>
        <w:t>a</w:t>
      </w:r>
      <w:r w:rsidR="00195A51" w:rsidRPr="00846543">
        <w:rPr>
          <w:rFonts w:cs="Arial"/>
        </w:rPr>
        <w:t>e</w:t>
      </w:r>
      <w:proofErr w:type="spellEnd"/>
      <w:r w:rsidR="00195A51" w:rsidRPr="00846543">
        <w:rPr>
          <w:rFonts w:cs="Arial"/>
        </w:rPr>
        <w:t xml:space="preserve"> pre stavebné pov</w:t>
      </w:r>
      <w:r w:rsidR="00C50406">
        <w:rPr>
          <w:rFonts w:cs="Arial"/>
        </w:rPr>
        <w:t>olenie a realizačná dokumentácia</w:t>
      </w:r>
      <w:r w:rsidR="00195A51" w:rsidRPr="00846543">
        <w:rPr>
          <w:rFonts w:cs="Arial"/>
        </w:rPr>
        <w:t xml:space="preserve"> musí byť v súlade:</w:t>
      </w:r>
    </w:p>
    <w:p w:rsidR="00195A51" w:rsidRPr="00846543" w:rsidRDefault="00195A51" w:rsidP="00195A51">
      <w:pPr>
        <w:pStyle w:val="Odsekzoznamu1"/>
        <w:numPr>
          <w:ilvl w:val="0"/>
          <w:numId w:val="2"/>
        </w:numPr>
        <w:tabs>
          <w:tab w:val="left" w:pos="0"/>
        </w:tabs>
        <w:spacing w:before="240" w:after="240" w:line="240" w:lineRule="auto"/>
        <w:rPr>
          <w:rFonts w:cs="Arial"/>
        </w:rPr>
      </w:pPr>
      <w:r w:rsidRPr="00846543">
        <w:rPr>
          <w:rFonts w:cs="Arial"/>
        </w:rPr>
        <w:t>s ostat</w:t>
      </w:r>
      <w:r w:rsidR="00907164" w:rsidRPr="00846543">
        <w:rPr>
          <w:rFonts w:cs="Arial"/>
        </w:rPr>
        <w:t xml:space="preserve">nými požiadavkami uvedenými vo všetkých častiach súťažných podkladov </w:t>
      </w:r>
    </w:p>
    <w:p w:rsidR="00907164" w:rsidRPr="00846543" w:rsidRDefault="00EE0F55" w:rsidP="00907164">
      <w:pPr>
        <w:pStyle w:val="Odsekzoznamu1"/>
        <w:numPr>
          <w:ilvl w:val="0"/>
          <w:numId w:val="2"/>
        </w:numPr>
        <w:tabs>
          <w:tab w:val="left" w:pos="0"/>
        </w:tabs>
        <w:spacing w:before="240" w:after="240" w:line="240" w:lineRule="auto"/>
        <w:rPr>
          <w:rFonts w:cs="Arial"/>
        </w:rPr>
      </w:pPr>
      <w:r w:rsidRPr="00846543">
        <w:rPr>
          <w:rFonts w:cs="Arial"/>
        </w:rPr>
        <w:t xml:space="preserve">vyjadrení orgánov a organizácií, ako aj požiadavky ostatných rozhodnutí a stanovísk, ktoré sú súčasťou </w:t>
      </w:r>
      <w:r w:rsidR="006C6B89">
        <w:rPr>
          <w:rFonts w:cs="Arial"/>
          <w:b/>
        </w:rPr>
        <w:t>Z</w:t>
      </w:r>
      <w:r w:rsidRPr="00846543">
        <w:rPr>
          <w:rFonts w:cs="Arial"/>
          <w:b/>
        </w:rPr>
        <w:t>väzku 5</w:t>
      </w:r>
    </w:p>
    <w:p w:rsidR="00EE0F55" w:rsidRPr="00846543" w:rsidRDefault="00EE0F55" w:rsidP="00907164">
      <w:pPr>
        <w:pStyle w:val="Odsekzoznamu1"/>
        <w:numPr>
          <w:ilvl w:val="0"/>
          <w:numId w:val="2"/>
        </w:numPr>
        <w:tabs>
          <w:tab w:val="left" w:pos="0"/>
        </w:tabs>
        <w:spacing w:before="240" w:after="240" w:line="240" w:lineRule="auto"/>
        <w:rPr>
          <w:rFonts w:cs="Arial"/>
        </w:rPr>
      </w:pPr>
      <w:r w:rsidRPr="00846543">
        <w:rPr>
          <w:rFonts w:cs="Arial"/>
        </w:rPr>
        <w:t xml:space="preserve">musí rešpektovať prieskumy uvedené vo </w:t>
      </w:r>
      <w:r w:rsidR="006C6B89">
        <w:rPr>
          <w:rFonts w:cs="Arial"/>
          <w:b/>
        </w:rPr>
        <w:t>Z</w:t>
      </w:r>
      <w:r w:rsidRPr="00846543">
        <w:rPr>
          <w:rFonts w:cs="Arial"/>
          <w:b/>
        </w:rPr>
        <w:t xml:space="preserve">väzku 5 </w:t>
      </w:r>
    </w:p>
    <w:p w:rsidR="00907164" w:rsidRPr="00846543" w:rsidRDefault="00846543" w:rsidP="00907164">
      <w:pPr>
        <w:pStyle w:val="Odsekzoznamu1"/>
        <w:numPr>
          <w:ilvl w:val="0"/>
          <w:numId w:val="2"/>
        </w:numPr>
        <w:tabs>
          <w:tab w:val="left" w:pos="0"/>
        </w:tabs>
        <w:spacing w:before="240" w:after="240" w:line="240" w:lineRule="auto"/>
        <w:rPr>
          <w:rFonts w:cs="Arial"/>
        </w:rPr>
      </w:pPr>
      <w:r w:rsidRPr="00846543">
        <w:rPr>
          <w:rFonts w:cs="Arial"/>
        </w:rPr>
        <w:t xml:space="preserve">s </w:t>
      </w:r>
      <w:r w:rsidR="00907164" w:rsidRPr="00846543">
        <w:rPr>
          <w:rFonts w:cs="Arial"/>
        </w:rPr>
        <w:t>normami a technickými predpis</w:t>
      </w:r>
      <w:r w:rsidR="0037416B" w:rsidRPr="00846543">
        <w:rPr>
          <w:rFonts w:cs="Arial"/>
        </w:rPr>
        <w:t>mi</w:t>
      </w:r>
    </w:p>
    <w:p w:rsidR="00907164" w:rsidRPr="00846543" w:rsidRDefault="00245A84" w:rsidP="00907164">
      <w:pPr>
        <w:pStyle w:val="Odsekzoznamu1"/>
        <w:numPr>
          <w:ilvl w:val="0"/>
          <w:numId w:val="2"/>
        </w:numPr>
        <w:tabs>
          <w:tab w:val="left" w:pos="0"/>
        </w:tabs>
        <w:spacing w:before="240" w:after="240" w:line="240" w:lineRule="auto"/>
        <w:rPr>
          <w:rFonts w:cs="Arial"/>
        </w:rPr>
      </w:pPr>
      <w:r w:rsidRPr="00846543">
        <w:rPr>
          <w:rFonts w:cs="Arial"/>
        </w:rPr>
        <w:t>s požiadavkami územného konania</w:t>
      </w:r>
    </w:p>
    <w:p w:rsidR="00245A84" w:rsidRPr="00846543" w:rsidRDefault="00245A84" w:rsidP="00907164">
      <w:pPr>
        <w:pStyle w:val="Odsekzoznamu1"/>
        <w:numPr>
          <w:ilvl w:val="0"/>
          <w:numId w:val="2"/>
        </w:numPr>
        <w:tabs>
          <w:tab w:val="left" w:pos="0"/>
        </w:tabs>
        <w:spacing w:before="240" w:after="240" w:line="240" w:lineRule="auto"/>
        <w:rPr>
          <w:rFonts w:cs="Arial"/>
        </w:rPr>
      </w:pPr>
      <w:r w:rsidRPr="00846543">
        <w:rPr>
          <w:rFonts w:cs="Arial"/>
        </w:rPr>
        <w:t xml:space="preserve">rešpektovať hranicu trvalých </w:t>
      </w:r>
      <w:r w:rsidR="00846543">
        <w:rPr>
          <w:rFonts w:cs="Arial"/>
        </w:rPr>
        <w:t xml:space="preserve">a dočasných </w:t>
      </w:r>
      <w:r w:rsidRPr="00846543">
        <w:rPr>
          <w:rFonts w:cs="Arial"/>
        </w:rPr>
        <w:t>záberov podľa prílohy</w:t>
      </w:r>
      <w:r w:rsidR="006C6B89">
        <w:rPr>
          <w:rFonts w:cs="Arial"/>
        </w:rPr>
        <w:t xml:space="preserve"> </w:t>
      </w:r>
      <w:r w:rsidR="006C6B89" w:rsidRPr="006C6B89">
        <w:rPr>
          <w:rFonts w:cs="Arial"/>
          <w:b/>
        </w:rPr>
        <w:t>č. 1 a č. 4 Zväzku 5</w:t>
      </w:r>
      <w:r w:rsidR="00846543">
        <w:rPr>
          <w:rFonts w:cs="Arial"/>
          <w:color w:val="FF0000"/>
        </w:rPr>
        <w:t xml:space="preserve"> </w:t>
      </w:r>
      <w:r w:rsidRPr="00846543">
        <w:rPr>
          <w:rFonts w:cs="Arial"/>
        </w:rPr>
        <w:t>.</w:t>
      </w:r>
    </w:p>
    <w:p w:rsidR="002E4D77" w:rsidRPr="00846543" w:rsidRDefault="002E4D77" w:rsidP="002E4D77">
      <w:pPr>
        <w:pStyle w:val="Odsekzoznamu1"/>
        <w:numPr>
          <w:ilvl w:val="0"/>
          <w:numId w:val="2"/>
        </w:numPr>
        <w:tabs>
          <w:tab w:val="left" w:pos="0"/>
        </w:tabs>
        <w:spacing w:before="240" w:after="240" w:line="240" w:lineRule="auto"/>
        <w:rPr>
          <w:rFonts w:cs="Arial"/>
        </w:rPr>
      </w:pPr>
      <w:r w:rsidRPr="00846543">
        <w:rPr>
          <w:rFonts w:cs="Arial"/>
        </w:rPr>
        <w:t>s doplňujúcimi požiadavkami k jednotlivým objektom</w:t>
      </w:r>
    </w:p>
    <w:p w:rsidR="002E4D77" w:rsidRPr="00846543" w:rsidRDefault="002E4D77" w:rsidP="002E4D77">
      <w:pPr>
        <w:pStyle w:val="Odsekzoznamu1"/>
        <w:tabs>
          <w:tab w:val="left" w:pos="0"/>
        </w:tabs>
        <w:spacing w:before="240" w:after="240" w:line="240" w:lineRule="auto"/>
        <w:ind w:left="0"/>
        <w:rPr>
          <w:rFonts w:cs="Arial"/>
        </w:rPr>
      </w:pPr>
    </w:p>
    <w:p w:rsidR="002E4D77" w:rsidRPr="00846543" w:rsidRDefault="002E4D77" w:rsidP="002E4D77">
      <w:pPr>
        <w:spacing w:line="240" w:lineRule="auto"/>
        <w:rPr>
          <w:b/>
        </w:rPr>
      </w:pPr>
      <w:r w:rsidRPr="00846543">
        <w:rPr>
          <w:b/>
        </w:rPr>
        <w:t xml:space="preserve">Zhotoviteľ </w:t>
      </w:r>
      <w:r w:rsidR="0037416B" w:rsidRPr="00846543">
        <w:rPr>
          <w:b/>
        </w:rPr>
        <w:t xml:space="preserve">je </w:t>
      </w:r>
      <w:r w:rsidRPr="00846543">
        <w:rPr>
          <w:b/>
        </w:rPr>
        <w:t>povinný zaobstarať si všetky príslušné povolenia a bude znášať všetky riziká a náklady s tým spojené.</w:t>
      </w:r>
    </w:p>
    <w:p w:rsidR="00E27430" w:rsidRDefault="00E27430" w:rsidP="00007EC7">
      <w:pPr>
        <w:pStyle w:val="Odsekzoznamu1"/>
        <w:tabs>
          <w:tab w:val="left" w:pos="0"/>
        </w:tabs>
        <w:spacing w:before="240" w:after="240" w:line="240" w:lineRule="auto"/>
        <w:ind w:left="0"/>
        <w:rPr>
          <w:rFonts w:cs="Arial"/>
        </w:rPr>
      </w:pPr>
      <w:r w:rsidRPr="00846543">
        <w:rPr>
          <w:rFonts w:cs="Arial"/>
          <w:color w:val="000000"/>
        </w:rPr>
        <w:t xml:space="preserve">V prípade, že sa v čase spracovania Dokumentácie Zhotoviteľa vyskytnú oprávnené odlišné požiadavky budúcich </w:t>
      </w:r>
      <w:r w:rsidRPr="00846543">
        <w:rPr>
          <w:rFonts w:cs="Arial"/>
        </w:rPr>
        <w:t xml:space="preserve">správcov jednotlivých objektov (mimo NDS) oproti </w:t>
      </w:r>
      <w:r w:rsidR="00907164" w:rsidRPr="00846543">
        <w:rPr>
          <w:rFonts w:cs="Arial"/>
        </w:rPr>
        <w:t>známych vyjadrení k DSP</w:t>
      </w:r>
      <w:r w:rsidRPr="00846543">
        <w:rPr>
          <w:rFonts w:cs="Arial"/>
        </w:rPr>
        <w:t>, nevyplývajúce z technického riešenia Zhotoviteľa, bude sa postupovať</w:t>
      </w:r>
      <w:r w:rsidRPr="00846543">
        <w:rPr>
          <w:rFonts w:cs="Arial"/>
          <w:color w:val="000000"/>
        </w:rPr>
        <w:t xml:space="preserve"> v zmysle Zmluvy. Toto sa netýka požiadaviek vyplývajúcich z ustanovení Zväzku 3, časť 1, čl. 2.2 Normy a technické predpisy</w:t>
      </w:r>
      <w:r w:rsidRPr="00846543">
        <w:rPr>
          <w:rFonts w:cs="Arial"/>
        </w:rPr>
        <w:t>.</w:t>
      </w:r>
    </w:p>
    <w:p w:rsidR="00E27430" w:rsidRPr="000977A8" w:rsidRDefault="00E27430" w:rsidP="007F1114">
      <w:pPr>
        <w:pStyle w:val="Nadpis2"/>
        <w:numPr>
          <w:ilvl w:val="0"/>
          <w:numId w:val="17"/>
        </w:numPr>
        <w:rPr>
          <w:rFonts w:cs="Arial"/>
        </w:rPr>
      </w:pPr>
      <w:bookmarkStart w:id="99" w:name="_Toc518289748"/>
      <w:r>
        <w:rPr>
          <w:rFonts w:cs="Arial"/>
        </w:rPr>
        <w:t xml:space="preserve">015-00 </w:t>
      </w:r>
      <w:r w:rsidRPr="000045E5">
        <w:rPr>
          <w:rFonts w:cs="Arial"/>
        </w:rPr>
        <w:t>Príprava územia</w:t>
      </w:r>
      <w:bookmarkEnd w:id="99"/>
    </w:p>
    <w:p w:rsidR="00E27430" w:rsidRDefault="00E27430" w:rsidP="00656D6D">
      <w:pPr>
        <w:spacing w:line="240" w:lineRule="auto"/>
      </w:pPr>
      <w:r w:rsidRPr="000977A8">
        <w:t>V prípade zmeny konštrukcie vozovky je Zhotoviteľ povinný zaobstarať si všetky príslušné povolenia a bude znášať všetky riziká a náklady s tým spojené.</w:t>
      </w:r>
    </w:p>
    <w:p w:rsidR="00E27430" w:rsidRPr="00871485" w:rsidRDefault="00E27430" w:rsidP="00656D6D">
      <w:pPr>
        <w:keepNext/>
        <w:autoSpaceDE w:val="0"/>
        <w:autoSpaceDN w:val="0"/>
        <w:adjustRightInd w:val="0"/>
        <w:spacing w:before="60"/>
        <w:rPr>
          <w:u w:val="single"/>
        </w:rPr>
      </w:pPr>
      <w:r w:rsidRPr="00871485">
        <w:rPr>
          <w:u w:val="single"/>
        </w:rPr>
        <w:t>Základné údaje</w:t>
      </w:r>
    </w:p>
    <w:p w:rsidR="00E27430" w:rsidRPr="00871485" w:rsidRDefault="00E27430" w:rsidP="00656D6D">
      <w:r w:rsidRPr="00871485">
        <w:t xml:space="preserve">V objekte sú zahrnuté práce spojené s prípravou územia pre začatie stavebných prác. Pozostáva z odstránenia prekážajúcich porastov a úpravy plôch, slúžiacich pre  potrebu  budúceho zhotoviteľa stavby - výstavby cestných, mostných objektov  a súvisiacich  častí  stavby. Jediné chránené územie, ktoré vedenie trasy rýchlostnej cesty R2 priamo zasahuje je Prírodná pamiatka Krivánsky potok, kde platí 4.stupeň ochrany a nemá vyhlásené ochranné pásmo. </w:t>
      </w:r>
    </w:p>
    <w:p w:rsidR="00E27430" w:rsidRPr="00871485" w:rsidRDefault="00E27430" w:rsidP="00656D6D">
      <w:pPr>
        <w:keepNext/>
        <w:autoSpaceDE w:val="0"/>
        <w:autoSpaceDN w:val="0"/>
        <w:adjustRightInd w:val="0"/>
        <w:spacing w:before="60"/>
        <w:rPr>
          <w:u w:val="single"/>
        </w:rPr>
      </w:pPr>
      <w:r w:rsidRPr="00871485">
        <w:rPr>
          <w:u w:val="single"/>
        </w:rPr>
        <w:t>Stavebné dvory</w:t>
      </w:r>
    </w:p>
    <w:p w:rsidR="00E27430" w:rsidRPr="00871485" w:rsidRDefault="00E27430" w:rsidP="00656D6D">
      <w:r>
        <w:t>Miesto stavebného dvora je v kompetencii zhotoviteľa stavby. Je možné využiť plánovaný</w:t>
      </w:r>
      <w:r w:rsidRPr="00871485">
        <w:t xml:space="preserve"> stavebný dvor SO 021 nachádza</w:t>
      </w:r>
      <w:r>
        <w:t>júci sa</w:t>
      </w:r>
      <w:r w:rsidRPr="00871485">
        <w:t xml:space="preserve"> v </w:t>
      </w:r>
      <w:proofErr w:type="spellStart"/>
      <w:r w:rsidRPr="00871485">
        <w:t>k.ú</w:t>
      </w:r>
      <w:proofErr w:type="spellEnd"/>
      <w:r w:rsidRPr="00871485">
        <w:t>. Kriváň. Ďalej budú zriadené aj pomocné stavebné dvory v celkovom počte 10.</w:t>
      </w:r>
    </w:p>
    <w:p w:rsidR="00E27430" w:rsidRPr="00871485" w:rsidRDefault="00E27430" w:rsidP="00656D6D">
      <w:pPr>
        <w:keepNext/>
        <w:autoSpaceDE w:val="0"/>
        <w:autoSpaceDN w:val="0"/>
        <w:adjustRightInd w:val="0"/>
        <w:spacing w:before="60"/>
        <w:rPr>
          <w:u w:val="single"/>
        </w:rPr>
      </w:pPr>
      <w:r w:rsidRPr="00871485">
        <w:rPr>
          <w:u w:val="single"/>
        </w:rPr>
        <w:lastRenderedPageBreak/>
        <w:t>Skládky humusu</w:t>
      </w:r>
    </w:p>
    <w:p w:rsidR="00E27430" w:rsidRDefault="00E27430" w:rsidP="00656D6D">
      <w:r w:rsidRPr="00871485">
        <w:t xml:space="preserve">Skládky humusu sú rozmiestnené priebežne po celej trase rýchlostnej cesty R2 a nachádzajú s v každom katastrálnom území trasy. </w:t>
      </w:r>
    </w:p>
    <w:p w:rsidR="00E27430" w:rsidRPr="00871485" w:rsidRDefault="00E27430" w:rsidP="00656D6D">
      <w:r w:rsidRPr="00871485">
        <w:t xml:space="preserve">Súčasťou objektu je taktiež </w:t>
      </w:r>
      <w:proofErr w:type="spellStart"/>
      <w:r w:rsidRPr="00871485">
        <w:t>odhumusovanie</w:t>
      </w:r>
      <w:proofErr w:type="spellEnd"/>
      <w:r w:rsidRPr="00871485">
        <w:t xml:space="preserve"> na plochách trvalých a dočasných záberov celej stavby a povrchové i </w:t>
      </w:r>
      <w:proofErr w:type="spellStart"/>
      <w:r w:rsidRPr="00871485">
        <w:t>podpovrchové</w:t>
      </w:r>
      <w:proofErr w:type="spellEnd"/>
      <w:r w:rsidRPr="00871485">
        <w:t xml:space="preserve"> odvodnenie. Vybudovanie plôch ZS určené pre zriadenie stavebných dvorov, skládok humusu, zeminy a sypkých materiálov.</w:t>
      </w:r>
    </w:p>
    <w:p w:rsidR="00E27430" w:rsidRDefault="00E27430" w:rsidP="00656D6D">
      <w:r w:rsidRPr="00871485">
        <w:t>Jedná sa o jednoduchý stavebný objekt, ktorý sa bude realizovať podľa predpokladaného postupu organizácie výstavby a pred rozbehnutím výstavby ostatných stavebných objektov.</w:t>
      </w:r>
    </w:p>
    <w:p w:rsidR="00E27430" w:rsidRPr="00784780" w:rsidRDefault="00E27430" w:rsidP="00CD3521">
      <w:r w:rsidRPr="00784780">
        <w:t xml:space="preserve">Stavebné dvory ani skládky humusu </w:t>
      </w:r>
      <w:r w:rsidR="006375E3" w:rsidRPr="00784780">
        <w:t>nesmú</w:t>
      </w:r>
      <w:r w:rsidRPr="00784780">
        <w:t xml:space="preserve"> </w:t>
      </w:r>
      <w:r w:rsidR="006375E3" w:rsidRPr="00784780">
        <w:t>byť</w:t>
      </w:r>
      <w:r w:rsidRPr="00784780">
        <w:t xml:space="preserve"> </w:t>
      </w:r>
      <w:r w:rsidR="006375E3" w:rsidRPr="00784780">
        <w:t>umiesťované</w:t>
      </w:r>
      <w:r w:rsidRPr="00784780">
        <w:t xml:space="preserve"> do územ</w:t>
      </w:r>
      <w:r w:rsidR="006375E3" w:rsidRPr="00784780">
        <w:t>ia</w:t>
      </w:r>
      <w:r w:rsidRPr="00784780">
        <w:t xml:space="preserve"> PP Krivá</w:t>
      </w:r>
      <w:r w:rsidR="006375E3" w:rsidRPr="00784780">
        <w:t>n</w:t>
      </w:r>
      <w:r w:rsidRPr="00784780">
        <w:t>sk</w:t>
      </w:r>
      <w:r w:rsidR="002F399C" w:rsidRPr="00784780">
        <w:t>y</w:t>
      </w:r>
      <w:r w:rsidRPr="00784780">
        <w:t xml:space="preserve"> potok ani do </w:t>
      </w:r>
      <w:r w:rsidR="002F399C" w:rsidRPr="00784780">
        <w:t>plôch výskytu</w:t>
      </w:r>
      <w:r w:rsidRPr="00784780">
        <w:t xml:space="preserve"> biotop</w:t>
      </w:r>
      <w:r w:rsidR="006375E3" w:rsidRPr="00784780">
        <w:t>ov</w:t>
      </w:r>
      <w:r w:rsidRPr="00784780">
        <w:t xml:space="preserve"> národného a </w:t>
      </w:r>
      <w:r w:rsidR="002F399C" w:rsidRPr="00784780">
        <w:t>európskeho</w:t>
      </w:r>
      <w:r w:rsidRPr="00784780">
        <w:t xml:space="preserve"> významu. N</w:t>
      </w:r>
      <w:r w:rsidR="006375E3" w:rsidRPr="00784780">
        <w:t>a</w:t>
      </w:r>
      <w:r w:rsidRPr="00784780">
        <w:t>sleduj</w:t>
      </w:r>
      <w:r w:rsidR="006375E3" w:rsidRPr="00784780">
        <w:t>ú</w:t>
      </w:r>
      <w:r w:rsidRPr="00784780">
        <w:t>c</w:t>
      </w:r>
      <w:r w:rsidR="006375E3" w:rsidRPr="00784780">
        <w:t>a</w:t>
      </w:r>
      <w:r w:rsidRPr="00784780">
        <w:t xml:space="preserve"> tabu</w:t>
      </w:r>
      <w:r w:rsidR="006375E3" w:rsidRPr="00784780">
        <w:t>ľ</w:t>
      </w:r>
      <w:r w:rsidRPr="00784780">
        <w:t>ka vyme</w:t>
      </w:r>
      <w:r w:rsidR="006375E3" w:rsidRPr="00784780">
        <w:t>d</w:t>
      </w:r>
      <w:r w:rsidRPr="00784780">
        <w:t xml:space="preserve">zuje výskyt uvedených území. Zákres </w:t>
      </w:r>
      <w:r w:rsidR="006375E3" w:rsidRPr="00784780">
        <w:t>plôch</w:t>
      </w:r>
      <w:r w:rsidRPr="00784780">
        <w:t xml:space="preserve"> PP a </w:t>
      </w:r>
      <w:r w:rsidR="006375E3" w:rsidRPr="00907164">
        <w:t>biotopov</w:t>
      </w:r>
      <w:r w:rsidRPr="00907164">
        <w:t xml:space="preserve"> je uveden</w:t>
      </w:r>
      <w:r w:rsidR="006375E3" w:rsidRPr="00907164">
        <w:t>ý</w:t>
      </w:r>
      <w:r w:rsidRPr="00907164">
        <w:t xml:space="preserve"> v</w:t>
      </w:r>
      <w:r w:rsidR="006375E3" w:rsidRPr="00907164">
        <w:t>o</w:t>
      </w:r>
      <w:r w:rsidRPr="00907164">
        <w:t xml:space="preserve"> výkrese B2. Celková situácia stavby-B2.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7"/>
        <w:gridCol w:w="4531"/>
      </w:tblGrid>
      <w:tr w:rsidR="00E27430" w:rsidRPr="00784780" w:rsidTr="00E073D8">
        <w:tc>
          <w:tcPr>
            <w:tcW w:w="1587" w:type="dxa"/>
          </w:tcPr>
          <w:p w:rsidR="00E27430" w:rsidRPr="00784780" w:rsidRDefault="00E27430" w:rsidP="006365C7">
            <w:pPr>
              <w:rPr>
                <w:sz w:val="20"/>
                <w:szCs w:val="20"/>
              </w:rPr>
            </w:pPr>
            <w:r w:rsidRPr="00784780">
              <w:rPr>
                <w:sz w:val="20"/>
                <w:szCs w:val="20"/>
              </w:rPr>
              <w:t>km</w:t>
            </w:r>
          </w:p>
        </w:tc>
        <w:tc>
          <w:tcPr>
            <w:tcW w:w="4531" w:type="dxa"/>
          </w:tcPr>
          <w:p w:rsidR="00E27430" w:rsidRPr="00784780" w:rsidRDefault="00E27430" w:rsidP="006365C7">
            <w:pPr>
              <w:rPr>
                <w:sz w:val="20"/>
                <w:szCs w:val="20"/>
              </w:rPr>
            </w:pPr>
            <w:r w:rsidRPr="00784780">
              <w:rPr>
                <w:sz w:val="20"/>
                <w:szCs w:val="20"/>
              </w:rPr>
              <w:t>limit</w:t>
            </w:r>
          </w:p>
        </w:tc>
      </w:tr>
      <w:tr w:rsidR="00E27430" w:rsidRPr="00784780" w:rsidTr="00E073D8">
        <w:tc>
          <w:tcPr>
            <w:tcW w:w="1587" w:type="dxa"/>
          </w:tcPr>
          <w:p w:rsidR="00E27430" w:rsidRPr="00784780" w:rsidRDefault="00E27430" w:rsidP="006365C7">
            <w:pPr>
              <w:rPr>
                <w:sz w:val="20"/>
                <w:szCs w:val="20"/>
              </w:rPr>
            </w:pPr>
            <w:r w:rsidRPr="00784780">
              <w:rPr>
                <w:sz w:val="20"/>
                <w:szCs w:val="20"/>
              </w:rPr>
              <w:t>2,2-2,6</w:t>
            </w:r>
          </w:p>
        </w:tc>
        <w:tc>
          <w:tcPr>
            <w:tcW w:w="4531" w:type="dxa"/>
          </w:tcPr>
          <w:p w:rsidR="00E27430" w:rsidRPr="00784780" w:rsidRDefault="00E27430" w:rsidP="006365C7">
            <w:pPr>
              <w:rPr>
                <w:sz w:val="20"/>
                <w:szCs w:val="20"/>
              </w:rPr>
            </w:pPr>
            <w:r w:rsidRPr="00784780">
              <w:rPr>
                <w:sz w:val="20"/>
                <w:szCs w:val="20"/>
              </w:rPr>
              <w:t>biotop národného významu</w:t>
            </w:r>
          </w:p>
        </w:tc>
      </w:tr>
      <w:tr w:rsidR="00E27430" w:rsidRPr="00784780" w:rsidTr="00E073D8">
        <w:tc>
          <w:tcPr>
            <w:tcW w:w="1587" w:type="dxa"/>
          </w:tcPr>
          <w:p w:rsidR="00E27430" w:rsidRPr="00784780" w:rsidRDefault="00E27430" w:rsidP="006365C7">
            <w:pPr>
              <w:rPr>
                <w:sz w:val="20"/>
                <w:szCs w:val="20"/>
              </w:rPr>
            </w:pPr>
            <w:r w:rsidRPr="00784780">
              <w:rPr>
                <w:sz w:val="20"/>
                <w:szCs w:val="20"/>
              </w:rPr>
              <w:t>3,1-3,9</w:t>
            </w:r>
          </w:p>
        </w:tc>
        <w:tc>
          <w:tcPr>
            <w:tcW w:w="4531" w:type="dxa"/>
          </w:tcPr>
          <w:p w:rsidR="00E27430" w:rsidRPr="00784780" w:rsidRDefault="00E27430" w:rsidP="006365C7">
            <w:pPr>
              <w:rPr>
                <w:sz w:val="20"/>
                <w:szCs w:val="20"/>
              </w:rPr>
            </w:pPr>
            <w:r w:rsidRPr="00784780">
              <w:rPr>
                <w:sz w:val="20"/>
                <w:szCs w:val="20"/>
              </w:rPr>
              <w:t>biotop národného významu</w:t>
            </w:r>
          </w:p>
        </w:tc>
      </w:tr>
      <w:tr w:rsidR="00E27430" w:rsidRPr="00784780" w:rsidTr="00E073D8">
        <w:tc>
          <w:tcPr>
            <w:tcW w:w="1587" w:type="dxa"/>
          </w:tcPr>
          <w:p w:rsidR="00E27430" w:rsidRPr="00784780" w:rsidRDefault="00E27430" w:rsidP="006365C7">
            <w:pPr>
              <w:rPr>
                <w:sz w:val="20"/>
                <w:szCs w:val="20"/>
              </w:rPr>
            </w:pPr>
            <w:r w:rsidRPr="00784780">
              <w:rPr>
                <w:sz w:val="20"/>
                <w:szCs w:val="20"/>
              </w:rPr>
              <w:t>3,9-4,4</w:t>
            </w:r>
          </w:p>
        </w:tc>
        <w:tc>
          <w:tcPr>
            <w:tcW w:w="4531" w:type="dxa"/>
          </w:tcPr>
          <w:p w:rsidR="00E27430" w:rsidRPr="00784780" w:rsidRDefault="00E27430" w:rsidP="006365C7">
            <w:pPr>
              <w:rPr>
                <w:sz w:val="20"/>
                <w:szCs w:val="20"/>
              </w:rPr>
            </w:pPr>
            <w:r w:rsidRPr="00784780">
              <w:rPr>
                <w:sz w:val="20"/>
                <w:szCs w:val="20"/>
              </w:rPr>
              <w:t>biotop európskeho významu</w:t>
            </w:r>
          </w:p>
        </w:tc>
      </w:tr>
      <w:tr w:rsidR="00E27430" w:rsidRPr="00784780" w:rsidTr="00E073D8">
        <w:tc>
          <w:tcPr>
            <w:tcW w:w="1587" w:type="dxa"/>
          </w:tcPr>
          <w:p w:rsidR="00E27430" w:rsidRPr="00784780" w:rsidRDefault="00E27430" w:rsidP="006365C7">
            <w:pPr>
              <w:rPr>
                <w:sz w:val="20"/>
                <w:szCs w:val="20"/>
              </w:rPr>
            </w:pPr>
            <w:r w:rsidRPr="00784780">
              <w:rPr>
                <w:sz w:val="20"/>
                <w:szCs w:val="20"/>
              </w:rPr>
              <w:t>4,5-5,2</w:t>
            </w:r>
          </w:p>
        </w:tc>
        <w:tc>
          <w:tcPr>
            <w:tcW w:w="4531" w:type="dxa"/>
          </w:tcPr>
          <w:p w:rsidR="00E27430" w:rsidRPr="00784780" w:rsidRDefault="00E27430" w:rsidP="006365C7">
            <w:pPr>
              <w:rPr>
                <w:sz w:val="20"/>
                <w:szCs w:val="20"/>
              </w:rPr>
            </w:pPr>
            <w:r w:rsidRPr="00784780">
              <w:rPr>
                <w:sz w:val="20"/>
                <w:szCs w:val="20"/>
              </w:rPr>
              <w:t>biotop národného významu</w:t>
            </w:r>
          </w:p>
        </w:tc>
      </w:tr>
      <w:tr w:rsidR="00E27430" w:rsidRPr="00784780" w:rsidTr="00E073D8">
        <w:tc>
          <w:tcPr>
            <w:tcW w:w="1587" w:type="dxa"/>
          </w:tcPr>
          <w:p w:rsidR="00E27430" w:rsidRPr="00784780" w:rsidRDefault="00E27430" w:rsidP="006365C7">
            <w:pPr>
              <w:rPr>
                <w:sz w:val="20"/>
                <w:szCs w:val="20"/>
              </w:rPr>
            </w:pPr>
            <w:r w:rsidRPr="00784780">
              <w:rPr>
                <w:sz w:val="20"/>
                <w:szCs w:val="20"/>
              </w:rPr>
              <w:t>5,2-5,6</w:t>
            </w:r>
          </w:p>
        </w:tc>
        <w:tc>
          <w:tcPr>
            <w:tcW w:w="4531" w:type="dxa"/>
          </w:tcPr>
          <w:p w:rsidR="00E27430" w:rsidRPr="00784780" w:rsidRDefault="00E27430" w:rsidP="006365C7">
            <w:pPr>
              <w:rPr>
                <w:sz w:val="20"/>
                <w:szCs w:val="20"/>
              </w:rPr>
            </w:pPr>
            <w:r w:rsidRPr="00784780">
              <w:rPr>
                <w:sz w:val="20"/>
                <w:szCs w:val="20"/>
              </w:rPr>
              <w:t xml:space="preserve">PP </w:t>
            </w:r>
            <w:proofErr w:type="spellStart"/>
            <w:r w:rsidRPr="00784780">
              <w:rPr>
                <w:sz w:val="20"/>
                <w:szCs w:val="20"/>
              </w:rPr>
              <w:t>Krivá</w:t>
            </w:r>
            <w:r w:rsidR="006375E3" w:rsidRPr="00784780">
              <w:rPr>
                <w:sz w:val="20"/>
                <w:szCs w:val="20"/>
              </w:rPr>
              <w:t>n</w:t>
            </w:r>
            <w:r w:rsidRPr="00784780">
              <w:rPr>
                <w:sz w:val="20"/>
                <w:szCs w:val="20"/>
              </w:rPr>
              <w:t>ský</w:t>
            </w:r>
            <w:proofErr w:type="spellEnd"/>
            <w:r w:rsidRPr="00784780">
              <w:rPr>
                <w:sz w:val="20"/>
                <w:szCs w:val="20"/>
              </w:rPr>
              <w:t xml:space="preserve"> potok</w:t>
            </w:r>
          </w:p>
        </w:tc>
      </w:tr>
      <w:tr w:rsidR="00E27430" w:rsidRPr="00784780" w:rsidTr="00E073D8">
        <w:tc>
          <w:tcPr>
            <w:tcW w:w="1587" w:type="dxa"/>
          </w:tcPr>
          <w:p w:rsidR="00E27430" w:rsidRPr="00784780" w:rsidRDefault="00E27430" w:rsidP="006365C7">
            <w:pPr>
              <w:rPr>
                <w:sz w:val="20"/>
                <w:szCs w:val="20"/>
              </w:rPr>
            </w:pPr>
            <w:r w:rsidRPr="00784780">
              <w:rPr>
                <w:sz w:val="20"/>
                <w:szCs w:val="20"/>
              </w:rPr>
              <w:t>5,65-6,0</w:t>
            </w:r>
          </w:p>
        </w:tc>
        <w:tc>
          <w:tcPr>
            <w:tcW w:w="4531" w:type="dxa"/>
          </w:tcPr>
          <w:p w:rsidR="00E27430" w:rsidRPr="00784780" w:rsidRDefault="00E27430" w:rsidP="006365C7">
            <w:pPr>
              <w:rPr>
                <w:sz w:val="20"/>
                <w:szCs w:val="20"/>
              </w:rPr>
            </w:pPr>
            <w:r w:rsidRPr="00784780">
              <w:rPr>
                <w:sz w:val="20"/>
                <w:szCs w:val="20"/>
              </w:rPr>
              <w:t>biotop národného významu</w:t>
            </w:r>
          </w:p>
        </w:tc>
      </w:tr>
      <w:tr w:rsidR="00E27430" w:rsidRPr="00784780" w:rsidTr="00E073D8">
        <w:tc>
          <w:tcPr>
            <w:tcW w:w="1587" w:type="dxa"/>
          </w:tcPr>
          <w:p w:rsidR="00E27430" w:rsidRPr="00784780" w:rsidRDefault="00E27430" w:rsidP="006365C7">
            <w:pPr>
              <w:rPr>
                <w:sz w:val="20"/>
                <w:szCs w:val="20"/>
              </w:rPr>
            </w:pPr>
            <w:r w:rsidRPr="00784780">
              <w:rPr>
                <w:sz w:val="20"/>
                <w:szCs w:val="20"/>
              </w:rPr>
              <w:t>6,3-6,8</w:t>
            </w:r>
          </w:p>
        </w:tc>
        <w:tc>
          <w:tcPr>
            <w:tcW w:w="4531" w:type="dxa"/>
          </w:tcPr>
          <w:p w:rsidR="00E27430" w:rsidRPr="00784780" w:rsidRDefault="00E27430" w:rsidP="006365C7">
            <w:pPr>
              <w:rPr>
                <w:sz w:val="20"/>
                <w:szCs w:val="20"/>
              </w:rPr>
            </w:pPr>
            <w:r w:rsidRPr="00784780">
              <w:rPr>
                <w:sz w:val="20"/>
                <w:szCs w:val="20"/>
              </w:rPr>
              <w:t>biotop národného významu</w:t>
            </w:r>
          </w:p>
        </w:tc>
      </w:tr>
      <w:tr w:rsidR="00E27430" w:rsidRPr="00784780" w:rsidTr="00E073D8">
        <w:tc>
          <w:tcPr>
            <w:tcW w:w="1587" w:type="dxa"/>
          </w:tcPr>
          <w:p w:rsidR="00E27430" w:rsidRPr="00784780" w:rsidRDefault="00E27430" w:rsidP="006365C7">
            <w:pPr>
              <w:rPr>
                <w:sz w:val="20"/>
                <w:szCs w:val="20"/>
              </w:rPr>
            </w:pPr>
            <w:r w:rsidRPr="00784780">
              <w:rPr>
                <w:sz w:val="20"/>
                <w:szCs w:val="20"/>
              </w:rPr>
              <w:t>6,8-7,2</w:t>
            </w:r>
          </w:p>
        </w:tc>
        <w:tc>
          <w:tcPr>
            <w:tcW w:w="4531" w:type="dxa"/>
          </w:tcPr>
          <w:p w:rsidR="00E27430" w:rsidRPr="00784780" w:rsidRDefault="00E27430" w:rsidP="006365C7">
            <w:pPr>
              <w:rPr>
                <w:sz w:val="20"/>
                <w:szCs w:val="20"/>
              </w:rPr>
            </w:pPr>
            <w:r w:rsidRPr="00784780">
              <w:rPr>
                <w:sz w:val="20"/>
                <w:szCs w:val="20"/>
              </w:rPr>
              <w:t xml:space="preserve">PP </w:t>
            </w:r>
            <w:proofErr w:type="spellStart"/>
            <w:r w:rsidRPr="00784780">
              <w:rPr>
                <w:sz w:val="20"/>
                <w:szCs w:val="20"/>
              </w:rPr>
              <w:t>Krivá</w:t>
            </w:r>
            <w:r w:rsidR="006375E3" w:rsidRPr="00784780">
              <w:rPr>
                <w:sz w:val="20"/>
                <w:szCs w:val="20"/>
              </w:rPr>
              <w:t>n</w:t>
            </w:r>
            <w:r w:rsidRPr="00784780">
              <w:rPr>
                <w:sz w:val="20"/>
                <w:szCs w:val="20"/>
              </w:rPr>
              <w:t>ský</w:t>
            </w:r>
            <w:proofErr w:type="spellEnd"/>
            <w:r w:rsidRPr="00784780">
              <w:rPr>
                <w:sz w:val="20"/>
                <w:szCs w:val="20"/>
              </w:rPr>
              <w:t xml:space="preserve"> potok</w:t>
            </w:r>
          </w:p>
        </w:tc>
      </w:tr>
      <w:tr w:rsidR="00E27430" w:rsidTr="00E073D8">
        <w:tc>
          <w:tcPr>
            <w:tcW w:w="1587" w:type="dxa"/>
          </w:tcPr>
          <w:p w:rsidR="00E27430" w:rsidRPr="00784780" w:rsidRDefault="00E27430" w:rsidP="006365C7">
            <w:pPr>
              <w:rPr>
                <w:sz w:val="20"/>
                <w:szCs w:val="20"/>
              </w:rPr>
            </w:pPr>
            <w:r w:rsidRPr="00784780">
              <w:rPr>
                <w:sz w:val="20"/>
                <w:szCs w:val="20"/>
              </w:rPr>
              <w:t>7,6-7,7</w:t>
            </w:r>
          </w:p>
        </w:tc>
        <w:tc>
          <w:tcPr>
            <w:tcW w:w="4531" w:type="dxa"/>
          </w:tcPr>
          <w:p w:rsidR="00E27430" w:rsidRPr="002F40BE" w:rsidRDefault="00E27430" w:rsidP="006365C7">
            <w:pPr>
              <w:rPr>
                <w:sz w:val="20"/>
                <w:szCs w:val="20"/>
              </w:rPr>
            </w:pPr>
            <w:r w:rsidRPr="00784780">
              <w:rPr>
                <w:sz w:val="20"/>
                <w:szCs w:val="20"/>
              </w:rPr>
              <w:t>biotop európskeho významu</w:t>
            </w:r>
          </w:p>
        </w:tc>
      </w:tr>
    </w:tbl>
    <w:p w:rsidR="00E27430" w:rsidRPr="00871485" w:rsidRDefault="00E27430" w:rsidP="00656D6D">
      <w:pPr>
        <w:numPr>
          <w:ins w:id="100" w:author="Jitka Kaslová" w:date="2018-05-29T12:04:00Z"/>
        </w:numPr>
      </w:pPr>
    </w:p>
    <w:p w:rsidR="00E27430" w:rsidRDefault="00E27430" w:rsidP="007F1114">
      <w:pPr>
        <w:pStyle w:val="Nadpis2"/>
        <w:numPr>
          <w:ilvl w:val="0"/>
          <w:numId w:val="17"/>
        </w:numPr>
        <w:rPr>
          <w:rFonts w:cs="Arial"/>
        </w:rPr>
      </w:pPr>
      <w:bookmarkStart w:id="101" w:name="_Toc518289749"/>
      <w:r w:rsidRPr="000045E5">
        <w:rPr>
          <w:rFonts w:cs="Arial"/>
        </w:rPr>
        <w:t>020-00 Vegetačné</w:t>
      </w:r>
      <w:r>
        <w:rPr>
          <w:rFonts w:cs="Arial"/>
        </w:rPr>
        <w:t xml:space="preserve"> </w:t>
      </w:r>
      <w:r w:rsidRPr="00C1001A">
        <w:t xml:space="preserve"> </w:t>
      </w:r>
      <w:r w:rsidRPr="000A1778">
        <w:rPr>
          <w:rFonts w:cs="Arial"/>
        </w:rPr>
        <w:t>úpravy</w:t>
      </w:r>
      <w:bookmarkEnd w:id="101"/>
    </w:p>
    <w:p w:rsidR="00E27430" w:rsidRDefault="00E27430" w:rsidP="0089775F">
      <w:r w:rsidRPr="0089775F">
        <w:t xml:space="preserve">DSP </w:t>
      </w:r>
      <w:r w:rsidR="002E4D77">
        <w:t xml:space="preserve">nie </w:t>
      </w:r>
      <w:r w:rsidRPr="0089775F">
        <w:t>je záväzná s nasledovným spresnením:</w:t>
      </w:r>
      <w:r w:rsidRPr="00C1001A">
        <w:t xml:space="preserve"> </w:t>
      </w:r>
    </w:p>
    <w:p w:rsidR="00E27430" w:rsidRPr="00BD6362" w:rsidRDefault="00E27430" w:rsidP="00BD6362">
      <w:pPr>
        <w:pStyle w:val="Odsekzoznamu"/>
        <w:numPr>
          <w:ilvl w:val="0"/>
          <w:numId w:val="2"/>
        </w:numPr>
        <w:spacing w:line="240" w:lineRule="auto"/>
        <w:ind w:left="709" w:hanging="425"/>
        <w:rPr>
          <w:rFonts w:cs="Arial"/>
          <w:lang w:eastAsia="cs-CZ"/>
        </w:rPr>
      </w:pPr>
      <w:r w:rsidRPr="00BD6362">
        <w:rPr>
          <w:rFonts w:cs="Arial"/>
          <w:lang w:eastAsia="cs-CZ"/>
        </w:rPr>
        <w:t>súčasťou návrhu bude aj ošetrovanie vegetácie  počas 2 rokov od preberacieho ko</w:t>
      </w:r>
      <w:r>
        <w:rPr>
          <w:rFonts w:cs="Arial"/>
          <w:lang w:eastAsia="cs-CZ"/>
        </w:rPr>
        <w:t>nania objektu 020</w:t>
      </w:r>
      <w:r w:rsidRPr="00BD6362">
        <w:rPr>
          <w:rFonts w:cs="Arial"/>
          <w:lang w:eastAsia="cs-CZ"/>
        </w:rPr>
        <w:t>-00.</w:t>
      </w:r>
    </w:p>
    <w:p w:rsidR="00E27430" w:rsidRPr="001D4C07" w:rsidRDefault="00E27430" w:rsidP="007F1114">
      <w:pPr>
        <w:pStyle w:val="Odsekzoznamu"/>
        <w:numPr>
          <w:ilvl w:val="0"/>
          <w:numId w:val="19"/>
        </w:numPr>
        <w:spacing w:line="240" w:lineRule="auto"/>
        <w:rPr>
          <w:rFonts w:cs="Arial"/>
          <w:lang w:eastAsia="cs-CZ"/>
        </w:rPr>
      </w:pPr>
      <w:r w:rsidRPr="001D4C07">
        <w:rPr>
          <w:rFonts w:cs="Arial"/>
          <w:lang w:eastAsia="cs-CZ"/>
        </w:rPr>
        <w:t>minimálne požiadavky na ošetrovanie vegetácie sa nachádzajú v zväzku 3</w:t>
      </w:r>
      <w:r>
        <w:rPr>
          <w:rFonts w:cs="Arial"/>
          <w:lang w:eastAsia="cs-CZ"/>
        </w:rPr>
        <w:t xml:space="preserve">, </w:t>
      </w:r>
      <w:r w:rsidRPr="001D4C07">
        <w:rPr>
          <w:rFonts w:cs="Arial"/>
          <w:lang w:eastAsia="cs-CZ"/>
        </w:rPr>
        <w:t>časť 1</w:t>
      </w:r>
      <w:r>
        <w:rPr>
          <w:rFonts w:cs="Arial"/>
          <w:lang w:eastAsia="cs-CZ"/>
        </w:rPr>
        <w:t>, Príloha</w:t>
      </w:r>
      <w:r w:rsidRPr="001D4C07">
        <w:rPr>
          <w:rFonts w:cs="Arial"/>
          <w:lang w:eastAsia="cs-CZ"/>
        </w:rPr>
        <w:t xml:space="preserve"> č. 13.</w:t>
      </w:r>
    </w:p>
    <w:p w:rsidR="00E27430" w:rsidRPr="001D4C07" w:rsidRDefault="00E27430" w:rsidP="00BD6362">
      <w:pPr>
        <w:pStyle w:val="Odsekzoznamu"/>
        <w:numPr>
          <w:ilvl w:val="0"/>
          <w:numId w:val="2"/>
        </w:numPr>
        <w:spacing w:line="240" w:lineRule="auto"/>
        <w:ind w:left="709"/>
        <w:rPr>
          <w:rFonts w:cs="Arial"/>
          <w:lang w:eastAsia="cs-CZ"/>
        </w:rPr>
      </w:pPr>
      <w:r w:rsidRPr="001D4C07">
        <w:rPr>
          <w:rFonts w:cs="Arial"/>
          <w:lang w:eastAsia="cs-CZ"/>
        </w:rPr>
        <w:t>náklad spojený s ošetrovaním vegetácie si ocení Zhotoviteľ v </w:t>
      </w:r>
      <w:r>
        <w:rPr>
          <w:rFonts w:cs="Arial"/>
          <w:lang w:eastAsia="cs-CZ"/>
        </w:rPr>
        <w:t>objekte 020</w:t>
      </w:r>
      <w:r w:rsidRPr="001D4C07">
        <w:rPr>
          <w:rFonts w:cs="Arial"/>
          <w:lang w:eastAsia="cs-CZ"/>
        </w:rPr>
        <w:t>-00.</w:t>
      </w:r>
    </w:p>
    <w:p w:rsidR="00E27430" w:rsidRPr="00F867CF" w:rsidRDefault="00E27430" w:rsidP="00512E6E">
      <w:pPr>
        <w:pStyle w:val="Odsekzoznamu"/>
        <w:numPr>
          <w:ilvl w:val="0"/>
          <w:numId w:val="2"/>
        </w:numPr>
        <w:spacing w:after="0" w:line="200" w:lineRule="atLeast"/>
        <w:ind w:left="709" w:hanging="425"/>
        <w:rPr>
          <w:rFonts w:cs="Arial"/>
        </w:rPr>
      </w:pPr>
      <w:r>
        <w:t>zhotoviteľ</w:t>
      </w:r>
      <w:r w:rsidRPr="000977A8">
        <w:t xml:space="preserve"> musí zohľadniť ustanovenia Zväzku 3, časť 1, čl. </w:t>
      </w:r>
      <w:r>
        <w:t>1.12</w:t>
      </w:r>
    </w:p>
    <w:p w:rsidR="00E27430" w:rsidRPr="005563C1" w:rsidRDefault="00E27430" w:rsidP="00512E6E">
      <w:pPr>
        <w:pStyle w:val="Odsekzoznamu"/>
        <w:numPr>
          <w:ilvl w:val="0"/>
          <w:numId w:val="2"/>
        </w:numPr>
        <w:spacing w:after="0" w:line="200" w:lineRule="atLeast"/>
        <w:ind w:left="709" w:hanging="425"/>
        <w:rPr>
          <w:rFonts w:cs="Arial"/>
        </w:rPr>
      </w:pPr>
      <w:r w:rsidRPr="005563C1">
        <w:t>návrh bude upravený pre kategóriu R24,5 .</w:t>
      </w:r>
    </w:p>
    <w:p w:rsidR="00E27430" w:rsidRPr="00BD6362" w:rsidRDefault="00E27430" w:rsidP="00512E6E">
      <w:pPr>
        <w:pStyle w:val="Odsekzoznamu"/>
        <w:spacing w:line="240" w:lineRule="auto"/>
        <w:ind w:left="709"/>
        <w:rPr>
          <w:rFonts w:cs="Arial"/>
          <w:lang w:eastAsia="cs-CZ"/>
        </w:rPr>
      </w:pPr>
    </w:p>
    <w:p w:rsidR="00E27430" w:rsidRDefault="00E27430" w:rsidP="007F1114">
      <w:pPr>
        <w:pStyle w:val="Nadpis2"/>
        <w:numPr>
          <w:ilvl w:val="0"/>
          <w:numId w:val="17"/>
        </w:numPr>
        <w:rPr>
          <w:rFonts w:cs="Arial"/>
        </w:rPr>
      </w:pPr>
      <w:bookmarkStart w:id="102" w:name="_Toc518289750"/>
      <w:r>
        <w:rPr>
          <w:rFonts w:cs="Arial"/>
        </w:rPr>
        <w:t xml:space="preserve">021-00 </w:t>
      </w:r>
      <w:r w:rsidRPr="000045E5">
        <w:rPr>
          <w:rFonts w:cs="Arial"/>
        </w:rPr>
        <w:t>Stavebný dvor č.1 v MÚK Kriváň</w:t>
      </w:r>
      <w:bookmarkEnd w:id="102"/>
    </w:p>
    <w:p w:rsidR="00E27430" w:rsidRPr="009A0A90" w:rsidRDefault="00E27430" w:rsidP="009A0A90">
      <w:pPr>
        <w:pStyle w:val="Odsekzoznamu1"/>
        <w:tabs>
          <w:tab w:val="left" w:pos="284"/>
        </w:tabs>
        <w:spacing w:after="0" w:line="240" w:lineRule="auto"/>
        <w:ind w:left="0"/>
        <w:contextualSpacing w:val="0"/>
      </w:pPr>
      <w:r w:rsidRPr="009A0A90">
        <w:t xml:space="preserve">DSP pre tento objekt nie je záväzná. </w:t>
      </w:r>
    </w:p>
    <w:p w:rsidR="00E27430" w:rsidRPr="002B7E08" w:rsidRDefault="00E27430" w:rsidP="009A0A90">
      <w:pPr>
        <w:spacing w:line="240" w:lineRule="auto"/>
      </w:pPr>
      <w:r w:rsidRPr="009A0A90">
        <w:lastRenderedPageBreak/>
        <w:t xml:space="preserve">Je potrebné dodržať požiadavky uvedené vo </w:t>
      </w:r>
      <w:r w:rsidRPr="000977A8">
        <w:t xml:space="preserve">Zväzku 3, časť 1, čl. 2.2 Normy a technické predpisy a to bez navýšenia ceny diela. V prípade zmeny konštrukcie vozovky je Zhotoviteľ povinný zaobstarať si všetky príslušné povolenia a bude znášať všetky riziká a náklady s tým </w:t>
      </w:r>
      <w:r w:rsidRPr="002B7E08">
        <w:t>spojené.</w:t>
      </w:r>
    </w:p>
    <w:p w:rsidR="00E27430" w:rsidRPr="002B7E08" w:rsidRDefault="00E27430" w:rsidP="007F1114">
      <w:pPr>
        <w:pStyle w:val="Nadpis2"/>
        <w:numPr>
          <w:ilvl w:val="0"/>
          <w:numId w:val="17"/>
        </w:numPr>
        <w:rPr>
          <w:rFonts w:cs="Arial"/>
        </w:rPr>
      </w:pPr>
      <w:bookmarkStart w:id="103" w:name="_Toc518289751"/>
      <w:r w:rsidRPr="002B7E08">
        <w:rPr>
          <w:rFonts w:cs="Arial"/>
        </w:rPr>
        <w:t>041-00 Technická a biologická rekultivácia PF</w:t>
      </w:r>
      <w:bookmarkEnd w:id="103"/>
    </w:p>
    <w:p w:rsidR="002B7E08" w:rsidRDefault="002B7E08" w:rsidP="002B7E08">
      <w:r w:rsidRPr="002B7E08">
        <w:t>DSP nie je záväzná s nasledovným spresnením:</w:t>
      </w:r>
      <w:r w:rsidRPr="00C1001A">
        <w:t xml:space="preserve"> </w:t>
      </w:r>
    </w:p>
    <w:p w:rsidR="00E27430" w:rsidRPr="002B7E08" w:rsidRDefault="00E27430" w:rsidP="002B7E08">
      <w:r w:rsidRPr="002B7E08">
        <w:t xml:space="preserve">Spätná rekultivácia bude vykonaná len na tých dočasne zabratých plochách PPF, ktoré bude Zhotoviteľ nevyhnutne využívať pre výstavbu stanoveného rozsahu stavby, definovaného článkom 1.1, zväzku 3, časť 1. </w:t>
      </w:r>
    </w:p>
    <w:p w:rsidR="002B7E08" w:rsidRPr="00871485" w:rsidRDefault="002B7E08" w:rsidP="002B7E08">
      <w:r w:rsidRPr="002B7E08">
        <w:t xml:space="preserve">Rekultivácia je súhrn </w:t>
      </w:r>
      <w:proofErr w:type="spellStart"/>
      <w:r w:rsidRPr="002B7E08">
        <w:t>agromelioračných</w:t>
      </w:r>
      <w:proofErr w:type="spellEnd"/>
      <w:r w:rsidRPr="002B7E08">
        <w:t>, agrotechnických, biologických a pestovateľských opatrení na obnovu kvalitatívnych vlastností poľnohospodárskej pôdy a obnovu pôdnej úrodnosti.  Tieto opatrenia obsahujú obnovu fyzikálnych, chemických a biologických vlastností podľa príslušného druhu pozemku poľnohospodárskej pôdy. Projekt  rekultivácie pozostáva:</w:t>
      </w:r>
    </w:p>
    <w:p w:rsidR="002B7E08" w:rsidRPr="00871485" w:rsidRDefault="002B7E08" w:rsidP="00B1599A">
      <w:pPr>
        <w:numPr>
          <w:ilvl w:val="0"/>
          <w:numId w:val="41"/>
        </w:numPr>
        <w:spacing w:after="0" w:line="240" w:lineRule="auto"/>
      </w:pPr>
      <w:r w:rsidRPr="00871485">
        <w:t xml:space="preserve">technickej rekultivácie </w:t>
      </w:r>
    </w:p>
    <w:p w:rsidR="002B7E08" w:rsidRPr="00871485" w:rsidRDefault="002B7E08" w:rsidP="00B1599A">
      <w:pPr>
        <w:numPr>
          <w:ilvl w:val="0"/>
          <w:numId w:val="41"/>
        </w:numPr>
        <w:spacing w:after="0" w:line="240" w:lineRule="auto"/>
      </w:pPr>
      <w:r w:rsidRPr="00871485">
        <w:t xml:space="preserve">biologickej rekultivácie </w:t>
      </w:r>
    </w:p>
    <w:p w:rsidR="002B7E08" w:rsidRPr="00871485" w:rsidRDefault="002B7E08" w:rsidP="00B1599A">
      <w:pPr>
        <w:numPr>
          <w:ilvl w:val="0"/>
          <w:numId w:val="41"/>
        </w:numPr>
        <w:spacing w:after="0" w:line="240" w:lineRule="auto"/>
      </w:pPr>
      <w:r w:rsidRPr="00871485">
        <w:t>biologickej revitalizácie územia</w:t>
      </w:r>
    </w:p>
    <w:p w:rsidR="002B7E08" w:rsidRPr="00871485" w:rsidRDefault="002B7E08" w:rsidP="002B7E08">
      <w:pPr>
        <w:keepNext/>
        <w:autoSpaceDE w:val="0"/>
        <w:autoSpaceDN w:val="0"/>
        <w:adjustRightInd w:val="0"/>
        <w:spacing w:before="60"/>
        <w:rPr>
          <w:u w:val="single"/>
        </w:rPr>
      </w:pPr>
      <w:r w:rsidRPr="00871485">
        <w:rPr>
          <w:u w:val="single"/>
        </w:rPr>
        <w:t>Technická časť rekultivácie</w:t>
      </w:r>
    </w:p>
    <w:p w:rsidR="002B7E08" w:rsidRPr="00871485" w:rsidRDefault="002B7E08" w:rsidP="002B7E08">
      <w:r w:rsidRPr="00871485">
        <w:t xml:space="preserve">Základom technickej rekultivácie  je spätné </w:t>
      </w:r>
      <w:proofErr w:type="spellStart"/>
      <w:r w:rsidRPr="00871485">
        <w:t>zahumusovanie</w:t>
      </w:r>
      <w:proofErr w:type="spellEnd"/>
      <w:r w:rsidRPr="00871485">
        <w:t xml:space="preserve"> poľnohospodárskej pôdy </w:t>
      </w:r>
      <w:r w:rsidR="00C50406">
        <w:t>využívanej</w:t>
      </w:r>
      <w:r w:rsidRPr="00871485">
        <w:t xml:space="preserve"> pri výstavbe cesty  R2 Kriváň – Lovinobaňa, Tomášovce </w:t>
      </w:r>
    </w:p>
    <w:p w:rsidR="002B7E08" w:rsidRPr="00871485" w:rsidRDefault="002B7E08" w:rsidP="002B7E08">
      <w:r w:rsidRPr="00871485">
        <w:t>Technická rekultivácia zahŕňa nasledovné práce:</w:t>
      </w:r>
    </w:p>
    <w:p w:rsidR="002B7E08" w:rsidRPr="00871485" w:rsidRDefault="002B7E08" w:rsidP="00B1599A">
      <w:pPr>
        <w:numPr>
          <w:ilvl w:val="0"/>
          <w:numId w:val="41"/>
        </w:numPr>
        <w:spacing w:after="0" w:line="240" w:lineRule="auto"/>
      </w:pPr>
      <w:r w:rsidRPr="00871485">
        <w:t>odstránenie následkov zhutnenia</w:t>
      </w:r>
    </w:p>
    <w:p w:rsidR="002B7E08" w:rsidRPr="00871485" w:rsidRDefault="002B7E08" w:rsidP="00B1599A">
      <w:pPr>
        <w:numPr>
          <w:ilvl w:val="0"/>
          <w:numId w:val="41"/>
        </w:numPr>
        <w:spacing w:after="0" w:line="240" w:lineRule="auto"/>
      </w:pPr>
      <w:r w:rsidRPr="00871485">
        <w:t xml:space="preserve">urovnanie povrchu </w:t>
      </w:r>
    </w:p>
    <w:p w:rsidR="002B7E08" w:rsidRPr="00871485" w:rsidRDefault="002B7E08" w:rsidP="00B1599A">
      <w:pPr>
        <w:numPr>
          <w:ilvl w:val="0"/>
          <w:numId w:val="41"/>
        </w:numPr>
        <w:spacing w:after="0" w:line="240" w:lineRule="auto"/>
      </w:pPr>
      <w:r w:rsidRPr="00871485">
        <w:t>navozenie a rozhrnutie ornice</w:t>
      </w:r>
    </w:p>
    <w:p w:rsidR="002B7E08" w:rsidRPr="00871485" w:rsidRDefault="002B7E08" w:rsidP="002B7E08">
      <w:pPr>
        <w:keepNext/>
        <w:autoSpaceDE w:val="0"/>
        <w:autoSpaceDN w:val="0"/>
        <w:adjustRightInd w:val="0"/>
        <w:spacing w:before="60"/>
        <w:rPr>
          <w:u w:val="single"/>
        </w:rPr>
      </w:pPr>
      <w:r w:rsidRPr="00871485">
        <w:rPr>
          <w:u w:val="single"/>
        </w:rPr>
        <w:t>Biologická rekultivácia</w:t>
      </w:r>
    </w:p>
    <w:p w:rsidR="002B7E08" w:rsidRPr="00871485" w:rsidRDefault="002B7E08" w:rsidP="002B7E08">
      <w:r w:rsidRPr="00871485">
        <w:t xml:space="preserve">Po zrealizovaní technickej rekultivácie je potrebné vykonať následnú biologickú  rekultiváciu, ktorá pozostáva z nasledovných pracovných operácií: </w:t>
      </w:r>
    </w:p>
    <w:p w:rsidR="002B7E08" w:rsidRPr="00871485" w:rsidRDefault="002B7E08" w:rsidP="00B1599A">
      <w:pPr>
        <w:numPr>
          <w:ilvl w:val="0"/>
          <w:numId w:val="41"/>
        </w:numPr>
        <w:spacing w:after="0" w:line="240" w:lineRule="auto"/>
      </w:pPr>
      <w:r w:rsidRPr="00871485">
        <w:t>Rozhodenie mletého vápenca</w:t>
      </w:r>
    </w:p>
    <w:p w:rsidR="002B7E08" w:rsidRPr="00871485" w:rsidRDefault="002B7E08" w:rsidP="00B1599A">
      <w:pPr>
        <w:numPr>
          <w:ilvl w:val="0"/>
          <w:numId w:val="41"/>
        </w:numPr>
        <w:spacing w:after="0" w:line="240" w:lineRule="auto"/>
      </w:pPr>
      <w:r w:rsidRPr="00871485">
        <w:t>Rozhodenie  organických hnojív</w:t>
      </w:r>
    </w:p>
    <w:p w:rsidR="002B7E08" w:rsidRPr="00871485" w:rsidRDefault="002B7E08" w:rsidP="00B1599A">
      <w:pPr>
        <w:numPr>
          <w:ilvl w:val="0"/>
          <w:numId w:val="41"/>
        </w:numPr>
        <w:spacing w:after="0" w:line="240" w:lineRule="auto"/>
      </w:pPr>
      <w:r w:rsidRPr="00871485">
        <w:t>Rozhodenie priemyselných hnojív</w:t>
      </w:r>
    </w:p>
    <w:p w:rsidR="002B7E08" w:rsidRPr="00871485" w:rsidRDefault="002B7E08" w:rsidP="00B1599A">
      <w:pPr>
        <w:numPr>
          <w:ilvl w:val="0"/>
          <w:numId w:val="41"/>
        </w:numPr>
        <w:spacing w:after="0" w:line="240" w:lineRule="auto"/>
      </w:pPr>
      <w:proofErr w:type="spellStart"/>
      <w:r w:rsidRPr="00871485">
        <w:t>Zaorávka</w:t>
      </w:r>
      <w:proofErr w:type="spellEnd"/>
      <w:r w:rsidRPr="00871485">
        <w:t xml:space="preserve"> strednou  orbou</w:t>
      </w:r>
    </w:p>
    <w:p w:rsidR="002B7E08" w:rsidRPr="00871485" w:rsidRDefault="002B7E08" w:rsidP="00B1599A">
      <w:pPr>
        <w:numPr>
          <w:ilvl w:val="0"/>
          <w:numId w:val="41"/>
        </w:numPr>
        <w:spacing w:after="0" w:line="240" w:lineRule="auto"/>
      </w:pPr>
      <w:proofErr w:type="spellStart"/>
      <w:r w:rsidRPr="00871485">
        <w:t>Zaorávka</w:t>
      </w:r>
      <w:proofErr w:type="spellEnd"/>
      <w:r w:rsidRPr="00871485">
        <w:t xml:space="preserve"> strednou  orbou</w:t>
      </w:r>
    </w:p>
    <w:p w:rsidR="002B7E08" w:rsidRPr="00871485" w:rsidRDefault="002B7E08" w:rsidP="00B1599A">
      <w:pPr>
        <w:numPr>
          <w:ilvl w:val="0"/>
          <w:numId w:val="41"/>
        </w:numPr>
        <w:spacing w:after="0" w:line="240" w:lineRule="auto"/>
      </w:pPr>
      <w:proofErr w:type="spellStart"/>
      <w:r w:rsidRPr="00871485">
        <w:t>Diskovanie</w:t>
      </w:r>
      <w:proofErr w:type="spellEnd"/>
    </w:p>
    <w:p w:rsidR="002B7E08" w:rsidRPr="00871485" w:rsidRDefault="002B7E08" w:rsidP="00B1599A">
      <w:pPr>
        <w:numPr>
          <w:ilvl w:val="0"/>
          <w:numId w:val="41"/>
        </w:numPr>
        <w:spacing w:after="0" w:line="240" w:lineRule="auto"/>
      </w:pPr>
      <w:r w:rsidRPr="00871485">
        <w:t>Sejba miešanky na zelené hnojenie</w:t>
      </w:r>
    </w:p>
    <w:p w:rsidR="002B7E08" w:rsidRPr="00871485" w:rsidRDefault="002B7E08" w:rsidP="00B1599A">
      <w:pPr>
        <w:numPr>
          <w:ilvl w:val="0"/>
          <w:numId w:val="41"/>
        </w:numPr>
        <w:spacing w:after="0" w:line="240" w:lineRule="auto"/>
      </w:pPr>
      <w:r w:rsidRPr="00871485">
        <w:t>Valcovanie</w:t>
      </w:r>
    </w:p>
    <w:p w:rsidR="002B7E08" w:rsidRPr="00871485" w:rsidRDefault="002B7E08" w:rsidP="00B1599A">
      <w:pPr>
        <w:numPr>
          <w:ilvl w:val="0"/>
          <w:numId w:val="41"/>
        </w:numPr>
        <w:spacing w:after="0" w:line="240" w:lineRule="auto"/>
      </w:pPr>
      <w:r w:rsidRPr="00871485">
        <w:t>Drvenie a </w:t>
      </w:r>
      <w:proofErr w:type="spellStart"/>
      <w:r w:rsidRPr="00871485">
        <w:t>zaorávka</w:t>
      </w:r>
      <w:proofErr w:type="spellEnd"/>
      <w:r w:rsidRPr="00871485">
        <w:t xml:space="preserve"> zelenej hmoty</w:t>
      </w:r>
    </w:p>
    <w:p w:rsidR="002B7E08" w:rsidRPr="00871485" w:rsidRDefault="002B7E08" w:rsidP="00B1599A">
      <w:pPr>
        <w:numPr>
          <w:ilvl w:val="0"/>
          <w:numId w:val="41"/>
        </w:numPr>
        <w:spacing w:after="0" w:line="240" w:lineRule="auto"/>
      </w:pPr>
      <w:r w:rsidRPr="00871485">
        <w:t>Bránenie</w:t>
      </w:r>
    </w:p>
    <w:p w:rsidR="002B7E08" w:rsidRPr="00871485" w:rsidRDefault="002B7E08" w:rsidP="00B1599A">
      <w:pPr>
        <w:numPr>
          <w:ilvl w:val="0"/>
          <w:numId w:val="41"/>
        </w:numPr>
        <w:spacing w:after="0" w:line="240" w:lineRule="auto"/>
      </w:pPr>
      <w:r w:rsidRPr="00871485">
        <w:t>Sejba TTP</w:t>
      </w:r>
    </w:p>
    <w:p w:rsidR="002B7E08" w:rsidRPr="00871485" w:rsidRDefault="002B7E08" w:rsidP="00B1599A">
      <w:pPr>
        <w:numPr>
          <w:ilvl w:val="0"/>
          <w:numId w:val="41"/>
        </w:numPr>
        <w:spacing w:after="0" w:line="240" w:lineRule="auto"/>
      </w:pPr>
      <w:r w:rsidRPr="00871485">
        <w:t>Valcovanie</w:t>
      </w:r>
    </w:p>
    <w:p w:rsidR="002B7E08" w:rsidRPr="00871485" w:rsidRDefault="002B7E08" w:rsidP="002B7E08">
      <w:pPr>
        <w:keepNext/>
        <w:autoSpaceDE w:val="0"/>
        <w:autoSpaceDN w:val="0"/>
        <w:adjustRightInd w:val="0"/>
        <w:spacing w:before="60"/>
        <w:rPr>
          <w:u w:val="single"/>
        </w:rPr>
      </w:pPr>
      <w:r w:rsidRPr="00871485">
        <w:rPr>
          <w:u w:val="single"/>
        </w:rPr>
        <w:t>Biologická revitalizácia územia</w:t>
      </w:r>
    </w:p>
    <w:p w:rsidR="002B7E08" w:rsidRPr="00871485" w:rsidRDefault="002B7E08" w:rsidP="00B1599A">
      <w:pPr>
        <w:numPr>
          <w:ilvl w:val="0"/>
          <w:numId w:val="40"/>
        </w:numPr>
        <w:spacing w:after="0" w:line="240" w:lineRule="auto"/>
      </w:pPr>
      <w:r w:rsidRPr="00871485">
        <w:t>vegetačné úpravy násypových a zárezových svahov rýchlostnej cesty a </w:t>
      </w:r>
      <w:proofErr w:type="spellStart"/>
      <w:r w:rsidRPr="00871485">
        <w:t>vnútrokrižovatkových</w:t>
      </w:r>
      <w:proofErr w:type="spellEnd"/>
      <w:r w:rsidRPr="00871485">
        <w:t xml:space="preserve"> priestorov</w:t>
      </w:r>
    </w:p>
    <w:p w:rsidR="002B7E08" w:rsidRPr="00871485" w:rsidRDefault="002B7E08" w:rsidP="00B1599A">
      <w:pPr>
        <w:numPr>
          <w:ilvl w:val="0"/>
          <w:numId w:val="40"/>
        </w:numPr>
        <w:spacing w:after="0" w:line="240" w:lineRule="auto"/>
      </w:pPr>
      <w:r w:rsidRPr="00871485">
        <w:t>výsadba navádzacej zelene v miestach, kde budú vybudované podchody pre zver</w:t>
      </w:r>
    </w:p>
    <w:p w:rsidR="002B7E08" w:rsidRPr="00871485" w:rsidRDefault="002B7E08" w:rsidP="00B1599A">
      <w:pPr>
        <w:numPr>
          <w:ilvl w:val="0"/>
          <w:numId w:val="40"/>
        </w:numPr>
        <w:spacing w:after="0" w:line="240" w:lineRule="auto"/>
      </w:pPr>
      <w:r w:rsidRPr="00871485">
        <w:t>revitalizácia brehových porastov upravovaných vodných tokov</w:t>
      </w:r>
    </w:p>
    <w:p w:rsidR="002B7E08" w:rsidRPr="00871485" w:rsidRDefault="002B7E08" w:rsidP="00B1599A">
      <w:pPr>
        <w:numPr>
          <w:ilvl w:val="0"/>
          <w:numId w:val="40"/>
        </w:numPr>
        <w:spacing w:after="0" w:line="240" w:lineRule="auto"/>
      </w:pPr>
      <w:r w:rsidRPr="00871485">
        <w:lastRenderedPageBreak/>
        <w:t>revitalizácia dočasne zabraných plôch s obnovením bylinného porastu.</w:t>
      </w:r>
    </w:p>
    <w:p w:rsidR="00E27430" w:rsidRPr="004C1231" w:rsidRDefault="00E27430" w:rsidP="007F1114">
      <w:pPr>
        <w:pStyle w:val="Nadpis2"/>
        <w:numPr>
          <w:ilvl w:val="0"/>
          <w:numId w:val="17"/>
        </w:numPr>
        <w:rPr>
          <w:rFonts w:cs="Arial"/>
        </w:rPr>
      </w:pPr>
      <w:bookmarkStart w:id="104" w:name="_Toc518289752"/>
      <w:r w:rsidRPr="004C1231">
        <w:rPr>
          <w:rFonts w:cs="Arial"/>
        </w:rPr>
        <w:t>045-00 Rekultivácia LF</w:t>
      </w:r>
      <w:bookmarkEnd w:id="104"/>
    </w:p>
    <w:p w:rsidR="004C1231" w:rsidRDefault="004C1231" w:rsidP="005563C1">
      <w:pPr>
        <w:spacing w:line="240" w:lineRule="auto"/>
      </w:pPr>
      <w:r w:rsidRPr="000977A8">
        <w:t xml:space="preserve">DSP </w:t>
      </w:r>
      <w:r>
        <w:t xml:space="preserve">nie </w:t>
      </w:r>
      <w:r w:rsidRPr="000977A8">
        <w:t>je záväzná</w:t>
      </w:r>
      <w:r w:rsidRPr="004C1231">
        <w:t xml:space="preserve"> </w:t>
      </w:r>
      <w:r>
        <w:t xml:space="preserve"> </w:t>
      </w:r>
      <w:r w:rsidRPr="004C1231">
        <w:t>Spätná rekultivácia bude vykonaná len na tých dočasne zabratých plochách LF, ktoré bude Zhotoviteľ nevyhnutne využívať pre výstavbu stanoveného rozsahu stavby, definovaného článkom 1.1, zväzku 3, časť 1. Návrh bude upravený pre kategóriu R24,5.</w:t>
      </w:r>
    </w:p>
    <w:p w:rsidR="004C1231" w:rsidRDefault="004C1231" w:rsidP="004C1231">
      <w:pPr>
        <w:spacing w:line="240" w:lineRule="auto"/>
      </w:pPr>
      <w:r>
        <w:t xml:space="preserve">Plochy spätnej rekultivácie  bude možné rekultivovať až po ukončení stavebnej činnosti na predmetnej ploche. Technická rekultivácia bude spočívať v odstránení zvyškov stavebného materiálu a navážke zeminy (najvhodnejšie zo skrývky kultúrnych vrstiev lesnej  pôdy  po  trvalom  vyňatí  lesných  pozemkov).  </w:t>
      </w:r>
      <w:proofErr w:type="spellStart"/>
      <w:r>
        <w:t>Humózna</w:t>
      </w:r>
      <w:proofErr w:type="spellEnd"/>
      <w:r>
        <w:t xml:space="preserve">  zemina  sa  rozhrnie  na rekultivovanej  ploche  v hrúbke  0,20  m  a plošne  sa  urovná.  Celá  plocha  sa  následne  upraví kultivátorom  a nechá  uľahnúť.  Následne  po  vyklíčení  burín  sa  rekultivované  plochy  ošetria vhodným  herbicídom.  Pred  postrekom  je  potrebné  vyžiadať  si  súhlas  hygienickej  stanice, </w:t>
      </w:r>
    </w:p>
    <w:p w:rsidR="004C1231" w:rsidRPr="004C1231" w:rsidRDefault="004C1231" w:rsidP="004C1231">
      <w:pPr>
        <w:spacing w:line="240" w:lineRule="auto"/>
      </w:pPr>
      <w:r>
        <w:t xml:space="preserve">Biologická  rekultivácia  bude  vykonaná  výsadbou.  Rekultivované  plochy  budú  po technickej  rekultivácii  zalesnené  sadenicami  lesných  drevín.    V porastoch  s prevahou  agáta bude biologická rekultivácia vykonaná prirodzenou obnovou agátom z pňových a koreňových </w:t>
      </w:r>
      <w:proofErr w:type="spellStart"/>
      <w:r>
        <w:t>výmladkov</w:t>
      </w:r>
      <w:proofErr w:type="spellEnd"/>
      <w:r>
        <w:t>.  Plochy  elektrovodov  budú  biologicky  rekultivované  zatrávnením.</w:t>
      </w:r>
    </w:p>
    <w:p w:rsidR="00E27430" w:rsidRPr="002A5E77" w:rsidRDefault="00E27430" w:rsidP="007F1114">
      <w:pPr>
        <w:pStyle w:val="Nadpis2"/>
        <w:numPr>
          <w:ilvl w:val="0"/>
          <w:numId w:val="17"/>
        </w:numPr>
        <w:rPr>
          <w:rFonts w:cs="Arial"/>
        </w:rPr>
      </w:pPr>
      <w:bookmarkStart w:id="105" w:name="_Toc518289753"/>
      <w:r w:rsidRPr="002A5E77">
        <w:rPr>
          <w:rFonts w:cs="Arial"/>
        </w:rPr>
        <w:t>047-00 Náhradná výsadba</w:t>
      </w:r>
      <w:bookmarkEnd w:id="105"/>
    </w:p>
    <w:p w:rsidR="004C1231" w:rsidRPr="002A5E77" w:rsidRDefault="002A5E77" w:rsidP="004C1231">
      <w:r w:rsidRPr="000977A8">
        <w:t xml:space="preserve">DSP </w:t>
      </w:r>
      <w:r>
        <w:t xml:space="preserve">nie </w:t>
      </w:r>
      <w:r w:rsidRPr="000977A8">
        <w:t>je záväzná</w:t>
      </w:r>
      <w:r>
        <w:t xml:space="preserve">. </w:t>
      </w:r>
      <w:r w:rsidR="004C1231" w:rsidRPr="002A5E77">
        <w:t xml:space="preserve">Projektová dokumentácia rieši návrh náhradnej výsadby v katastrálnych územiach obcí, ktoré sú dotknuté výstavbou rýchlostnej cesty R2 Kriváň – Lovinobaňa, Tomášovce.  </w:t>
      </w:r>
    </w:p>
    <w:p w:rsidR="004C1231" w:rsidRPr="002A5E77" w:rsidRDefault="004C1231" w:rsidP="004C1231">
      <w:r w:rsidRPr="002A5E77">
        <w:t xml:space="preserve"> Náhradná výsadba rieši výsadbu na plochách: </w:t>
      </w:r>
    </w:p>
    <w:p w:rsidR="004C1231" w:rsidRPr="002A5E77" w:rsidRDefault="004C1231" w:rsidP="004C1231">
      <w:r w:rsidRPr="002A5E77">
        <w:t xml:space="preserve">-  násypových a zárezových svahoch rýchlostnej cesty R2 – vegetačné úpravy, </w:t>
      </w:r>
    </w:p>
    <w:p w:rsidR="004C1231" w:rsidRPr="002A5E77" w:rsidRDefault="004C1231" w:rsidP="004C1231">
      <w:r w:rsidRPr="002A5E77">
        <w:t xml:space="preserve">-  ktoré sú vyčlenené na výsadbu navádzacej zelene pre migrujúce živočíšstvo, </w:t>
      </w:r>
    </w:p>
    <w:p w:rsidR="004C1231" w:rsidRPr="002A5E77" w:rsidRDefault="004C1231" w:rsidP="004C1231">
      <w:r w:rsidRPr="002A5E77">
        <w:t xml:space="preserve">-  obnovovaných brehov prekladaných potokov - rekultivácie, </w:t>
      </w:r>
    </w:p>
    <w:p w:rsidR="004C1231" w:rsidRPr="002A5E77" w:rsidRDefault="004C1231" w:rsidP="004C1231">
      <w:r w:rsidRPr="002A5E77">
        <w:t xml:space="preserve">-  ktoré boli poskytnuté dotknutými obcami, </w:t>
      </w:r>
      <w:proofErr w:type="spellStart"/>
      <w:r w:rsidRPr="002A5E77">
        <w:t>t.z</w:t>
      </w:r>
      <w:proofErr w:type="spellEnd"/>
      <w:r w:rsidRPr="002A5E77">
        <w:t xml:space="preserve">. v intravilánoch obcí. </w:t>
      </w:r>
    </w:p>
    <w:p w:rsidR="004C1231" w:rsidRPr="002A5E77" w:rsidRDefault="004C1231" w:rsidP="004C1231">
      <w:r w:rsidRPr="002A5E77">
        <w:t xml:space="preserve">Náhradná výsadba je náhrada za odstraňované dreviny z dôvodu výstavby rýchlostnej cesty R2. Výška spoločenskej  hodnoty  za  asanované  dreviny  bola  určená  inventarizáciou  drevín  a následne  vyčíslením spoločenskej hodnoty v prílohe projektovej dokumentácie I.2 Vypočítaná spoločenská hodnota navrhovaných  drevín  v čase  výsadby  v zmysle  prílohy  č.  33  Vyhlášky  MŽP  SR  č.24/2003  </w:t>
      </w:r>
      <w:proofErr w:type="spellStart"/>
      <w:r w:rsidRPr="002A5E77">
        <w:t>Z.z</w:t>
      </w:r>
      <w:proofErr w:type="spellEnd"/>
      <w:r w:rsidRPr="002A5E77">
        <w:t xml:space="preserve">.  v znení neskorších predpisov, ktorou sa vykonáva zákon č.543/2002 </w:t>
      </w:r>
      <w:proofErr w:type="spellStart"/>
      <w:r w:rsidRPr="002A5E77">
        <w:t>Z.z</w:t>
      </w:r>
      <w:proofErr w:type="spellEnd"/>
      <w:r w:rsidRPr="002A5E77">
        <w:t>. o ochrane prírody a krajiny v znení neskorších zákonov.</w:t>
      </w:r>
    </w:p>
    <w:p w:rsidR="00E27430" w:rsidRPr="002A5E77" w:rsidRDefault="00E27430" w:rsidP="004A6B57">
      <w:r w:rsidRPr="002A5E77">
        <w:t xml:space="preserve">Množstvá materiálov  budú navrhnuté v súlade s TP 035 Vegetačné úpravy pri pozemných komunikáciách. </w:t>
      </w:r>
    </w:p>
    <w:p w:rsidR="00E27430" w:rsidRPr="002A5E77" w:rsidRDefault="00E27430" w:rsidP="007F1114">
      <w:pPr>
        <w:pStyle w:val="Nadpis2"/>
        <w:numPr>
          <w:ilvl w:val="0"/>
          <w:numId w:val="17"/>
        </w:numPr>
        <w:rPr>
          <w:rFonts w:cs="Arial"/>
        </w:rPr>
      </w:pPr>
      <w:bookmarkStart w:id="106" w:name="_Toc518289754"/>
      <w:r w:rsidRPr="002A5E77">
        <w:rPr>
          <w:rFonts w:cs="Arial"/>
        </w:rPr>
        <w:t>051-00 Úprava melioračných zariadení v km 0,000-0,300</w:t>
      </w:r>
      <w:bookmarkEnd w:id="106"/>
    </w:p>
    <w:p w:rsidR="00E27430" w:rsidRDefault="002A5E77" w:rsidP="004C442D">
      <w:r w:rsidRPr="002A5E77">
        <w:t xml:space="preserve">DSP nie je záväzná </w:t>
      </w:r>
      <w:r w:rsidR="00E27430" w:rsidRPr="002A5E77">
        <w:t>V časti stavby si uchádzač ocení aj realizáciu zisťovacích sond na presnú lokalizáciu meliorácií.</w:t>
      </w:r>
    </w:p>
    <w:p w:rsidR="00E27430" w:rsidRDefault="00E27430" w:rsidP="007F1114">
      <w:pPr>
        <w:pStyle w:val="Nadpis2"/>
        <w:numPr>
          <w:ilvl w:val="0"/>
          <w:numId w:val="17"/>
        </w:numPr>
        <w:rPr>
          <w:rFonts w:cs="Arial"/>
        </w:rPr>
      </w:pPr>
      <w:bookmarkStart w:id="107" w:name="_Toc518289755"/>
      <w:r w:rsidRPr="000977A8">
        <w:rPr>
          <w:rFonts w:cs="Arial"/>
        </w:rPr>
        <w:lastRenderedPageBreak/>
        <w:t>10</w:t>
      </w:r>
      <w:r>
        <w:rPr>
          <w:rFonts w:cs="Arial"/>
        </w:rPr>
        <w:t>0</w:t>
      </w:r>
      <w:r w:rsidRPr="000977A8">
        <w:rPr>
          <w:rFonts w:cs="Arial"/>
        </w:rPr>
        <w:t xml:space="preserve">-00 </w:t>
      </w:r>
      <w:r w:rsidRPr="000045E5">
        <w:rPr>
          <w:rFonts w:cs="Arial"/>
        </w:rPr>
        <w:t>Rýchlostná cesta R2</w:t>
      </w:r>
      <w:bookmarkEnd w:id="107"/>
      <w:r w:rsidRPr="000045E5">
        <w:rPr>
          <w:rFonts w:cs="Arial"/>
        </w:rPr>
        <w:t xml:space="preserve"> </w:t>
      </w:r>
    </w:p>
    <w:p w:rsidR="00E27430" w:rsidRPr="00784780" w:rsidRDefault="00E27430" w:rsidP="00007EC7">
      <w:pPr>
        <w:spacing w:after="0" w:line="240" w:lineRule="auto"/>
      </w:pPr>
      <w:r w:rsidRPr="000977A8">
        <w:t xml:space="preserve">DSP </w:t>
      </w:r>
      <w:r>
        <w:t xml:space="preserve">nie </w:t>
      </w:r>
      <w:r w:rsidRPr="000977A8">
        <w:t>je záväzná</w:t>
      </w:r>
      <w:r>
        <w:t>. Zhotoviteľ je povinný navrhnúť rýchlostnú cestu</w:t>
      </w:r>
      <w:r w:rsidRPr="000977A8">
        <w:t xml:space="preserve"> so zohľadnením usta</w:t>
      </w:r>
      <w:r w:rsidRPr="00784780">
        <w:t>novení Zväzku 3, časť 1, čl. 2.2 Normy a technické predpisy v tomto rozsahu:</w:t>
      </w:r>
    </w:p>
    <w:p w:rsidR="00E27430" w:rsidRPr="00784780" w:rsidRDefault="00E27430" w:rsidP="00007EC7">
      <w:pPr>
        <w:spacing w:after="0" w:line="240" w:lineRule="auto"/>
      </w:pPr>
    </w:p>
    <w:p w:rsidR="00E27430" w:rsidRPr="00784780" w:rsidRDefault="00E27430" w:rsidP="00007EC7">
      <w:pPr>
        <w:spacing w:after="0" w:line="240" w:lineRule="auto"/>
      </w:pPr>
      <w:r w:rsidRPr="00784780">
        <w:t>Kategória diaľnice :</w:t>
      </w:r>
      <w:r w:rsidRPr="00784780">
        <w:tab/>
      </w:r>
      <w:r w:rsidRPr="00784780">
        <w:tab/>
      </w:r>
      <w:r w:rsidRPr="00784780">
        <w:tab/>
        <w:t>R 24,5/100</w:t>
      </w:r>
    </w:p>
    <w:p w:rsidR="00E27430" w:rsidRPr="00784780" w:rsidRDefault="00E27430" w:rsidP="00007EC7">
      <w:pPr>
        <w:spacing w:after="0" w:line="240" w:lineRule="auto"/>
      </w:pPr>
      <w:r w:rsidRPr="00784780">
        <w:t>Šírkové usporiadanie:</w:t>
      </w:r>
      <w:r w:rsidRPr="00784780">
        <w:tab/>
      </w:r>
    </w:p>
    <w:p w:rsidR="00E27430" w:rsidRPr="00784780" w:rsidRDefault="00E27430" w:rsidP="00007EC7">
      <w:pPr>
        <w:spacing w:after="0" w:line="240" w:lineRule="auto"/>
      </w:pPr>
      <w:r w:rsidRPr="00784780">
        <w:tab/>
        <w:t>- stredný deliaci pás</w:t>
      </w:r>
      <w:r w:rsidRPr="00784780">
        <w:tab/>
      </w:r>
      <w:r w:rsidRPr="00784780">
        <w:tab/>
        <w:t>3,0 m</w:t>
      </w:r>
      <w:r w:rsidRPr="00784780">
        <w:tab/>
      </w:r>
      <w:r w:rsidRPr="00784780">
        <w:tab/>
        <w:t>3,0</w:t>
      </w:r>
      <w:r w:rsidR="004972AC">
        <w:t xml:space="preserve"> </w:t>
      </w:r>
      <w:r w:rsidRPr="00784780">
        <w:t>m</w:t>
      </w:r>
    </w:p>
    <w:p w:rsidR="00E27430" w:rsidRPr="00784780" w:rsidRDefault="00E27430" w:rsidP="00007EC7">
      <w:pPr>
        <w:spacing w:after="0" w:line="240" w:lineRule="auto"/>
      </w:pPr>
      <w:r w:rsidRPr="00784780">
        <w:tab/>
        <w:t>- vnútorné vodiace prúžky</w:t>
      </w:r>
      <w:r w:rsidRPr="00784780">
        <w:tab/>
        <w:t>2 x 0,50 m</w:t>
      </w:r>
      <w:r w:rsidRPr="00784780">
        <w:tab/>
        <w:t>1,0</w:t>
      </w:r>
      <w:r w:rsidR="004972AC">
        <w:t xml:space="preserve"> </w:t>
      </w:r>
      <w:r w:rsidRPr="00784780">
        <w:t>m</w:t>
      </w:r>
    </w:p>
    <w:p w:rsidR="00E27430" w:rsidRPr="00784780" w:rsidRDefault="00E27430" w:rsidP="00007EC7">
      <w:pPr>
        <w:spacing w:after="0" w:line="240" w:lineRule="auto"/>
      </w:pPr>
      <w:r w:rsidRPr="00784780">
        <w:tab/>
        <w:t>- jazdné pruhy</w:t>
      </w:r>
      <w:r w:rsidRPr="00784780">
        <w:tab/>
      </w:r>
      <w:r w:rsidRPr="00784780">
        <w:tab/>
      </w:r>
      <w:r w:rsidRPr="00784780">
        <w:tab/>
        <w:t>4 x 3,</w:t>
      </w:r>
      <w:r w:rsidR="00784780" w:rsidRPr="00784780">
        <w:t>50 m</w:t>
      </w:r>
      <w:r w:rsidR="00784780" w:rsidRPr="00784780">
        <w:tab/>
        <w:t>14</w:t>
      </w:r>
      <w:r w:rsidRPr="00784780">
        <w:t>,0</w:t>
      </w:r>
      <w:r w:rsidR="004972AC">
        <w:t xml:space="preserve"> </w:t>
      </w:r>
      <w:r w:rsidRPr="00784780">
        <w:t>m</w:t>
      </w:r>
    </w:p>
    <w:p w:rsidR="00E27430" w:rsidRPr="00784780" w:rsidRDefault="00E27430" w:rsidP="00007EC7">
      <w:pPr>
        <w:spacing w:after="0" w:line="240" w:lineRule="auto"/>
      </w:pPr>
      <w:r w:rsidRPr="00784780">
        <w:tab/>
        <w:t>- vonkajšie vodiace prúžky</w:t>
      </w:r>
      <w:r w:rsidRPr="00784780">
        <w:tab/>
        <w:t>2 x 0,25</w:t>
      </w:r>
      <w:r w:rsidR="004972AC">
        <w:t xml:space="preserve"> </w:t>
      </w:r>
      <w:r w:rsidRPr="00784780">
        <w:t xml:space="preserve">m </w:t>
      </w:r>
      <w:r w:rsidRPr="00784780">
        <w:tab/>
        <w:t>0,5</w:t>
      </w:r>
      <w:r w:rsidR="004972AC">
        <w:t xml:space="preserve"> </w:t>
      </w:r>
      <w:r w:rsidRPr="00784780">
        <w:t>m</w:t>
      </w:r>
    </w:p>
    <w:p w:rsidR="00E27430" w:rsidRPr="00784780" w:rsidRDefault="00784780" w:rsidP="00007EC7">
      <w:pPr>
        <w:spacing w:after="0" w:line="240" w:lineRule="auto"/>
      </w:pPr>
      <w:r w:rsidRPr="00784780">
        <w:tab/>
        <w:t>- spevnená krajnica</w:t>
      </w:r>
      <w:r w:rsidRPr="00784780">
        <w:tab/>
      </w:r>
      <w:r w:rsidRPr="00784780">
        <w:tab/>
        <w:t>2 x 2,5 m</w:t>
      </w:r>
      <w:r w:rsidRPr="00784780">
        <w:tab/>
        <w:t>5</w:t>
      </w:r>
      <w:r w:rsidR="00E27430" w:rsidRPr="00784780">
        <w:t>,0</w:t>
      </w:r>
      <w:r w:rsidR="004972AC">
        <w:t xml:space="preserve"> </w:t>
      </w:r>
      <w:r w:rsidR="00E27430" w:rsidRPr="00784780">
        <w:t>m</w:t>
      </w:r>
    </w:p>
    <w:p w:rsidR="00E27430" w:rsidRPr="00784780" w:rsidRDefault="00E27430" w:rsidP="00007EC7">
      <w:pPr>
        <w:spacing w:after="0" w:line="240" w:lineRule="auto"/>
      </w:pPr>
      <w:r w:rsidRPr="00784780">
        <w:tab/>
        <w:t>- nespevnená krajnica</w:t>
      </w:r>
      <w:r w:rsidRPr="00784780">
        <w:tab/>
        <w:t>2 x 0,5m</w:t>
      </w:r>
      <w:r w:rsidRPr="00784780">
        <w:tab/>
        <w:t>1,0</w:t>
      </w:r>
      <w:r w:rsidR="004972AC">
        <w:t xml:space="preserve"> </w:t>
      </w:r>
      <w:r w:rsidRPr="00784780">
        <w:t>m</w:t>
      </w:r>
    </w:p>
    <w:p w:rsidR="00E27430" w:rsidRDefault="00E27430" w:rsidP="00303FA7">
      <w:pPr>
        <w:spacing w:after="0" w:line="240" w:lineRule="auto"/>
        <w:rPr>
          <w:b/>
        </w:rPr>
      </w:pPr>
      <w:r w:rsidRPr="00784780">
        <w:rPr>
          <w:b/>
        </w:rPr>
        <w:t>Voľná šírka diaľnice :</w:t>
      </w:r>
      <w:r w:rsidRPr="00784780">
        <w:rPr>
          <w:b/>
        </w:rPr>
        <w:tab/>
      </w:r>
      <w:r w:rsidRPr="00784780">
        <w:rPr>
          <w:b/>
        </w:rPr>
        <w:tab/>
      </w:r>
      <w:r w:rsidRPr="00784780">
        <w:rPr>
          <w:b/>
        </w:rPr>
        <w:tab/>
      </w:r>
      <w:r w:rsidRPr="00784780">
        <w:rPr>
          <w:b/>
        </w:rPr>
        <w:tab/>
        <w:t>24,5 m</w:t>
      </w:r>
    </w:p>
    <w:p w:rsidR="00784780" w:rsidRDefault="00784780" w:rsidP="00303FA7">
      <w:pPr>
        <w:spacing w:after="0" w:line="240" w:lineRule="auto"/>
        <w:rPr>
          <w:b/>
        </w:rPr>
      </w:pPr>
    </w:p>
    <w:p w:rsidR="00784780" w:rsidRPr="00303FA7" w:rsidRDefault="00784780" w:rsidP="00303FA7">
      <w:pPr>
        <w:spacing w:after="0" w:line="240" w:lineRule="auto"/>
        <w:rPr>
          <w:b/>
        </w:rPr>
      </w:pPr>
    </w:p>
    <w:p w:rsidR="00E27430" w:rsidRDefault="00E27430" w:rsidP="00007EC7">
      <w:pPr>
        <w:spacing w:before="100" w:beforeAutospacing="1" w:after="100" w:afterAutospacing="1" w:line="240" w:lineRule="auto"/>
      </w:pPr>
      <w:r w:rsidRPr="000977A8">
        <w:t xml:space="preserve">Smerové vedenie </w:t>
      </w:r>
      <w:r>
        <w:t xml:space="preserve">je záväzné </w:t>
      </w:r>
      <w:r w:rsidRPr="000977A8">
        <w:t xml:space="preserve">podľa </w:t>
      </w:r>
      <w:r w:rsidR="00656D51">
        <w:t xml:space="preserve">prílohy č. 1 tohto </w:t>
      </w:r>
      <w:r w:rsidRPr="000977A8">
        <w:t xml:space="preserve">Zväzku </w:t>
      </w:r>
      <w:r w:rsidR="00656D51">
        <w:t>3</w:t>
      </w:r>
      <w:r w:rsidRPr="00471531">
        <w:t xml:space="preserve">, </w:t>
      </w:r>
      <w:r w:rsidR="00656D51">
        <w:t xml:space="preserve">časť 4. </w:t>
      </w:r>
      <w:r w:rsidRPr="00471531">
        <w:t>Výškové vedenie</w:t>
      </w:r>
      <w:r>
        <w:t xml:space="preserve"> je záväzné pre staničenie od </w:t>
      </w:r>
      <w:r w:rsidRPr="0089775F">
        <w:t>-0,262 60</w:t>
      </w:r>
      <w:r>
        <w:t xml:space="preserve"> do 1.8 </w:t>
      </w:r>
      <w:r w:rsidRPr="00471531">
        <w:t xml:space="preserve"> podľa Zväzku 5, časť DSP.</w:t>
      </w:r>
      <w:r>
        <w:t xml:space="preserve"> Pre staničenie od 1,8 do </w:t>
      </w:r>
      <w:r w:rsidRPr="0089775F">
        <w:t>8,941</w:t>
      </w:r>
      <w:r>
        <w:t xml:space="preserve"> je umožnené zhotoviteľovi navrhnúť vlastné výškové vedenie </w:t>
      </w:r>
      <w:r w:rsidRPr="0089775F">
        <w:t>s nasledovným spresnením</w:t>
      </w:r>
      <w:r>
        <w:t xml:space="preserve">: </w:t>
      </w:r>
    </w:p>
    <w:p w:rsidR="00E27430" w:rsidRDefault="00E27430" w:rsidP="007F1114">
      <w:pPr>
        <w:pStyle w:val="Odsekzoznamu"/>
        <w:numPr>
          <w:ilvl w:val="0"/>
          <w:numId w:val="23"/>
        </w:numPr>
        <w:spacing w:before="100" w:beforeAutospacing="1" w:after="100" w:afterAutospacing="1" w:line="240" w:lineRule="auto"/>
      </w:pPr>
      <w:r>
        <w:t xml:space="preserve">Výška násypu bude maximálne </w:t>
      </w:r>
      <w:r w:rsidR="000B0E5D">
        <w:t>8</w:t>
      </w:r>
      <w:r w:rsidR="004972AC">
        <w:t xml:space="preserve"> </w:t>
      </w:r>
      <w:r>
        <w:t>m v osi komunikácie R2 a</w:t>
      </w:r>
      <w:r w:rsidR="004972AC">
        <w:t> </w:t>
      </w:r>
      <w:r>
        <w:t>8</w:t>
      </w:r>
      <w:r w:rsidR="004972AC">
        <w:t xml:space="preserve"> </w:t>
      </w:r>
      <w:r>
        <w:t>m v na vonkajš</w:t>
      </w:r>
      <w:r w:rsidR="000B0E5D">
        <w:t>o</w:t>
      </w:r>
      <w:r>
        <w:t>m okraji nespevnen</w:t>
      </w:r>
      <w:r w:rsidR="000B0E5D">
        <w:t>ej</w:t>
      </w:r>
      <w:r>
        <w:t xml:space="preserve"> krajnice. Os komunikácie je uvažovaná podľa </w:t>
      </w:r>
      <w:r w:rsidR="00656D51">
        <w:t xml:space="preserve">prílohy č. 1 tohto </w:t>
      </w:r>
      <w:r w:rsidRPr="000977A8">
        <w:t xml:space="preserve">Zväzku </w:t>
      </w:r>
      <w:r w:rsidR="00656D51">
        <w:t xml:space="preserve">3 časť 4. </w:t>
      </w:r>
    </w:p>
    <w:p w:rsidR="00E27430" w:rsidRDefault="00E27430" w:rsidP="00303FA7">
      <w:pPr>
        <w:pStyle w:val="Odsekzoznamu"/>
        <w:numPr>
          <w:ilvl w:val="0"/>
          <w:numId w:val="23"/>
        </w:numPr>
        <w:spacing w:before="100" w:beforeAutospacing="1" w:after="100" w:afterAutospacing="1" w:line="240" w:lineRule="auto"/>
      </w:pPr>
      <w:r>
        <w:t>S ohľadom na stiesnené pomery v predmetnom území a komplikácie s majetko</w:t>
      </w:r>
      <w:r w:rsidR="004972AC">
        <w:t>voprávny</w:t>
      </w:r>
      <w:r>
        <w:t>m vysporiadan</w:t>
      </w:r>
      <w:r w:rsidR="004972AC">
        <w:t>í</w:t>
      </w:r>
      <w:r>
        <w:t xml:space="preserve">m nie je možné navrhnúť nové násypy so svahmi, ale iba s opornými múrmi, tak aby nebol prekročený záber pre kategóriu </w:t>
      </w:r>
      <w:r w:rsidRPr="00DC5A70">
        <w:t>R</w:t>
      </w:r>
      <w:r w:rsidR="004972AC">
        <w:t xml:space="preserve"> </w:t>
      </w:r>
      <w:r w:rsidRPr="00DC5A70">
        <w:t>24,5.</w:t>
      </w:r>
      <w:r>
        <w:t xml:space="preserve"> </w:t>
      </w:r>
    </w:p>
    <w:p w:rsidR="00E27430" w:rsidRDefault="00E27430" w:rsidP="00303FA7">
      <w:pPr>
        <w:pStyle w:val="Odsekzoznamu"/>
        <w:numPr>
          <w:ilvl w:val="0"/>
          <w:numId w:val="23"/>
        </w:numPr>
        <w:spacing w:before="100" w:beforeAutospacing="1" w:after="100" w:afterAutospacing="1" w:line="240" w:lineRule="auto"/>
      </w:pPr>
      <w:r>
        <w:t xml:space="preserve">v km </w:t>
      </w:r>
      <w:r w:rsidR="000B0E5D">
        <w:t>4,200 – 4,400</w:t>
      </w:r>
      <w:r>
        <w:t xml:space="preserve"> sa nachádza </w:t>
      </w:r>
      <w:r w:rsidR="002F399C">
        <w:t>potencionálny</w:t>
      </w:r>
      <w:r>
        <w:t xml:space="preserve"> zosuv. V prípade jeho aktivácie bude za jeho sanáciu zodpovedný zhotoviteľ, vrátanie vyčíslených enviro</w:t>
      </w:r>
      <w:r w:rsidR="002F399C">
        <w:t>nmentálnych škôd</w:t>
      </w:r>
      <w:r>
        <w:t>.</w:t>
      </w:r>
    </w:p>
    <w:p w:rsidR="00E27430" w:rsidRDefault="00E27430" w:rsidP="00303FA7">
      <w:pPr>
        <w:pStyle w:val="Odsekzoznamu"/>
        <w:numPr>
          <w:ilvl w:val="0"/>
          <w:numId w:val="23"/>
        </w:numPr>
        <w:spacing w:before="100" w:beforeAutospacing="1" w:after="100" w:afterAutospacing="1" w:line="240" w:lineRule="auto"/>
      </w:pPr>
      <w:r>
        <w:t>Niveletu je nutné navrhnúť, tak že nebude nutný pruh pre pomal</w:t>
      </w:r>
      <w:r w:rsidR="004972AC">
        <w:t>é vozidlá</w:t>
      </w:r>
      <w:r>
        <w:t xml:space="preserve"> pri intenzite dopravy v roku 2040..</w:t>
      </w:r>
    </w:p>
    <w:p w:rsidR="00E27430" w:rsidRDefault="00E27430" w:rsidP="007F1114">
      <w:pPr>
        <w:pStyle w:val="Odsekzoznamu"/>
        <w:numPr>
          <w:ilvl w:val="0"/>
          <w:numId w:val="23"/>
        </w:numPr>
        <w:spacing w:before="100" w:beforeAutospacing="1" w:after="100" w:afterAutospacing="1" w:line="240" w:lineRule="auto"/>
      </w:pPr>
      <w:r>
        <w:t>Maximálny pozdĺžny sklon bude 5%.</w:t>
      </w:r>
    </w:p>
    <w:p w:rsidR="00E27430" w:rsidRDefault="00E27430" w:rsidP="007F1114">
      <w:pPr>
        <w:pStyle w:val="Odsekzoznamu"/>
        <w:numPr>
          <w:ilvl w:val="0"/>
          <w:numId w:val="23"/>
        </w:numPr>
        <w:spacing w:before="100" w:beforeAutospacing="1" w:after="100" w:afterAutospacing="1" w:line="240" w:lineRule="auto"/>
      </w:pPr>
      <w:r>
        <w:t>Voči nivelete podľa DSP nie je možné pridať ďalšie výškové polygonálne vrcholy, ale iba upraviť navrhnuté</w:t>
      </w:r>
    </w:p>
    <w:p w:rsidR="00E27430" w:rsidRDefault="00E27430" w:rsidP="007F1114">
      <w:pPr>
        <w:pStyle w:val="Odsekzoznamu"/>
        <w:numPr>
          <w:ilvl w:val="0"/>
          <w:numId w:val="23"/>
        </w:numPr>
        <w:spacing w:before="100" w:beforeAutospacing="1" w:after="100" w:afterAutospacing="1" w:line="240" w:lineRule="auto"/>
      </w:pPr>
      <w:r w:rsidRPr="000977A8">
        <w:t xml:space="preserve">V prípade zmeny </w:t>
      </w:r>
      <w:r>
        <w:t xml:space="preserve">výškového vedenia </w:t>
      </w:r>
      <w:r w:rsidRPr="000977A8">
        <w:t xml:space="preserve">je </w:t>
      </w:r>
      <w:r>
        <w:t>z</w:t>
      </w:r>
      <w:r w:rsidRPr="000977A8">
        <w:t>hotoviteľ povinný zaobstarať si všetky príslušné povolenia a bude znášať všetky riziká a náklady s tým spojené</w:t>
      </w:r>
      <w:r>
        <w:t>. Vrátanie výsledkov aktualizovan</w:t>
      </w:r>
      <w:r w:rsidR="00C50406">
        <w:t xml:space="preserve">ej </w:t>
      </w:r>
      <w:r>
        <w:t>hlukov</w:t>
      </w:r>
      <w:r w:rsidR="00C50406">
        <w:t>ej</w:t>
      </w:r>
      <w:r>
        <w:t xml:space="preserve"> a rozptylov</w:t>
      </w:r>
      <w:r w:rsidR="00C50406">
        <w:t>ej</w:t>
      </w:r>
      <w:r>
        <w:t xml:space="preserve"> štúdie.</w:t>
      </w:r>
    </w:p>
    <w:p w:rsidR="004972AC" w:rsidRDefault="004972AC" w:rsidP="007F1114">
      <w:pPr>
        <w:pStyle w:val="Odsekzoznamu"/>
        <w:numPr>
          <w:ilvl w:val="0"/>
          <w:numId w:val="23"/>
        </w:numPr>
        <w:spacing w:before="100" w:beforeAutospacing="1" w:after="100" w:afterAutospacing="1" w:line="240" w:lineRule="auto"/>
      </w:pPr>
      <w:r>
        <w:t>V rámci DSP a DRS môže zhotoviteľ navrhnúť výškovú úpravu</w:t>
      </w:r>
      <w:r w:rsidR="00EB3093">
        <w:t xml:space="preserve"> pozdĺžneho rezu + - 4 m. </w:t>
      </w:r>
    </w:p>
    <w:p w:rsidR="004972AC" w:rsidRDefault="004972AC" w:rsidP="007F1114">
      <w:pPr>
        <w:pStyle w:val="Odsekzoznamu"/>
        <w:numPr>
          <w:ilvl w:val="0"/>
          <w:numId w:val="23"/>
        </w:numPr>
        <w:spacing w:before="100" w:beforeAutospacing="1" w:after="100" w:afterAutospacing="1" w:line="240" w:lineRule="auto"/>
      </w:pPr>
      <w:r>
        <w:t>V rámci ponuky uchádzač predloží schematický pozdĺžny rez hlavnou trasou, na ktorom budú uvedené údaje podľa vzoru.</w:t>
      </w:r>
    </w:p>
    <w:p w:rsidR="00E27430" w:rsidRDefault="00E27430" w:rsidP="00E073D8">
      <w:pPr>
        <w:pStyle w:val="Odsekzoznamu"/>
        <w:spacing w:before="100" w:beforeAutospacing="1" w:after="100" w:afterAutospacing="1" w:line="240" w:lineRule="auto"/>
      </w:pPr>
    </w:p>
    <w:p w:rsidR="00E27430" w:rsidRPr="00846543" w:rsidRDefault="00E27430" w:rsidP="00CD3521">
      <w:pPr>
        <w:ind w:left="360"/>
      </w:pPr>
      <w:r w:rsidRPr="00846543">
        <w:t>P</w:t>
      </w:r>
      <w:r w:rsidR="006375E3" w:rsidRPr="00846543">
        <w:t>r</w:t>
      </w:r>
      <w:r w:rsidRPr="00846543">
        <w:t>ípadné nás</w:t>
      </w:r>
      <w:r w:rsidR="006375E3" w:rsidRPr="00846543">
        <w:t>y</w:t>
      </w:r>
      <w:r w:rsidRPr="00846543">
        <w:t>py nesm</w:t>
      </w:r>
      <w:r w:rsidR="006375E3" w:rsidRPr="00846543">
        <w:t>ú</w:t>
      </w:r>
      <w:r w:rsidRPr="00846543">
        <w:t xml:space="preserve"> b</w:t>
      </w:r>
      <w:r w:rsidR="006375E3" w:rsidRPr="00846543">
        <w:t>yť</w:t>
      </w:r>
      <w:r w:rsidRPr="00846543">
        <w:t xml:space="preserve"> umi</w:t>
      </w:r>
      <w:r w:rsidR="006375E3" w:rsidRPr="00846543">
        <w:t>e</w:t>
      </w:r>
      <w:r w:rsidRPr="00846543">
        <w:t>st</w:t>
      </w:r>
      <w:r w:rsidR="006375E3" w:rsidRPr="00846543">
        <w:t>nené</w:t>
      </w:r>
      <w:r w:rsidRPr="00846543">
        <w:t xml:space="preserve"> do územ</w:t>
      </w:r>
      <w:r w:rsidR="006375E3" w:rsidRPr="00846543">
        <w:t>ia</w:t>
      </w:r>
      <w:r w:rsidRPr="00846543">
        <w:t xml:space="preserve"> PP Krivá</w:t>
      </w:r>
      <w:r w:rsidR="006375E3" w:rsidRPr="00846543">
        <w:t>n</w:t>
      </w:r>
      <w:r w:rsidRPr="00846543">
        <w:t>sk</w:t>
      </w:r>
      <w:r w:rsidR="0037416B" w:rsidRPr="00846543">
        <w:t>y</w:t>
      </w:r>
      <w:r w:rsidRPr="00846543">
        <w:t xml:space="preserve"> potok ani do územ</w:t>
      </w:r>
      <w:r w:rsidR="006375E3" w:rsidRPr="00846543">
        <w:t>ia</w:t>
      </w:r>
      <w:r w:rsidRPr="00846543">
        <w:t xml:space="preserve"> biotop</w:t>
      </w:r>
      <w:r w:rsidR="006375E3" w:rsidRPr="00846543">
        <w:t>ov</w:t>
      </w:r>
      <w:r w:rsidRPr="00846543">
        <w:t xml:space="preserve"> národného a európsk</w:t>
      </w:r>
      <w:r w:rsidR="006375E3" w:rsidRPr="00846543">
        <w:t>e</w:t>
      </w:r>
      <w:r w:rsidRPr="00846543">
        <w:t>ho významu. N</w:t>
      </w:r>
      <w:r w:rsidR="006375E3" w:rsidRPr="00846543">
        <w:t>a</w:t>
      </w:r>
      <w:r w:rsidRPr="00846543">
        <w:t>sleduj</w:t>
      </w:r>
      <w:r w:rsidR="006375E3" w:rsidRPr="00846543">
        <w:t>ú</w:t>
      </w:r>
      <w:r w:rsidRPr="00846543">
        <w:t>c</w:t>
      </w:r>
      <w:r w:rsidR="006375E3" w:rsidRPr="00846543">
        <w:t>a</w:t>
      </w:r>
      <w:r w:rsidRPr="00846543">
        <w:t xml:space="preserve"> tabu</w:t>
      </w:r>
      <w:r w:rsidR="006375E3" w:rsidRPr="00846543">
        <w:t>ľ</w:t>
      </w:r>
      <w:r w:rsidRPr="00846543">
        <w:t>ka vyme</w:t>
      </w:r>
      <w:r w:rsidR="006375E3" w:rsidRPr="00846543">
        <w:t>d</w:t>
      </w:r>
      <w:r w:rsidRPr="00846543">
        <w:t>zuje výskyt uvedených území v trase komunik</w:t>
      </w:r>
      <w:r w:rsidR="006375E3" w:rsidRPr="00846543">
        <w:t>á</w:t>
      </w:r>
      <w:r w:rsidRPr="00846543">
        <w:t>c</w:t>
      </w:r>
      <w:r w:rsidR="006375E3" w:rsidRPr="00846543">
        <w:t>i</w:t>
      </w:r>
      <w:r w:rsidRPr="00846543">
        <w:t>e. Zákres pl</w:t>
      </w:r>
      <w:r w:rsidR="006375E3" w:rsidRPr="00846543">
        <w:t>ô</w:t>
      </w:r>
      <w:r w:rsidRPr="00846543">
        <w:t xml:space="preserve">ch PP a </w:t>
      </w:r>
      <w:r w:rsidR="006375E3" w:rsidRPr="00846543">
        <w:t>biotopov</w:t>
      </w:r>
      <w:r w:rsidRPr="00846543">
        <w:t xml:space="preserve"> je uveden</w:t>
      </w:r>
      <w:r w:rsidR="006375E3" w:rsidRPr="00846543">
        <w:t>ý</w:t>
      </w:r>
      <w:r w:rsidRPr="00846543">
        <w:t xml:space="preserve"> v</w:t>
      </w:r>
      <w:r w:rsidR="006375E3" w:rsidRPr="00846543">
        <w:t>o</w:t>
      </w:r>
      <w:r w:rsidRPr="00846543">
        <w:t xml:space="preserve"> výkrese B2. Celková situácia stavby-B2.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7"/>
        <w:gridCol w:w="4531"/>
      </w:tblGrid>
      <w:tr w:rsidR="00E27430" w:rsidRPr="00846543" w:rsidTr="00E073D8">
        <w:tc>
          <w:tcPr>
            <w:tcW w:w="1587" w:type="dxa"/>
          </w:tcPr>
          <w:p w:rsidR="00E27430" w:rsidRPr="00846543" w:rsidRDefault="00E27430" w:rsidP="006365C7">
            <w:pPr>
              <w:rPr>
                <w:sz w:val="20"/>
                <w:szCs w:val="20"/>
              </w:rPr>
            </w:pPr>
            <w:r w:rsidRPr="00846543">
              <w:rPr>
                <w:sz w:val="20"/>
                <w:szCs w:val="20"/>
              </w:rPr>
              <w:t>km</w:t>
            </w:r>
          </w:p>
        </w:tc>
        <w:tc>
          <w:tcPr>
            <w:tcW w:w="4531" w:type="dxa"/>
          </w:tcPr>
          <w:p w:rsidR="00E27430" w:rsidRPr="00846543" w:rsidRDefault="00E27430" w:rsidP="006365C7">
            <w:pPr>
              <w:rPr>
                <w:sz w:val="20"/>
                <w:szCs w:val="20"/>
              </w:rPr>
            </w:pPr>
            <w:r w:rsidRPr="00846543">
              <w:rPr>
                <w:sz w:val="20"/>
                <w:szCs w:val="20"/>
              </w:rPr>
              <w:t>limit</w:t>
            </w:r>
          </w:p>
        </w:tc>
      </w:tr>
      <w:tr w:rsidR="00E27430" w:rsidRPr="00846543" w:rsidTr="00E073D8">
        <w:tc>
          <w:tcPr>
            <w:tcW w:w="1587" w:type="dxa"/>
          </w:tcPr>
          <w:p w:rsidR="00E27430" w:rsidRPr="00846543" w:rsidRDefault="00E27430" w:rsidP="006365C7">
            <w:pPr>
              <w:rPr>
                <w:sz w:val="20"/>
                <w:szCs w:val="20"/>
              </w:rPr>
            </w:pPr>
            <w:r w:rsidRPr="00846543">
              <w:rPr>
                <w:sz w:val="20"/>
                <w:szCs w:val="20"/>
              </w:rPr>
              <w:t>2,2-2,6</w:t>
            </w:r>
          </w:p>
        </w:tc>
        <w:tc>
          <w:tcPr>
            <w:tcW w:w="4531" w:type="dxa"/>
          </w:tcPr>
          <w:p w:rsidR="00E27430" w:rsidRPr="00846543" w:rsidRDefault="00E27430" w:rsidP="006365C7">
            <w:pPr>
              <w:rPr>
                <w:sz w:val="20"/>
                <w:szCs w:val="20"/>
              </w:rPr>
            </w:pPr>
            <w:r w:rsidRPr="00846543">
              <w:rPr>
                <w:sz w:val="20"/>
                <w:szCs w:val="20"/>
              </w:rPr>
              <w:t>biotop národného významu</w:t>
            </w:r>
          </w:p>
        </w:tc>
      </w:tr>
      <w:tr w:rsidR="00E27430" w:rsidRPr="00846543" w:rsidTr="00E073D8">
        <w:tc>
          <w:tcPr>
            <w:tcW w:w="1587" w:type="dxa"/>
          </w:tcPr>
          <w:p w:rsidR="00E27430" w:rsidRPr="00846543" w:rsidRDefault="00E27430" w:rsidP="006365C7">
            <w:pPr>
              <w:rPr>
                <w:sz w:val="20"/>
                <w:szCs w:val="20"/>
              </w:rPr>
            </w:pPr>
            <w:r w:rsidRPr="00846543">
              <w:rPr>
                <w:sz w:val="20"/>
                <w:szCs w:val="20"/>
              </w:rPr>
              <w:lastRenderedPageBreak/>
              <w:t>3,1-3,9</w:t>
            </w:r>
          </w:p>
        </w:tc>
        <w:tc>
          <w:tcPr>
            <w:tcW w:w="4531" w:type="dxa"/>
          </w:tcPr>
          <w:p w:rsidR="00E27430" w:rsidRPr="00846543" w:rsidRDefault="00E27430" w:rsidP="006365C7">
            <w:pPr>
              <w:rPr>
                <w:sz w:val="20"/>
                <w:szCs w:val="20"/>
              </w:rPr>
            </w:pPr>
            <w:r w:rsidRPr="00846543">
              <w:rPr>
                <w:sz w:val="20"/>
                <w:szCs w:val="20"/>
              </w:rPr>
              <w:t>biotop národného významu</w:t>
            </w:r>
          </w:p>
        </w:tc>
      </w:tr>
      <w:tr w:rsidR="00E27430" w:rsidRPr="00846543" w:rsidTr="00E073D8">
        <w:tc>
          <w:tcPr>
            <w:tcW w:w="1587" w:type="dxa"/>
          </w:tcPr>
          <w:p w:rsidR="00E27430" w:rsidRPr="00846543" w:rsidRDefault="00E27430" w:rsidP="006365C7">
            <w:pPr>
              <w:rPr>
                <w:sz w:val="20"/>
                <w:szCs w:val="20"/>
              </w:rPr>
            </w:pPr>
            <w:r w:rsidRPr="00846543">
              <w:rPr>
                <w:sz w:val="20"/>
                <w:szCs w:val="20"/>
              </w:rPr>
              <w:t>3,9-4,4</w:t>
            </w:r>
          </w:p>
        </w:tc>
        <w:tc>
          <w:tcPr>
            <w:tcW w:w="4531" w:type="dxa"/>
          </w:tcPr>
          <w:p w:rsidR="00E27430" w:rsidRPr="00846543" w:rsidRDefault="00E27430" w:rsidP="006365C7">
            <w:pPr>
              <w:rPr>
                <w:sz w:val="20"/>
                <w:szCs w:val="20"/>
              </w:rPr>
            </w:pPr>
            <w:r w:rsidRPr="00846543">
              <w:rPr>
                <w:sz w:val="20"/>
                <w:szCs w:val="20"/>
              </w:rPr>
              <w:t>biotop európskeho významu</w:t>
            </w:r>
          </w:p>
        </w:tc>
      </w:tr>
      <w:tr w:rsidR="00E27430" w:rsidRPr="00846543" w:rsidTr="00E073D8">
        <w:tc>
          <w:tcPr>
            <w:tcW w:w="1587" w:type="dxa"/>
          </w:tcPr>
          <w:p w:rsidR="00E27430" w:rsidRPr="00846543" w:rsidRDefault="00E27430" w:rsidP="006365C7">
            <w:pPr>
              <w:rPr>
                <w:sz w:val="20"/>
                <w:szCs w:val="20"/>
              </w:rPr>
            </w:pPr>
            <w:r w:rsidRPr="00846543">
              <w:rPr>
                <w:sz w:val="20"/>
                <w:szCs w:val="20"/>
              </w:rPr>
              <w:t>4,5-5,2</w:t>
            </w:r>
          </w:p>
        </w:tc>
        <w:tc>
          <w:tcPr>
            <w:tcW w:w="4531" w:type="dxa"/>
          </w:tcPr>
          <w:p w:rsidR="00E27430" w:rsidRPr="00846543" w:rsidRDefault="00E27430" w:rsidP="006365C7">
            <w:pPr>
              <w:rPr>
                <w:sz w:val="20"/>
                <w:szCs w:val="20"/>
              </w:rPr>
            </w:pPr>
            <w:r w:rsidRPr="00846543">
              <w:rPr>
                <w:sz w:val="20"/>
                <w:szCs w:val="20"/>
              </w:rPr>
              <w:t>biotop národného významu</w:t>
            </w:r>
          </w:p>
        </w:tc>
      </w:tr>
      <w:tr w:rsidR="00E27430" w:rsidRPr="00846543" w:rsidTr="00E073D8">
        <w:tc>
          <w:tcPr>
            <w:tcW w:w="1587" w:type="dxa"/>
          </w:tcPr>
          <w:p w:rsidR="00E27430" w:rsidRPr="00846543" w:rsidRDefault="00E27430" w:rsidP="006365C7">
            <w:pPr>
              <w:rPr>
                <w:sz w:val="20"/>
                <w:szCs w:val="20"/>
              </w:rPr>
            </w:pPr>
            <w:r w:rsidRPr="00846543">
              <w:rPr>
                <w:sz w:val="20"/>
                <w:szCs w:val="20"/>
              </w:rPr>
              <w:t>5,2-5,6</w:t>
            </w:r>
          </w:p>
        </w:tc>
        <w:tc>
          <w:tcPr>
            <w:tcW w:w="4531" w:type="dxa"/>
          </w:tcPr>
          <w:p w:rsidR="00E27430" w:rsidRPr="00846543" w:rsidRDefault="00E27430" w:rsidP="006365C7">
            <w:pPr>
              <w:rPr>
                <w:sz w:val="20"/>
                <w:szCs w:val="20"/>
              </w:rPr>
            </w:pPr>
            <w:r w:rsidRPr="00846543">
              <w:rPr>
                <w:sz w:val="20"/>
                <w:szCs w:val="20"/>
              </w:rPr>
              <w:t xml:space="preserve">PP </w:t>
            </w:r>
            <w:proofErr w:type="spellStart"/>
            <w:r w:rsidRPr="00846543">
              <w:rPr>
                <w:sz w:val="20"/>
                <w:szCs w:val="20"/>
              </w:rPr>
              <w:t>Krivá</w:t>
            </w:r>
            <w:r w:rsidR="006375E3" w:rsidRPr="00846543">
              <w:rPr>
                <w:sz w:val="20"/>
                <w:szCs w:val="20"/>
              </w:rPr>
              <w:t>n</w:t>
            </w:r>
            <w:r w:rsidRPr="00846543">
              <w:rPr>
                <w:sz w:val="20"/>
                <w:szCs w:val="20"/>
              </w:rPr>
              <w:t>ský</w:t>
            </w:r>
            <w:proofErr w:type="spellEnd"/>
            <w:r w:rsidRPr="00846543">
              <w:rPr>
                <w:sz w:val="20"/>
                <w:szCs w:val="20"/>
              </w:rPr>
              <w:t xml:space="preserve"> potok</w:t>
            </w:r>
          </w:p>
        </w:tc>
      </w:tr>
      <w:tr w:rsidR="00E27430" w:rsidRPr="00846543" w:rsidTr="00E073D8">
        <w:tc>
          <w:tcPr>
            <w:tcW w:w="1587" w:type="dxa"/>
          </w:tcPr>
          <w:p w:rsidR="00E27430" w:rsidRPr="00846543" w:rsidRDefault="00E27430" w:rsidP="006365C7">
            <w:pPr>
              <w:rPr>
                <w:sz w:val="20"/>
                <w:szCs w:val="20"/>
              </w:rPr>
            </w:pPr>
            <w:r w:rsidRPr="00846543">
              <w:rPr>
                <w:sz w:val="20"/>
                <w:szCs w:val="20"/>
              </w:rPr>
              <w:t>5,65-6,0</w:t>
            </w:r>
          </w:p>
        </w:tc>
        <w:tc>
          <w:tcPr>
            <w:tcW w:w="4531" w:type="dxa"/>
          </w:tcPr>
          <w:p w:rsidR="00E27430" w:rsidRPr="00846543" w:rsidRDefault="00E27430" w:rsidP="006365C7">
            <w:pPr>
              <w:rPr>
                <w:sz w:val="20"/>
                <w:szCs w:val="20"/>
              </w:rPr>
            </w:pPr>
            <w:r w:rsidRPr="00846543">
              <w:rPr>
                <w:sz w:val="20"/>
                <w:szCs w:val="20"/>
              </w:rPr>
              <w:t>biotop národného významu</w:t>
            </w:r>
          </w:p>
        </w:tc>
      </w:tr>
      <w:tr w:rsidR="00E27430" w:rsidRPr="00846543" w:rsidTr="00E073D8">
        <w:tc>
          <w:tcPr>
            <w:tcW w:w="1587" w:type="dxa"/>
          </w:tcPr>
          <w:p w:rsidR="00E27430" w:rsidRPr="00846543" w:rsidRDefault="00E27430" w:rsidP="006365C7">
            <w:pPr>
              <w:rPr>
                <w:sz w:val="20"/>
                <w:szCs w:val="20"/>
              </w:rPr>
            </w:pPr>
            <w:r w:rsidRPr="00846543">
              <w:rPr>
                <w:sz w:val="20"/>
                <w:szCs w:val="20"/>
              </w:rPr>
              <w:t>6,3-6,8</w:t>
            </w:r>
          </w:p>
        </w:tc>
        <w:tc>
          <w:tcPr>
            <w:tcW w:w="4531" w:type="dxa"/>
          </w:tcPr>
          <w:p w:rsidR="00E27430" w:rsidRPr="00846543" w:rsidRDefault="00E27430" w:rsidP="006365C7">
            <w:pPr>
              <w:rPr>
                <w:sz w:val="20"/>
                <w:szCs w:val="20"/>
              </w:rPr>
            </w:pPr>
            <w:r w:rsidRPr="00846543">
              <w:rPr>
                <w:sz w:val="20"/>
                <w:szCs w:val="20"/>
              </w:rPr>
              <w:t>biotop národného významu</w:t>
            </w:r>
          </w:p>
        </w:tc>
      </w:tr>
      <w:tr w:rsidR="00E27430" w:rsidRPr="00846543" w:rsidTr="00E073D8">
        <w:tc>
          <w:tcPr>
            <w:tcW w:w="1587" w:type="dxa"/>
          </w:tcPr>
          <w:p w:rsidR="00E27430" w:rsidRPr="00846543" w:rsidRDefault="00E27430" w:rsidP="006365C7">
            <w:pPr>
              <w:rPr>
                <w:sz w:val="20"/>
                <w:szCs w:val="20"/>
              </w:rPr>
            </w:pPr>
            <w:r w:rsidRPr="00846543">
              <w:rPr>
                <w:sz w:val="20"/>
                <w:szCs w:val="20"/>
              </w:rPr>
              <w:t>6,8-7,2</w:t>
            </w:r>
          </w:p>
        </w:tc>
        <w:tc>
          <w:tcPr>
            <w:tcW w:w="4531" w:type="dxa"/>
          </w:tcPr>
          <w:p w:rsidR="00E27430" w:rsidRPr="00846543" w:rsidRDefault="00E27430" w:rsidP="006365C7">
            <w:pPr>
              <w:rPr>
                <w:sz w:val="20"/>
                <w:szCs w:val="20"/>
              </w:rPr>
            </w:pPr>
            <w:r w:rsidRPr="00846543">
              <w:rPr>
                <w:sz w:val="20"/>
                <w:szCs w:val="20"/>
              </w:rPr>
              <w:t xml:space="preserve">PP </w:t>
            </w:r>
            <w:proofErr w:type="spellStart"/>
            <w:r w:rsidRPr="00846543">
              <w:rPr>
                <w:sz w:val="20"/>
                <w:szCs w:val="20"/>
              </w:rPr>
              <w:t>Krivá</w:t>
            </w:r>
            <w:r w:rsidR="006375E3" w:rsidRPr="00846543">
              <w:rPr>
                <w:sz w:val="20"/>
                <w:szCs w:val="20"/>
              </w:rPr>
              <w:t>n</w:t>
            </w:r>
            <w:r w:rsidRPr="00846543">
              <w:rPr>
                <w:sz w:val="20"/>
                <w:szCs w:val="20"/>
              </w:rPr>
              <w:t>ský</w:t>
            </w:r>
            <w:proofErr w:type="spellEnd"/>
            <w:r w:rsidRPr="00846543">
              <w:rPr>
                <w:sz w:val="20"/>
                <w:szCs w:val="20"/>
              </w:rPr>
              <w:t xml:space="preserve"> potok</w:t>
            </w:r>
          </w:p>
        </w:tc>
      </w:tr>
      <w:tr w:rsidR="00E27430" w:rsidTr="00E073D8">
        <w:tc>
          <w:tcPr>
            <w:tcW w:w="1587" w:type="dxa"/>
          </w:tcPr>
          <w:p w:rsidR="00E27430" w:rsidRPr="00846543" w:rsidRDefault="00E27430" w:rsidP="006365C7">
            <w:pPr>
              <w:rPr>
                <w:sz w:val="20"/>
                <w:szCs w:val="20"/>
              </w:rPr>
            </w:pPr>
            <w:r w:rsidRPr="00846543">
              <w:rPr>
                <w:sz w:val="20"/>
                <w:szCs w:val="20"/>
              </w:rPr>
              <w:t>7,6-7,7</w:t>
            </w:r>
          </w:p>
        </w:tc>
        <w:tc>
          <w:tcPr>
            <w:tcW w:w="4531" w:type="dxa"/>
          </w:tcPr>
          <w:p w:rsidR="00E27430" w:rsidRPr="002F40BE" w:rsidRDefault="00E27430" w:rsidP="006365C7">
            <w:pPr>
              <w:rPr>
                <w:sz w:val="20"/>
                <w:szCs w:val="20"/>
              </w:rPr>
            </w:pPr>
            <w:r w:rsidRPr="00846543">
              <w:rPr>
                <w:sz w:val="20"/>
                <w:szCs w:val="20"/>
              </w:rPr>
              <w:t>biotop európskeho významu</w:t>
            </w:r>
          </w:p>
        </w:tc>
      </w:tr>
    </w:tbl>
    <w:p w:rsidR="00E27430" w:rsidRPr="000977A8" w:rsidRDefault="00E27430" w:rsidP="00E073D8">
      <w:pPr>
        <w:pStyle w:val="Odsekzoznamu"/>
        <w:numPr>
          <w:ins w:id="108" w:author="Jitka Kaslová" w:date="2018-05-29T12:05:00Z"/>
        </w:numPr>
        <w:spacing w:before="100" w:beforeAutospacing="1" w:after="100" w:afterAutospacing="1" w:line="240" w:lineRule="auto"/>
      </w:pPr>
    </w:p>
    <w:p w:rsidR="00E27430" w:rsidRPr="001A2461" w:rsidRDefault="00E27430" w:rsidP="001A2461">
      <w:pPr>
        <w:spacing w:before="100" w:beforeAutospacing="1" w:after="100" w:afterAutospacing="1" w:line="240" w:lineRule="auto"/>
      </w:pPr>
      <w:r w:rsidRPr="002045D1">
        <w:rPr>
          <w:rFonts w:cs="Arial"/>
        </w:rPr>
        <w:t xml:space="preserve">Vozovka bude navrhnutá a posúdená na výhľadové obdobie 30 </w:t>
      </w:r>
      <w:r>
        <w:rPr>
          <w:rFonts w:cs="Arial"/>
        </w:rPr>
        <w:t>rokov, bude v zmysle TP 033</w:t>
      </w:r>
      <w:r w:rsidRPr="002045D1">
        <w:rPr>
          <w:rFonts w:cs="Arial"/>
        </w:rPr>
        <w:t xml:space="preserve"> </w:t>
      </w:r>
      <w:r w:rsidRPr="00C1001A">
        <w:t>a príslušných noriem platných k základnému dátumu.</w:t>
      </w:r>
    </w:p>
    <w:p w:rsidR="00E27430" w:rsidRDefault="00E27430" w:rsidP="00007EC7">
      <w:pPr>
        <w:spacing w:line="240" w:lineRule="auto"/>
        <w:rPr>
          <w:rFonts w:cs="Arial"/>
        </w:rPr>
      </w:pPr>
      <w:r w:rsidRPr="00362409">
        <w:t xml:space="preserve">Objednávateľ požaduje stredný deliaci pás </w:t>
      </w:r>
      <w:r>
        <w:t xml:space="preserve">asfaltový </w:t>
      </w:r>
      <w:r w:rsidRPr="00244D5A">
        <w:t xml:space="preserve">alebo spevniť betónom s osadením </w:t>
      </w:r>
      <w:r>
        <w:t xml:space="preserve">prefabrikovaného </w:t>
      </w:r>
      <w:r w:rsidRPr="00244D5A">
        <w:t xml:space="preserve">betónového zvodidla. </w:t>
      </w:r>
      <w:r w:rsidRPr="00244D5A">
        <w:rPr>
          <w:rFonts w:cs="Arial"/>
        </w:rPr>
        <w:t xml:space="preserve">Prejazdy stredným deliacim pásom </w:t>
      </w:r>
      <w:r>
        <w:rPr>
          <w:rFonts w:cs="Arial"/>
        </w:rPr>
        <w:t>budú</w:t>
      </w:r>
      <w:r w:rsidRPr="00362409">
        <w:rPr>
          <w:rFonts w:cs="Arial"/>
        </w:rPr>
        <w:t xml:space="preserve"> navrhn</w:t>
      </w:r>
      <w:r>
        <w:rPr>
          <w:rFonts w:cs="Arial"/>
        </w:rPr>
        <w:t>uté</w:t>
      </w:r>
      <w:r w:rsidRPr="00362409">
        <w:rPr>
          <w:rFonts w:cs="Arial"/>
        </w:rPr>
        <w:t xml:space="preserve"> </w:t>
      </w:r>
      <w:r w:rsidRPr="00DC5A70">
        <w:rPr>
          <w:rFonts w:cs="Arial"/>
        </w:rPr>
        <w:t>podľa DSP v </w:t>
      </w:r>
      <w:proofErr w:type="spellStart"/>
      <w:r w:rsidRPr="00DC5A70">
        <w:rPr>
          <w:rFonts w:cs="Arial"/>
        </w:rPr>
        <w:t>staničení</w:t>
      </w:r>
      <w:proofErr w:type="spellEnd"/>
      <w:r w:rsidRPr="00DC5A70">
        <w:rPr>
          <w:rFonts w:cs="Arial"/>
        </w:rPr>
        <w:t xml:space="preserve"> 1,654 40 – 1,789 40. Prejazdy stredným deliacim pásom budú uzatvo</w:t>
      </w:r>
      <w:r w:rsidRPr="00362409">
        <w:rPr>
          <w:rFonts w:cs="Arial"/>
        </w:rPr>
        <w:t>rené oceľovými otváracími zvo</w:t>
      </w:r>
      <w:r>
        <w:rPr>
          <w:rFonts w:cs="Arial"/>
        </w:rPr>
        <w:t>didlami v dĺžke 43,40m (2 x 5 modulov).</w:t>
      </w:r>
      <w:r w:rsidRPr="00362409">
        <w:rPr>
          <w:rFonts w:cs="Arial"/>
        </w:rPr>
        <w:t xml:space="preserve"> V mieste prejazdov stredným deliacim pásom budú navrhnuté líniové </w:t>
      </w:r>
      <w:proofErr w:type="spellStart"/>
      <w:r w:rsidRPr="00362409">
        <w:rPr>
          <w:rFonts w:cs="Arial"/>
        </w:rPr>
        <w:t>podpovrchové</w:t>
      </w:r>
      <w:proofErr w:type="spellEnd"/>
      <w:r w:rsidRPr="00362409">
        <w:rPr>
          <w:rFonts w:cs="Arial"/>
        </w:rPr>
        <w:t xml:space="preserve"> odvodňovacie prvky pozostávajúce z betónových štrbinových žľabov.</w:t>
      </w:r>
    </w:p>
    <w:p w:rsidR="00E27430" w:rsidRDefault="00E27430" w:rsidP="00007EC7">
      <w:pPr>
        <w:spacing w:line="240" w:lineRule="auto"/>
        <w:rPr>
          <w:rFonts w:cs="Arial"/>
        </w:rPr>
      </w:pPr>
    </w:p>
    <w:p w:rsidR="00E27430" w:rsidRPr="00871485" w:rsidRDefault="00E27430" w:rsidP="006B6E07">
      <w:pPr>
        <w:keepNext/>
        <w:spacing w:before="120"/>
        <w:rPr>
          <w:u w:val="single"/>
        </w:rPr>
      </w:pPr>
      <w:bookmarkStart w:id="109" w:name="_Toc443987795"/>
      <w:r w:rsidRPr="00871485">
        <w:rPr>
          <w:u w:val="single"/>
        </w:rPr>
        <w:t>Bezpečnostné zariadenia</w:t>
      </w:r>
      <w:bookmarkEnd w:id="109"/>
    </w:p>
    <w:p w:rsidR="00E27430" w:rsidRPr="00871485" w:rsidRDefault="00E27430" w:rsidP="007F1114">
      <w:pPr>
        <w:numPr>
          <w:ilvl w:val="3"/>
          <w:numId w:val="24"/>
        </w:numPr>
        <w:tabs>
          <w:tab w:val="left" w:pos="284"/>
        </w:tabs>
        <w:suppressAutoHyphens/>
        <w:spacing w:after="0" w:line="240" w:lineRule="auto"/>
        <w:ind w:left="284" w:hanging="284"/>
      </w:pPr>
      <w:r w:rsidRPr="00871485">
        <w:rPr>
          <w:b/>
        </w:rPr>
        <w:t>Pre kategóriu R</w:t>
      </w:r>
      <w:r w:rsidR="0064285E">
        <w:rPr>
          <w:b/>
        </w:rPr>
        <w:t xml:space="preserve"> </w:t>
      </w:r>
      <w:r w:rsidRPr="00871485">
        <w:rPr>
          <w:b/>
        </w:rPr>
        <w:t>24,50/100</w:t>
      </w:r>
      <w:r w:rsidRPr="00871485">
        <w:t xml:space="preserve"> v strednom deliacom páse je v jeho osi navrhnuté prefabrikované obojstranné betónové zvodidlo so zámkami výšky min. 1,1m s úrovňou zachytenia H3. Jednostranné betónové zvodidlo s úrovňou zadržania H2 sa osadí v mieste prekážok v strednom deliacom páse.</w:t>
      </w:r>
    </w:p>
    <w:p w:rsidR="00E27430" w:rsidRPr="00871485" w:rsidRDefault="00E27430" w:rsidP="007F1114">
      <w:pPr>
        <w:numPr>
          <w:ilvl w:val="0"/>
          <w:numId w:val="24"/>
        </w:numPr>
        <w:tabs>
          <w:tab w:val="left" w:pos="284"/>
        </w:tabs>
        <w:spacing w:before="120" w:after="120" w:line="240" w:lineRule="auto"/>
        <w:ind w:left="284" w:hanging="284"/>
      </w:pPr>
      <w:r w:rsidRPr="00871485">
        <w:rPr>
          <w:b/>
        </w:rPr>
        <w:t xml:space="preserve">Krajné zvodidlo </w:t>
      </w:r>
      <w:r>
        <w:rPr>
          <w:b/>
        </w:rPr>
        <w:t xml:space="preserve">- </w:t>
      </w:r>
      <w:r w:rsidRPr="00871485">
        <w:t xml:space="preserve">v celom úseku v nespevnených krajniciach sú navrhnuté zvodidlá a to z dôvodu výskytu vysokého priemerného počtu dní s hmlou v roku v tomto území.  Zvodidlá sú navrhnuté ako oceľové zvodidlá na príslušnú úroveň zachytenia, podľa druhu chránenej prekážky. </w:t>
      </w:r>
    </w:p>
    <w:p w:rsidR="00E27430" w:rsidRPr="00871485" w:rsidRDefault="00E27430" w:rsidP="007F1114">
      <w:pPr>
        <w:numPr>
          <w:ilvl w:val="0"/>
          <w:numId w:val="25"/>
        </w:numPr>
        <w:tabs>
          <w:tab w:val="left" w:pos="284"/>
        </w:tabs>
        <w:autoSpaceDE w:val="0"/>
        <w:autoSpaceDN w:val="0"/>
        <w:adjustRightInd w:val="0"/>
        <w:spacing w:after="0" w:line="240" w:lineRule="auto"/>
        <w:ind w:left="284"/>
      </w:pPr>
      <w:r w:rsidRPr="00871485">
        <w:rPr>
          <w:b/>
        </w:rPr>
        <w:t xml:space="preserve">Betónové jednostranné zvodidlá sa zriadia </w:t>
      </w:r>
      <w:r w:rsidRPr="00871485">
        <w:t xml:space="preserve">v 20m úseku pred plochami ORL. Ako základné krajné zvodidlo je použité oceľové zvodidlo s nadstavcom smerového stĺpika s úrovňou zachytenia N2 na vonkajšom okraji jazdných pásov.  </w:t>
      </w:r>
    </w:p>
    <w:p w:rsidR="00E27430" w:rsidRDefault="00E27430" w:rsidP="006B6E07">
      <w:pPr>
        <w:tabs>
          <w:tab w:val="left" w:pos="-2410"/>
          <w:tab w:val="left" w:pos="-2268"/>
        </w:tabs>
        <w:autoSpaceDE w:val="0"/>
        <w:autoSpaceDN w:val="0"/>
        <w:adjustRightInd w:val="0"/>
      </w:pPr>
      <w:bookmarkStart w:id="110" w:name="_Toc443987796"/>
    </w:p>
    <w:p w:rsidR="00E27430" w:rsidRPr="00871485" w:rsidRDefault="00E27430" w:rsidP="006B6E07">
      <w:pPr>
        <w:tabs>
          <w:tab w:val="left" w:pos="-2410"/>
          <w:tab w:val="left" w:pos="-2268"/>
        </w:tabs>
        <w:autoSpaceDE w:val="0"/>
        <w:autoSpaceDN w:val="0"/>
        <w:adjustRightInd w:val="0"/>
      </w:pPr>
      <w:r w:rsidRPr="00871485">
        <w:t>Smerové stĺpiky sa osadia v zmysle STN 73 6101. Na všetkých priepustoch s betónovým čelom sa osadí rúrkové zábradlie.</w:t>
      </w:r>
    </w:p>
    <w:p w:rsidR="00E27430" w:rsidRPr="00871485" w:rsidRDefault="00E27430" w:rsidP="006B6E07">
      <w:pPr>
        <w:keepNext/>
        <w:spacing w:before="120"/>
        <w:rPr>
          <w:u w:val="single"/>
        </w:rPr>
      </w:pPr>
      <w:bookmarkStart w:id="111" w:name="_Toc443987798"/>
      <w:bookmarkEnd w:id="110"/>
      <w:r w:rsidRPr="00871485">
        <w:rPr>
          <w:u w:val="single"/>
        </w:rPr>
        <w:t>Prístup k odlučovačom ropných látok</w:t>
      </w:r>
      <w:bookmarkEnd w:id="111"/>
    </w:p>
    <w:p w:rsidR="00E27430" w:rsidRPr="00871485" w:rsidRDefault="00E27430" w:rsidP="006B6E07">
      <w:pPr>
        <w:rPr>
          <w:lang w:eastAsia="cs-CZ"/>
        </w:rPr>
      </w:pPr>
      <w:r w:rsidRPr="00871485">
        <w:rPr>
          <w:lang w:eastAsia="cs-CZ"/>
        </w:rPr>
        <w:t xml:space="preserve">Prístup k ním je riešený zacúvaním vozidiel údržby zo spevnenej krajnice. Konštrukcia vozovky zjazdu k ORL je totožná s konštrukciou vozovky rýchlostnej cesty R2. </w:t>
      </w:r>
    </w:p>
    <w:p w:rsidR="00E27430" w:rsidRPr="00DC5A70" w:rsidRDefault="00E27430" w:rsidP="00512E6E">
      <w:pPr>
        <w:spacing w:after="0" w:line="200" w:lineRule="atLeast"/>
        <w:rPr>
          <w:u w:val="single"/>
        </w:rPr>
      </w:pPr>
      <w:r w:rsidRPr="00DC5A70">
        <w:rPr>
          <w:u w:val="single"/>
        </w:rPr>
        <w:t xml:space="preserve">Požiadavky objednávateľa na Dopravné značenie: </w:t>
      </w:r>
    </w:p>
    <w:p w:rsidR="00E27430" w:rsidRPr="002C4931" w:rsidRDefault="00E27430" w:rsidP="007F1114">
      <w:pPr>
        <w:pStyle w:val="Odsekzoznamu"/>
        <w:numPr>
          <w:ilvl w:val="0"/>
          <w:numId w:val="19"/>
        </w:numPr>
        <w:spacing w:after="0" w:line="200" w:lineRule="atLeast"/>
        <w:rPr>
          <w:rFonts w:cs="Arial"/>
        </w:rPr>
      </w:pPr>
      <w:r w:rsidRPr="00244D5A">
        <w:lastRenderedPageBreak/>
        <w:t xml:space="preserve">zhotoviteľ musí zohľadniť </w:t>
      </w:r>
      <w:r w:rsidRPr="002C4931">
        <w:t xml:space="preserve">ustanovenia Zväzku 3, časť </w:t>
      </w:r>
      <w:r>
        <w:t>1</w:t>
      </w:r>
      <w:r w:rsidRPr="002C4931">
        <w:t>, čl. 1.2</w:t>
      </w:r>
    </w:p>
    <w:p w:rsidR="00E27430" w:rsidRPr="00362409" w:rsidRDefault="00E27430" w:rsidP="00333FE9">
      <w:pPr>
        <w:tabs>
          <w:tab w:val="num" w:pos="0"/>
          <w:tab w:val="left" w:pos="851"/>
        </w:tabs>
        <w:autoSpaceDE w:val="0"/>
        <w:autoSpaceDN w:val="0"/>
        <w:adjustRightInd w:val="0"/>
        <w:spacing w:after="120" w:line="240" w:lineRule="auto"/>
        <w:ind w:right="-1"/>
        <w:rPr>
          <w:rFonts w:cs="Arial"/>
          <w:b/>
          <w:bCs/>
          <w:i/>
          <w:iCs/>
        </w:rPr>
      </w:pPr>
      <w:r w:rsidRPr="00362409">
        <w:rPr>
          <w:rFonts w:cs="Arial"/>
          <w:b/>
          <w:bCs/>
        </w:rPr>
        <w:t>Zvislé dopravné značenie (ZDZ),</w:t>
      </w:r>
      <w:r w:rsidRPr="00362409">
        <w:rPr>
          <w:rFonts w:cs="Arial"/>
        </w:rPr>
        <w:t xml:space="preserve"> a dopravné zariadenia vyhotoviť s technickými požiadavkami v zmysle  </w:t>
      </w:r>
      <w:r w:rsidRPr="00362409">
        <w:rPr>
          <w:rFonts w:cs="Arial"/>
          <w:b/>
          <w:bCs/>
          <w:i/>
          <w:iCs/>
        </w:rPr>
        <w:t>STN 018020/Z1,</w:t>
      </w:r>
      <w:r w:rsidRPr="00362409">
        <w:rPr>
          <w:rFonts w:cs="Arial"/>
          <w:b/>
          <w:bCs/>
        </w:rPr>
        <w:t> </w:t>
      </w:r>
      <w:r>
        <w:rPr>
          <w:rFonts w:cs="Arial"/>
          <w:b/>
          <w:bCs/>
        </w:rPr>
        <w:t>STN 018020/Z2,</w:t>
      </w:r>
      <w:r w:rsidRPr="00362409">
        <w:rPr>
          <w:rFonts w:cs="Arial"/>
          <w:b/>
          <w:bCs/>
        </w:rPr>
        <w:t xml:space="preserve"> </w:t>
      </w:r>
      <w:r w:rsidRPr="00362409">
        <w:rPr>
          <w:rFonts w:cs="Arial"/>
          <w:b/>
          <w:bCs/>
          <w:i/>
          <w:iCs/>
        </w:rPr>
        <w:t>vyhlášky MV SR č. 9/2009</w:t>
      </w:r>
      <w:r w:rsidRPr="00362409">
        <w:rPr>
          <w:rFonts w:cs="Arial"/>
          <w:i/>
          <w:iCs/>
        </w:rPr>
        <w:t>,</w:t>
      </w:r>
      <w:r w:rsidRPr="00362409">
        <w:rPr>
          <w:rFonts w:cs="Arial"/>
        </w:rPr>
        <w:t xml:space="preserve"> ktorou sa vykonáva  zákon  o cestnej premávke a o zmene  a doplnení  niektorých  zákonov,  </w:t>
      </w:r>
      <w:r w:rsidRPr="00362409">
        <w:rPr>
          <w:rFonts w:cs="Arial"/>
          <w:b/>
          <w:bCs/>
          <w:i/>
          <w:iCs/>
        </w:rPr>
        <w:t>zákona č. 8/200</w:t>
      </w:r>
      <w:r>
        <w:rPr>
          <w:rFonts w:cs="Arial"/>
          <w:b/>
          <w:bCs/>
          <w:i/>
          <w:iCs/>
        </w:rPr>
        <w:t>9</w:t>
      </w:r>
      <w:r w:rsidRPr="00362409">
        <w:rPr>
          <w:rFonts w:cs="Arial"/>
        </w:rPr>
        <w:t xml:space="preserve"> o cestnej premávke a o zmene a doplnení niektorých zákonov, </w:t>
      </w:r>
      <w:r w:rsidRPr="00362409">
        <w:rPr>
          <w:rFonts w:cs="Arial"/>
          <w:b/>
          <w:bCs/>
          <w:i/>
          <w:iCs/>
        </w:rPr>
        <w:t xml:space="preserve">TP </w:t>
      </w:r>
      <w:r>
        <w:rPr>
          <w:rFonts w:cs="Arial"/>
          <w:b/>
          <w:bCs/>
          <w:i/>
          <w:iCs/>
        </w:rPr>
        <w:t>012</w:t>
      </w:r>
      <w:r w:rsidRPr="00362409">
        <w:rPr>
          <w:rFonts w:cs="Arial"/>
          <w:b/>
          <w:bCs/>
          <w:i/>
          <w:iCs/>
        </w:rPr>
        <w:t xml:space="preserve"> </w:t>
      </w:r>
      <w:r w:rsidRPr="00362409">
        <w:rPr>
          <w:rFonts w:cs="Arial"/>
        </w:rPr>
        <w:t xml:space="preserve">- </w:t>
      </w:r>
      <w:r>
        <w:rPr>
          <w:rFonts w:cs="Arial"/>
        </w:rPr>
        <w:t>P</w:t>
      </w:r>
      <w:r w:rsidRPr="00362409">
        <w:rPr>
          <w:rFonts w:cs="Arial"/>
        </w:rPr>
        <w:t xml:space="preserve">oužitie  zvislých a vodorovných dopravných značiek na pozemných komunikáciách, </w:t>
      </w:r>
      <w:r w:rsidRPr="00362409">
        <w:rPr>
          <w:rFonts w:cs="Arial"/>
          <w:b/>
          <w:bCs/>
          <w:i/>
          <w:iCs/>
        </w:rPr>
        <w:t>Zásad pre používanie dopravného značenia na  pozemných komunikáciách</w:t>
      </w:r>
      <w:r w:rsidRPr="00362409">
        <w:rPr>
          <w:rFonts w:cs="Arial"/>
          <w:i/>
          <w:iCs/>
        </w:rPr>
        <w:t>, určených MDPT SR č. p.: 1234/270-98 zo dňa 11.3.1999</w:t>
      </w:r>
      <w:r w:rsidRPr="00362409">
        <w:rPr>
          <w:rFonts w:cs="Arial"/>
        </w:rPr>
        <w:t>,</w:t>
      </w:r>
      <w:r w:rsidRPr="00362409">
        <w:rPr>
          <w:rFonts w:cs="Arial"/>
          <w:b/>
          <w:bCs/>
        </w:rPr>
        <w:t> </w:t>
      </w:r>
      <w:r w:rsidRPr="00362409">
        <w:rPr>
          <w:rFonts w:cs="Arial"/>
          <w:b/>
          <w:bCs/>
          <w:i/>
          <w:iCs/>
        </w:rPr>
        <w:t xml:space="preserve"> TP 0</w:t>
      </w:r>
      <w:r>
        <w:rPr>
          <w:rFonts w:cs="Arial"/>
          <w:b/>
          <w:bCs/>
          <w:i/>
          <w:iCs/>
        </w:rPr>
        <w:t>69</w:t>
      </w:r>
      <w:r w:rsidRPr="00362409">
        <w:rPr>
          <w:rFonts w:cs="Arial"/>
          <w:b/>
          <w:bCs/>
          <w:i/>
          <w:iCs/>
        </w:rPr>
        <w:t xml:space="preserve">- </w:t>
      </w:r>
      <w:r w:rsidRPr="00362409">
        <w:rPr>
          <w:rFonts w:cs="Arial"/>
          <w:i/>
          <w:iCs/>
        </w:rPr>
        <w:t xml:space="preserve">Vzorové schémy pre pracovné miesta </w:t>
      </w:r>
      <w:r w:rsidRPr="00362409">
        <w:rPr>
          <w:rFonts w:cs="Arial"/>
          <w:b/>
          <w:bCs/>
          <w:i/>
          <w:iCs/>
        </w:rPr>
        <w:t>a TP  0</w:t>
      </w:r>
      <w:r>
        <w:rPr>
          <w:rFonts w:cs="Arial"/>
          <w:b/>
          <w:bCs/>
          <w:i/>
          <w:iCs/>
        </w:rPr>
        <w:t>69</w:t>
      </w:r>
      <w:r w:rsidRPr="00362409">
        <w:rPr>
          <w:rFonts w:cs="Arial"/>
          <w:b/>
          <w:bCs/>
          <w:i/>
          <w:iCs/>
        </w:rPr>
        <w:t xml:space="preserve"> –príloha č. 2: </w:t>
      </w:r>
      <w:r w:rsidRPr="00362409">
        <w:rPr>
          <w:rFonts w:cs="Arial"/>
          <w:i/>
          <w:iCs/>
        </w:rPr>
        <w:t xml:space="preserve">Vzorové schémy  pre dlhodobé pracovné miesta </w:t>
      </w:r>
    </w:p>
    <w:p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 xml:space="preserve">DZ - Základná  plocha, </w:t>
      </w:r>
      <w:proofErr w:type="spellStart"/>
      <w:r w:rsidRPr="00362409">
        <w:rPr>
          <w:rFonts w:cs="Arial"/>
        </w:rPr>
        <w:t>subplocha</w:t>
      </w:r>
      <w:proofErr w:type="spellEnd"/>
      <w:r w:rsidRPr="00362409">
        <w:rPr>
          <w:rFonts w:cs="Arial"/>
        </w:rPr>
        <w:t>,  písmo,  symbolika a grafika navrhovaných  zvislých DZ požadujem</w:t>
      </w:r>
      <w:r>
        <w:rPr>
          <w:rFonts w:cs="Arial"/>
        </w:rPr>
        <w:t>e</w:t>
      </w:r>
      <w:r w:rsidRPr="00362409">
        <w:rPr>
          <w:rFonts w:cs="Arial"/>
        </w:rPr>
        <w:t xml:space="preserve">  vyrobiť v zmysle  platných  certifikátov a podľa TP  </w:t>
      </w:r>
      <w:r>
        <w:rPr>
          <w:rFonts w:cs="Arial"/>
        </w:rPr>
        <w:t>012</w:t>
      </w:r>
      <w:r w:rsidRPr="00362409">
        <w:rPr>
          <w:rFonts w:cs="Arial"/>
        </w:rPr>
        <w:t xml:space="preserve"> – </w:t>
      </w:r>
      <w:r>
        <w:rPr>
          <w:rFonts w:cs="Arial"/>
        </w:rPr>
        <w:t>P</w:t>
      </w:r>
      <w:r w:rsidRPr="00362409">
        <w:rPr>
          <w:rFonts w:cs="Arial"/>
        </w:rPr>
        <w:t>oužitie zvislých  a vodorovných  dopravných značiek na pozemných komunikáciách -  tabuľka 4,  musia mať požadované svetelno-technické vlastnosti a merný súčiniteľ svietivosti spätne reflexných materiálov nesmie  klesnúť počas  záruky pod požadované  hodnoty v zmysle STN 018020/Z1/Z2.</w:t>
      </w:r>
    </w:p>
    <w:p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 xml:space="preserve">Vylepovanie  zvislých DZ požadujeme  zabezpečiť z jedného balu (kusa) fólie </w:t>
      </w:r>
    </w:p>
    <w:p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 xml:space="preserve">Výrobnotechnická dokumentácia zvislých DZ musia byť v súlade  s STN 018020, so Zásadami  pre navrhovanie  a umiestňovanie dopravného značenia, resp. platnými  TP pre  navrhovanie  informatívnych DZ na pozemných komunikáciách </w:t>
      </w:r>
    </w:p>
    <w:p w:rsidR="00E27430" w:rsidRPr="00362409" w:rsidRDefault="00E27430" w:rsidP="00007EC7">
      <w:pPr>
        <w:numPr>
          <w:ilvl w:val="0"/>
          <w:numId w:val="12"/>
        </w:numPr>
        <w:tabs>
          <w:tab w:val="left" w:pos="-1843"/>
        </w:tabs>
        <w:autoSpaceDE w:val="0"/>
        <w:autoSpaceDN w:val="0"/>
        <w:adjustRightInd w:val="0"/>
        <w:spacing w:after="0" w:line="240" w:lineRule="auto"/>
        <w:ind w:left="340" w:hanging="340"/>
        <w:rPr>
          <w:rFonts w:cs="Arial"/>
        </w:rPr>
      </w:pPr>
      <w:r w:rsidRPr="00362409">
        <w:rPr>
          <w:rFonts w:cs="Arial"/>
        </w:rPr>
        <w:t>Všetky veľkoplošné dopravné značky o</w:t>
      </w:r>
      <w:r>
        <w:rPr>
          <w:rFonts w:cs="Arial"/>
        </w:rPr>
        <w:t>sadené na dvoch a viacerých nos</w:t>
      </w:r>
      <w:r w:rsidRPr="00362409">
        <w:rPr>
          <w:rFonts w:cs="Arial"/>
        </w:rPr>
        <w:t xml:space="preserve">ičoch aj portálových nosičoch musia byť ochránené zvodidlom, okrem tých , ktoré budú osadené na priehradových konštrukciách podľa STN EN12899-1. </w:t>
      </w:r>
    </w:p>
    <w:p w:rsidR="00E27430" w:rsidRPr="00362409" w:rsidRDefault="00E27430" w:rsidP="00794C8A">
      <w:pPr>
        <w:widowControl w:val="0"/>
        <w:tabs>
          <w:tab w:val="num" w:pos="0"/>
          <w:tab w:val="left" w:pos="425"/>
          <w:tab w:val="left" w:pos="851"/>
        </w:tabs>
        <w:autoSpaceDE w:val="0"/>
        <w:autoSpaceDN w:val="0"/>
        <w:adjustRightInd w:val="0"/>
        <w:spacing w:beforeLines="20" w:before="48" w:afterLines="20" w:after="48" w:line="240" w:lineRule="auto"/>
        <w:rPr>
          <w:rFonts w:cs="Arial"/>
          <w:lang w:eastAsia="cs-CZ"/>
        </w:rPr>
      </w:pPr>
      <w:r w:rsidRPr="00362409">
        <w:rPr>
          <w:rFonts w:cs="Arial"/>
          <w:lang w:eastAsia="cs-CZ"/>
        </w:rPr>
        <w:t xml:space="preserve">Na </w:t>
      </w:r>
      <w:r>
        <w:rPr>
          <w:rFonts w:cs="Arial"/>
          <w:lang w:eastAsia="cs-CZ"/>
        </w:rPr>
        <w:t xml:space="preserve">rýchlostnej ceste </w:t>
      </w:r>
      <w:r w:rsidRPr="00362409">
        <w:rPr>
          <w:rFonts w:cs="Arial"/>
          <w:lang w:eastAsia="cs-CZ"/>
        </w:rPr>
        <w:t xml:space="preserve">musia byť použité </w:t>
      </w:r>
    </w:p>
    <w:p w:rsidR="00E27430" w:rsidRPr="00362409" w:rsidRDefault="00E27430" w:rsidP="00007EC7">
      <w:pPr>
        <w:tabs>
          <w:tab w:val="num" w:pos="0"/>
          <w:tab w:val="left" w:pos="851"/>
        </w:tabs>
        <w:autoSpaceDE w:val="0"/>
        <w:autoSpaceDN w:val="0"/>
        <w:adjustRightInd w:val="0"/>
        <w:spacing w:after="120" w:line="240" w:lineRule="auto"/>
        <w:ind w:right="-1"/>
        <w:rPr>
          <w:rFonts w:cs="Arial"/>
          <w:i/>
          <w:iCs/>
          <w:u w:val="single"/>
        </w:rPr>
      </w:pPr>
      <w:r w:rsidRPr="00362409">
        <w:rPr>
          <w:rFonts w:cs="Arial"/>
          <w:i/>
          <w:iCs/>
          <w:u w:val="single"/>
        </w:rPr>
        <w:t>ZDZ do rozmeru 1000 x 1500 mm</w:t>
      </w:r>
    </w:p>
    <w:p w:rsidR="00E27430" w:rsidRPr="00362409" w:rsidRDefault="00E27430" w:rsidP="00007EC7">
      <w:pPr>
        <w:numPr>
          <w:ilvl w:val="0"/>
          <w:numId w:val="13"/>
        </w:numPr>
        <w:autoSpaceDE w:val="0"/>
        <w:autoSpaceDN w:val="0"/>
        <w:adjustRightInd w:val="0"/>
        <w:spacing w:after="0" w:line="240" w:lineRule="auto"/>
        <w:ind w:left="340" w:hanging="340"/>
        <w:rPr>
          <w:rFonts w:cs="Arial"/>
        </w:rPr>
      </w:pPr>
      <w:r w:rsidRPr="00362409">
        <w:rPr>
          <w:rFonts w:cs="Arial"/>
        </w:rPr>
        <w:t>Všetky  zvislé  DZ  budú vyrobené  z  pozinkovaného plechu v hrúbke  min. 2,0 mm z jedného  kusa, podľa platného certifikátu, použije  sa fólia  v</w:t>
      </w:r>
      <w:r w:rsidRPr="00362409">
        <w:rPr>
          <w:rFonts w:cs="Arial"/>
          <w:b/>
          <w:bCs/>
        </w:rPr>
        <w:t> </w:t>
      </w:r>
      <w:r w:rsidRPr="00362409">
        <w:rPr>
          <w:rFonts w:cs="Arial"/>
        </w:rPr>
        <w:t xml:space="preserve">reflexnej úprave  triedy 2(R2) (s min. hodnotou </w:t>
      </w:r>
      <w:proofErr w:type="spellStart"/>
      <w:r w:rsidRPr="00362409">
        <w:rPr>
          <w:rFonts w:cs="Arial"/>
        </w:rPr>
        <w:t>retroreflexivity</w:t>
      </w:r>
      <w:proofErr w:type="spellEnd"/>
      <w:r w:rsidRPr="00362409">
        <w:rPr>
          <w:rFonts w:cs="Arial"/>
        </w:rPr>
        <w:t xml:space="preserve"> 250 cd/lux/m2 -pre bielu farbu), zväčšený rozmer ZDZ, vyhotovené na prelisovanom podklade s dvojitým ohybom (nie  ochranný okraj –z ochranných profilov) a umiestnené na  potrebný počet nosičov </w:t>
      </w:r>
    </w:p>
    <w:p w:rsidR="00E27430" w:rsidRPr="00362409" w:rsidRDefault="00E27430" w:rsidP="00007EC7">
      <w:pPr>
        <w:tabs>
          <w:tab w:val="num" w:pos="0"/>
          <w:tab w:val="left" w:pos="851"/>
        </w:tabs>
        <w:autoSpaceDE w:val="0"/>
        <w:autoSpaceDN w:val="0"/>
        <w:adjustRightInd w:val="0"/>
        <w:spacing w:after="120" w:line="240" w:lineRule="auto"/>
        <w:ind w:right="-1"/>
        <w:rPr>
          <w:rFonts w:cs="Arial"/>
          <w:i/>
          <w:iCs/>
          <w:u w:val="single"/>
        </w:rPr>
      </w:pPr>
      <w:proofErr w:type="spellStart"/>
      <w:r w:rsidRPr="00362409">
        <w:rPr>
          <w:rFonts w:cs="Arial"/>
          <w:i/>
          <w:iCs/>
          <w:u w:val="single"/>
        </w:rPr>
        <w:t>Veľkorozmerové</w:t>
      </w:r>
      <w:proofErr w:type="spellEnd"/>
      <w:r w:rsidRPr="00362409">
        <w:rPr>
          <w:rFonts w:cs="Arial"/>
          <w:i/>
          <w:iCs/>
          <w:u w:val="single"/>
        </w:rPr>
        <w:t xml:space="preserve"> ZDZ nad 1000 x 1500 mm    </w:t>
      </w:r>
    </w:p>
    <w:p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rPr>
      </w:pPr>
      <w:r w:rsidRPr="00362409">
        <w:rPr>
          <w:rFonts w:cs="Arial"/>
        </w:rPr>
        <w:t>  Všetky veľkorozmerné značky na prízemných nosičoch budú vyrobené z  oceľového pozinkovaného plechu – v hrúbke min. 2,5 mm z min. počtu  plechov, podľa platného  certifikátu , použije  sa fólia  v</w:t>
      </w:r>
      <w:r w:rsidRPr="00362409">
        <w:rPr>
          <w:rFonts w:cs="Arial"/>
          <w:b/>
          <w:bCs/>
        </w:rPr>
        <w:t> </w:t>
      </w:r>
      <w:r w:rsidRPr="00362409">
        <w:rPr>
          <w:rFonts w:cs="Arial"/>
        </w:rPr>
        <w:t xml:space="preserve">reflexnej úprave  triedy 2(R2) (s min. hodnotou </w:t>
      </w:r>
      <w:proofErr w:type="spellStart"/>
      <w:r w:rsidRPr="00362409">
        <w:rPr>
          <w:rFonts w:cs="Arial"/>
        </w:rPr>
        <w:t>retroreflexivity</w:t>
      </w:r>
      <w:proofErr w:type="spellEnd"/>
      <w:r w:rsidRPr="00362409">
        <w:rPr>
          <w:rFonts w:cs="Arial"/>
        </w:rPr>
        <w:t xml:space="preserve"> 250 cd/lux/m2 pre bielu farbu), s veľkosťou písmen 300 mm</w:t>
      </w:r>
      <w:r w:rsidR="00C50406">
        <w:rPr>
          <w:rFonts w:cs="Arial"/>
        </w:rPr>
        <w:t xml:space="preserve"> ,požadujeme  ochranný  okraj  z</w:t>
      </w:r>
      <w:r w:rsidRPr="00362409">
        <w:rPr>
          <w:rFonts w:cs="Arial"/>
        </w:rPr>
        <w:t> ochranných profilov</w:t>
      </w:r>
    </w:p>
    <w:p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rPr>
      </w:pPr>
      <w:r w:rsidRPr="00362409">
        <w:rPr>
          <w:rFonts w:cs="Arial"/>
        </w:rPr>
        <w:t xml:space="preserve">veľkoplošné umiestnené na portáloch budú z hliníka, použije  sa fólia  v reflexnej  úprave  triedy 3(R3), (s min. hodnotou </w:t>
      </w:r>
      <w:proofErr w:type="spellStart"/>
      <w:r w:rsidRPr="00362409">
        <w:rPr>
          <w:rFonts w:cs="Arial"/>
        </w:rPr>
        <w:t>retroreflexivity</w:t>
      </w:r>
      <w:proofErr w:type="spellEnd"/>
      <w:r w:rsidRPr="00362409">
        <w:rPr>
          <w:rFonts w:cs="Arial"/>
        </w:rPr>
        <w:t xml:space="preserve"> 800 cd/lux/m2 pre bielu farbu), s veľkosťou písmen 350 mm, požadujeme  ochranný  okraj  s ochranných profilov</w:t>
      </w:r>
    </w:p>
    <w:p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b/>
          <w:bCs/>
          <w:i/>
          <w:iCs/>
        </w:rPr>
      </w:pPr>
      <w:r w:rsidRPr="00362409">
        <w:rPr>
          <w:rFonts w:cs="Arial"/>
        </w:rPr>
        <w:t> Pre zabezpečenie a predĺženie životnosti veľkorozmerných (nad 1,5m</w:t>
      </w:r>
      <w:r w:rsidRPr="00362409">
        <w:rPr>
          <w:rFonts w:cs="Arial"/>
          <w:vertAlign w:val="superscript"/>
        </w:rPr>
        <w:t>2</w:t>
      </w:r>
      <w:r w:rsidRPr="00362409">
        <w:rPr>
          <w:rFonts w:cs="Arial"/>
        </w:rPr>
        <w:t xml:space="preserve">)  zvislých DZ požadujeme, aby komponenty tvoriace  </w:t>
      </w:r>
      <w:proofErr w:type="spellStart"/>
      <w:r w:rsidRPr="00362409">
        <w:rPr>
          <w:rFonts w:cs="Arial"/>
        </w:rPr>
        <w:t>retroreflexnú</w:t>
      </w:r>
      <w:proofErr w:type="spellEnd"/>
      <w:r w:rsidRPr="00362409">
        <w:rPr>
          <w:rFonts w:cs="Arial"/>
        </w:rPr>
        <w:t xml:space="preserve"> a farebnú časť zvislých DZ nevykazovali žiadny vyvýšený povrch – reliéf t.j. aplikácia </w:t>
      </w:r>
      <w:proofErr w:type="spellStart"/>
      <w:r w:rsidRPr="00362409">
        <w:rPr>
          <w:rFonts w:cs="Arial"/>
        </w:rPr>
        <w:t>retroreflexnej</w:t>
      </w:r>
      <w:proofErr w:type="spellEnd"/>
      <w:r w:rsidRPr="00362409">
        <w:rPr>
          <w:rFonts w:cs="Arial"/>
        </w:rPr>
        <w:t xml:space="preserve">  fólie  na  fóliu, alebo farebný  film  na  </w:t>
      </w:r>
      <w:proofErr w:type="spellStart"/>
      <w:r w:rsidRPr="00362409">
        <w:rPr>
          <w:rFonts w:cs="Arial"/>
        </w:rPr>
        <w:t>retroreflexnú</w:t>
      </w:r>
      <w:proofErr w:type="spellEnd"/>
      <w:r w:rsidRPr="00362409">
        <w:rPr>
          <w:rFonts w:cs="Arial"/>
        </w:rPr>
        <w:t>  fóliu nebude  akceptovaná.</w:t>
      </w:r>
    </w:p>
    <w:p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b/>
          <w:bCs/>
        </w:rPr>
      </w:pPr>
      <w:r w:rsidRPr="00362409">
        <w:rPr>
          <w:rFonts w:cs="Arial"/>
        </w:rPr>
        <w:t>Výstužný a spojovací systém musí byť zo špeciálneho profilu tvaru I, umiestnený na  spojoch  jednotlivých plechov</w:t>
      </w:r>
    </w:p>
    <w:p w:rsidR="00E27430" w:rsidRPr="00362409" w:rsidRDefault="00E27430" w:rsidP="00007EC7">
      <w:pPr>
        <w:numPr>
          <w:ilvl w:val="0"/>
          <w:numId w:val="14"/>
        </w:numPr>
        <w:tabs>
          <w:tab w:val="clear" w:pos="720"/>
          <w:tab w:val="num" w:pos="-5245"/>
          <w:tab w:val="num" w:pos="-1985"/>
        </w:tabs>
        <w:autoSpaceDE w:val="0"/>
        <w:autoSpaceDN w:val="0"/>
        <w:adjustRightInd w:val="0"/>
        <w:spacing w:after="0" w:line="240" w:lineRule="auto"/>
        <w:ind w:left="340" w:hanging="340"/>
        <w:rPr>
          <w:rFonts w:cs="Arial"/>
          <w:b/>
          <w:bCs/>
          <w:i/>
          <w:iCs/>
        </w:rPr>
      </w:pPr>
      <w:r w:rsidRPr="00362409">
        <w:rPr>
          <w:rFonts w:cs="Arial"/>
        </w:rPr>
        <w:t xml:space="preserve">Na prednú stranu zvislej DZ  bude aplikovaný  materiál zabraňujúci roseniu. </w:t>
      </w:r>
    </w:p>
    <w:p w:rsidR="00E27430" w:rsidRDefault="00E27430" w:rsidP="00794C8A">
      <w:pPr>
        <w:widowControl w:val="0"/>
        <w:tabs>
          <w:tab w:val="num" w:pos="0"/>
          <w:tab w:val="left" w:pos="425"/>
          <w:tab w:val="left" w:pos="851"/>
        </w:tabs>
        <w:autoSpaceDE w:val="0"/>
        <w:autoSpaceDN w:val="0"/>
        <w:adjustRightInd w:val="0"/>
        <w:spacing w:beforeLines="20" w:before="48" w:afterLines="20" w:after="48" w:line="240" w:lineRule="auto"/>
        <w:rPr>
          <w:rFonts w:cs="Arial"/>
          <w:lang w:eastAsia="cs-CZ"/>
        </w:rPr>
      </w:pPr>
      <w:r w:rsidRPr="00362409">
        <w:rPr>
          <w:rFonts w:cs="Arial"/>
          <w:lang w:eastAsia="cs-CZ"/>
        </w:rPr>
        <w:t>Na ostatných cestách bude použité vyhotovenie dopravných značiek v zmysle platnej STN 01 8020/Z1/Z2.</w:t>
      </w:r>
    </w:p>
    <w:p w:rsidR="00E27430" w:rsidRDefault="00E27430" w:rsidP="00794C8A">
      <w:pPr>
        <w:widowControl w:val="0"/>
        <w:tabs>
          <w:tab w:val="num" w:pos="0"/>
          <w:tab w:val="left" w:pos="425"/>
          <w:tab w:val="left" w:pos="851"/>
        </w:tabs>
        <w:autoSpaceDE w:val="0"/>
        <w:autoSpaceDN w:val="0"/>
        <w:adjustRightInd w:val="0"/>
        <w:spacing w:beforeLines="20" w:before="48" w:afterLines="20" w:after="48" w:line="240" w:lineRule="auto"/>
        <w:rPr>
          <w:rFonts w:cs="Arial"/>
          <w:b/>
          <w:bCs/>
          <w:i/>
          <w:iCs/>
        </w:rPr>
      </w:pPr>
      <w:r w:rsidRPr="00362409">
        <w:rPr>
          <w:rFonts w:cs="Arial"/>
        </w:rPr>
        <w:t xml:space="preserve">Nosiče na zvislé DZ budú z  </w:t>
      </w:r>
      <w:proofErr w:type="spellStart"/>
      <w:r w:rsidRPr="00362409">
        <w:rPr>
          <w:rFonts w:cs="Arial"/>
        </w:rPr>
        <w:t>FeZn</w:t>
      </w:r>
      <w:proofErr w:type="spellEnd"/>
      <w:r w:rsidRPr="00362409">
        <w:rPr>
          <w:rFonts w:cs="Arial"/>
        </w:rPr>
        <w:t xml:space="preserve"> rúrok, pre veľkoplošné zvislé DZ budú nosiče z </w:t>
      </w:r>
      <w:proofErr w:type="spellStart"/>
      <w:r w:rsidRPr="00362409">
        <w:rPr>
          <w:rFonts w:cs="Arial"/>
        </w:rPr>
        <w:t>FeZn</w:t>
      </w:r>
      <w:proofErr w:type="spellEnd"/>
      <w:r w:rsidRPr="00362409">
        <w:rPr>
          <w:rFonts w:cs="Arial"/>
        </w:rPr>
        <w:t>,-</w:t>
      </w:r>
      <w:r>
        <w:rPr>
          <w:rFonts w:cs="Arial"/>
        </w:rPr>
        <w:t xml:space="preserve"> </w:t>
      </w:r>
      <w:r w:rsidRPr="00362409">
        <w:rPr>
          <w:rFonts w:cs="Arial"/>
        </w:rPr>
        <w:t xml:space="preserve">„I“ profilov,  alebo z priehradových  konštrukcií triedy pasívnej bezpečnosti 2 (STN EN 12767, STN 12899-1. Nosiče zvislých DZ  z „I“ profilov musia  byť zhotovené z pozinkovanej ocele , bez zvarov. </w:t>
      </w:r>
    </w:p>
    <w:p w:rsidR="00E27430" w:rsidRPr="00362409" w:rsidRDefault="00E27430" w:rsidP="00007EC7">
      <w:pPr>
        <w:tabs>
          <w:tab w:val="num" w:pos="0"/>
          <w:tab w:val="left" w:pos="851"/>
        </w:tabs>
        <w:autoSpaceDE w:val="0"/>
        <w:autoSpaceDN w:val="0"/>
        <w:adjustRightInd w:val="0"/>
        <w:spacing w:after="120" w:line="240" w:lineRule="auto"/>
        <w:ind w:right="-1"/>
        <w:rPr>
          <w:rFonts w:cs="Arial"/>
          <w:b/>
          <w:bCs/>
          <w:i/>
          <w:iCs/>
        </w:rPr>
      </w:pPr>
      <w:r w:rsidRPr="00362409">
        <w:rPr>
          <w:rFonts w:cs="Arial"/>
          <w:b/>
          <w:bCs/>
          <w:i/>
          <w:iCs/>
        </w:rPr>
        <w:lastRenderedPageBreak/>
        <w:t xml:space="preserve">Nosiče pre </w:t>
      </w:r>
      <w:proofErr w:type="spellStart"/>
      <w:r w:rsidRPr="00362409">
        <w:rPr>
          <w:rFonts w:cs="Arial"/>
          <w:b/>
          <w:bCs/>
          <w:i/>
          <w:iCs/>
        </w:rPr>
        <w:t>veľkorozmerové</w:t>
      </w:r>
      <w:proofErr w:type="spellEnd"/>
      <w:r w:rsidRPr="00362409">
        <w:rPr>
          <w:rFonts w:cs="Arial"/>
          <w:b/>
          <w:bCs/>
          <w:i/>
          <w:iCs/>
        </w:rPr>
        <w:t xml:space="preserve"> ZDZ</w:t>
      </w:r>
      <w:r w:rsidRPr="00362409">
        <w:rPr>
          <w:rFonts w:cs="Arial"/>
        </w:rPr>
        <w:t xml:space="preserve"> (počet ks nosičov je závislý od rozmeru značky a určí sa tak, že vzájomná vzdialenosť nosičov nesmie  presahovať 1,0 m)</w:t>
      </w:r>
    </w:p>
    <w:p w:rsidR="00E27430" w:rsidRPr="00362409" w:rsidRDefault="00E27430" w:rsidP="00007EC7">
      <w:pPr>
        <w:numPr>
          <w:ilvl w:val="0"/>
          <w:numId w:val="14"/>
        </w:numPr>
        <w:tabs>
          <w:tab w:val="num" w:pos="-5245"/>
          <w:tab w:val="left" w:pos="851"/>
        </w:tabs>
        <w:autoSpaceDE w:val="0"/>
        <w:autoSpaceDN w:val="0"/>
        <w:adjustRightInd w:val="0"/>
        <w:spacing w:after="0" w:line="240" w:lineRule="auto"/>
        <w:ind w:right="-1"/>
        <w:rPr>
          <w:rFonts w:cs="Arial"/>
          <w:b/>
          <w:bCs/>
          <w:u w:val="single"/>
        </w:rPr>
      </w:pPr>
      <w:r w:rsidRPr="00362409">
        <w:rPr>
          <w:rFonts w:cs="Arial"/>
          <w:u w:val="single"/>
        </w:rPr>
        <w:t xml:space="preserve">Nosiče pre DZ z rozmermi:  </w:t>
      </w:r>
    </w:p>
    <w:p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1000 x 1500 mm</w:t>
      </w:r>
    </w:p>
    <w:p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1500 x 1500 mm   y profil </w:t>
      </w:r>
      <w:r w:rsidRPr="00362409">
        <w:rPr>
          <w:rFonts w:cs="Arial"/>
          <w:b/>
          <w:bCs/>
        </w:rPr>
        <w:t>I 120 - 2ks</w:t>
      </w:r>
      <w:r w:rsidRPr="00362409">
        <w:rPr>
          <w:rFonts w:cs="Arial"/>
        </w:rPr>
        <w:t>  alebo priehradová konštrukcia</w:t>
      </w:r>
    </w:p>
    <w:p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2000 x 1500 mm</w:t>
      </w:r>
    </w:p>
    <w:p w:rsidR="00E27430" w:rsidRPr="00362409" w:rsidRDefault="00E27430" w:rsidP="00007EC7">
      <w:pPr>
        <w:numPr>
          <w:ilvl w:val="0"/>
          <w:numId w:val="14"/>
        </w:numPr>
        <w:tabs>
          <w:tab w:val="num" w:pos="-5245"/>
          <w:tab w:val="left" w:pos="851"/>
        </w:tabs>
        <w:autoSpaceDE w:val="0"/>
        <w:autoSpaceDN w:val="0"/>
        <w:adjustRightInd w:val="0"/>
        <w:spacing w:after="0" w:line="240" w:lineRule="auto"/>
        <w:ind w:right="-1"/>
        <w:rPr>
          <w:rFonts w:cs="Arial"/>
          <w:b/>
          <w:bCs/>
          <w:u w:val="single"/>
        </w:rPr>
      </w:pPr>
      <w:r w:rsidRPr="00362409">
        <w:rPr>
          <w:rFonts w:cs="Arial"/>
          <w:u w:val="single"/>
        </w:rPr>
        <w:t xml:space="preserve">Nosiče pre DZ z rozmermi:  </w:t>
      </w:r>
    </w:p>
    <w:p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3000 x 1500 mm  </w:t>
      </w:r>
    </w:p>
    <w:p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3000 x 1750 mm Y profil </w:t>
      </w:r>
      <w:r w:rsidRPr="00362409">
        <w:rPr>
          <w:rFonts w:cs="Arial"/>
          <w:b/>
          <w:bCs/>
        </w:rPr>
        <w:t xml:space="preserve">I 180 - 2ks </w:t>
      </w:r>
      <w:r w:rsidRPr="00362409">
        <w:rPr>
          <w:rFonts w:cs="Arial"/>
        </w:rPr>
        <w:t>alebo priehradová konštrukcia</w:t>
      </w:r>
    </w:p>
    <w:p w:rsidR="00E27430" w:rsidRPr="00362409" w:rsidRDefault="00E27430" w:rsidP="00007EC7">
      <w:pPr>
        <w:numPr>
          <w:ilvl w:val="0"/>
          <w:numId w:val="14"/>
        </w:numPr>
        <w:tabs>
          <w:tab w:val="num" w:pos="-5245"/>
          <w:tab w:val="left" w:pos="851"/>
        </w:tabs>
        <w:autoSpaceDE w:val="0"/>
        <w:autoSpaceDN w:val="0"/>
        <w:adjustRightInd w:val="0"/>
        <w:spacing w:after="0" w:line="240" w:lineRule="auto"/>
        <w:ind w:right="-1"/>
        <w:rPr>
          <w:rFonts w:cs="Arial"/>
          <w:b/>
          <w:bCs/>
          <w:u w:val="single"/>
        </w:rPr>
      </w:pPr>
      <w:r w:rsidRPr="00362409">
        <w:rPr>
          <w:rFonts w:cs="Arial"/>
          <w:u w:val="single"/>
        </w:rPr>
        <w:t xml:space="preserve">Nosiče pre DZ z rozmermi:  </w:t>
      </w:r>
    </w:p>
    <w:p w:rsidR="00E27430" w:rsidRPr="00362409" w:rsidRDefault="00E27430" w:rsidP="00007EC7">
      <w:pPr>
        <w:tabs>
          <w:tab w:val="num" w:pos="-5245"/>
          <w:tab w:val="num" w:pos="0"/>
          <w:tab w:val="left" w:pos="851"/>
        </w:tabs>
        <w:autoSpaceDE w:val="0"/>
        <w:autoSpaceDN w:val="0"/>
        <w:adjustRightInd w:val="0"/>
        <w:spacing w:after="120" w:line="240" w:lineRule="auto"/>
        <w:ind w:right="-1"/>
        <w:rPr>
          <w:rFonts w:cs="Arial"/>
        </w:rPr>
      </w:pPr>
      <w:r w:rsidRPr="00362409">
        <w:rPr>
          <w:rFonts w:cs="Arial"/>
        </w:rPr>
        <w:t xml:space="preserve">3000 x 2000 mm a viac  ý profil </w:t>
      </w:r>
      <w:r w:rsidRPr="00362409">
        <w:rPr>
          <w:rFonts w:cs="Arial"/>
          <w:b/>
          <w:bCs/>
        </w:rPr>
        <w:t>I 180 - 3ks</w:t>
      </w:r>
      <w:r w:rsidRPr="00362409">
        <w:rPr>
          <w:rFonts w:cs="Arial"/>
        </w:rPr>
        <w:t>  alebo priehradová konštrukcia</w:t>
      </w:r>
    </w:p>
    <w:p w:rsidR="00E27430" w:rsidRPr="00362409" w:rsidRDefault="00E27430" w:rsidP="00007EC7">
      <w:pPr>
        <w:tabs>
          <w:tab w:val="num" w:pos="0"/>
          <w:tab w:val="left" w:pos="851"/>
        </w:tabs>
        <w:autoSpaceDE w:val="0"/>
        <w:autoSpaceDN w:val="0"/>
        <w:adjustRightInd w:val="0"/>
        <w:spacing w:after="120" w:line="240" w:lineRule="auto"/>
        <w:ind w:right="-1"/>
        <w:rPr>
          <w:rFonts w:cs="Arial"/>
          <w:u w:val="single"/>
        </w:rPr>
      </w:pPr>
      <w:r w:rsidRPr="00362409">
        <w:rPr>
          <w:rFonts w:cs="Arial"/>
          <w:b/>
          <w:bCs/>
          <w:i/>
          <w:iCs/>
        </w:rPr>
        <w:t xml:space="preserve">Portálové nosiče pre </w:t>
      </w:r>
      <w:proofErr w:type="spellStart"/>
      <w:r w:rsidRPr="00362409">
        <w:rPr>
          <w:rFonts w:cs="Arial"/>
          <w:b/>
          <w:bCs/>
          <w:i/>
          <w:iCs/>
        </w:rPr>
        <w:t>veľkorozmerové</w:t>
      </w:r>
      <w:proofErr w:type="spellEnd"/>
      <w:r w:rsidRPr="00362409">
        <w:rPr>
          <w:rFonts w:cs="Arial"/>
          <w:b/>
          <w:bCs/>
          <w:i/>
          <w:iCs/>
        </w:rPr>
        <w:t xml:space="preserve"> ZDZ </w:t>
      </w:r>
      <w:r w:rsidRPr="00362409">
        <w:rPr>
          <w:rFonts w:cs="Arial"/>
        </w:rPr>
        <w:t xml:space="preserve">musia  byť  zrealizované  podľa vopred vypracovaného  </w:t>
      </w:r>
      <w:r w:rsidRPr="00362409">
        <w:rPr>
          <w:rFonts w:cs="Arial"/>
          <w:b/>
          <w:bCs/>
        </w:rPr>
        <w:t xml:space="preserve">statického  posúdenia a  </w:t>
      </w:r>
      <w:r w:rsidRPr="00362409">
        <w:rPr>
          <w:rFonts w:cs="Arial"/>
        </w:rPr>
        <w:t xml:space="preserve">musia  byť </w:t>
      </w:r>
      <w:r w:rsidRPr="00362409">
        <w:rPr>
          <w:rFonts w:cs="Arial"/>
          <w:b/>
          <w:bCs/>
        </w:rPr>
        <w:t>ochránené  proti  korózii</w:t>
      </w:r>
      <w:r w:rsidRPr="00362409">
        <w:rPr>
          <w:rFonts w:cs="Arial"/>
        </w:rPr>
        <w:t xml:space="preserve"> (krytky a skrutky portálov), na veľkorozmerné prízemné a portálové značky sa  môže použiť aj nosič priehradovej  konštrukcie </w:t>
      </w:r>
    </w:p>
    <w:p w:rsidR="00E27430" w:rsidRPr="00362409" w:rsidRDefault="00E27430" w:rsidP="00007EC7">
      <w:pPr>
        <w:tabs>
          <w:tab w:val="num" w:pos="0"/>
          <w:tab w:val="left" w:pos="851"/>
        </w:tabs>
        <w:autoSpaceDE w:val="0"/>
        <w:autoSpaceDN w:val="0"/>
        <w:adjustRightInd w:val="0"/>
        <w:spacing w:after="120" w:line="240" w:lineRule="auto"/>
        <w:ind w:right="-1"/>
        <w:rPr>
          <w:rFonts w:cs="Arial"/>
          <w:u w:val="single"/>
        </w:rPr>
      </w:pPr>
      <w:r w:rsidRPr="00362409">
        <w:rPr>
          <w:rFonts w:cs="Arial"/>
          <w:u w:val="single"/>
        </w:rPr>
        <w:t xml:space="preserve">Požiadavky na oceľovú konštrukciu portálov: </w:t>
      </w:r>
      <w:r w:rsidRPr="00362409">
        <w:rPr>
          <w:rFonts w:cs="Arial"/>
        </w:rPr>
        <w:t xml:space="preserve">abrazívne očistenie a odmastenie,1 x základný náter – epoxidová živica, zinkový 60 </w:t>
      </w:r>
      <w:proofErr w:type="spellStart"/>
      <w:r w:rsidRPr="00362409">
        <w:rPr>
          <w:rFonts w:cs="Arial"/>
        </w:rPr>
        <w:t>mikrónov,x</w:t>
      </w:r>
      <w:proofErr w:type="spellEnd"/>
      <w:r w:rsidRPr="00362409">
        <w:rPr>
          <w:rFonts w:cs="Arial"/>
        </w:rPr>
        <w:t xml:space="preserve"> </w:t>
      </w:r>
      <w:proofErr w:type="spellStart"/>
      <w:r w:rsidRPr="00362409">
        <w:rPr>
          <w:rFonts w:cs="Arial"/>
        </w:rPr>
        <w:t>medzináter</w:t>
      </w:r>
      <w:proofErr w:type="spellEnd"/>
      <w:r w:rsidRPr="00362409">
        <w:rPr>
          <w:rFonts w:cs="Arial"/>
        </w:rPr>
        <w:t xml:space="preserve"> – epoxidová živica 80 mikrónov,1 x krycí náter – polyuretán 80 </w:t>
      </w:r>
      <w:proofErr w:type="spellStart"/>
      <w:r w:rsidRPr="00362409">
        <w:rPr>
          <w:rFonts w:cs="Arial"/>
        </w:rPr>
        <w:t>mikrónov,odtieň</w:t>
      </w:r>
      <w:proofErr w:type="spellEnd"/>
      <w:r w:rsidRPr="00362409">
        <w:rPr>
          <w:rFonts w:cs="Arial"/>
        </w:rPr>
        <w:t xml:space="preserve"> RAL 7001 –šedá </w:t>
      </w:r>
    </w:p>
    <w:p w:rsidR="00E27430" w:rsidRPr="00362409" w:rsidRDefault="00E27430" w:rsidP="00007EC7">
      <w:pPr>
        <w:tabs>
          <w:tab w:val="num" w:pos="0"/>
          <w:tab w:val="left" w:pos="851"/>
        </w:tabs>
        <w:autoSpaceDE w:val="0"/>
        <w:autoSpaceDN w:val="0"/>
        <w:adjustRightInd w:val="0"/>
        <w:spacing w:after="120" w:line="240" w:lineRule="auto"/>
        <w:ind w:right="-1"/>
        <w:rPr>
          <w:rFonts w:cs="Arial"/>
        </w:rPr>
      </w:pPr>
      <w:r w:rsidRPr="00362409">
        <w:rPr>
          <w:rFonts w:cs="Arial"/>
          <w:b/>
          <w:bCs/>
        </w:rPr>
        <w:t xml:space="preserve">Vodorovné trvalé dopravné značenie </w:t>
      </w:r>
      <w:r w:rsidRPr="00362409">
        <w:rPr>
          <w:rFonts w:cs="Arial"/>
        </w:rPr>
        <w:t xml:space="preserve">na </w:t>
      </w:r>
      <w:r>
        <w:rPr>
          <w:rFonts w:cs="Arial"/>
        </w:rPr>
        <w:t>rýchlostnej ceste</w:t>
      </w:r>
      <w:r w:rsidRPr="00362409">
        <w:rPr>
          <w:rFonts w:cs="Arial"/>
        </w:rPr>
        <w:t xml:space="preserve"> bude realizované nástrekom na vozovku bielou farbou, z </w:t>
      </w:r>
      <w:proofErr w:type="spellStart"/>
      <w:r w:rsidRPr="00362409">
        <w:rPr>
          <w:rFonts w:cs="Arial"/>
        </w:rPr>
        <w:t>retroreflexného</w:t>
      </w:r>
      <w:proofErr w:type="spellEnd"/>
      <w:r w:rsidRPr="00362409">
        <w:rPr>
          <w:rFonts w:cs="Arial"/>
        </w:rPr>
        <w:t xml:space="preserve"> vyhotovenia  plastovým dvojzložkovým materiálom – profilovaným. Vodiace čiary budú s akustickým efektom. Ostatné čiary a plochy budú neakustické.</w:t>
      </w:r>
    </w:p>
    <w:p w:rsidR="00E27430" w:rsidRPr="00362409" w:rsidRDefault="00E27430" w:rsidP="00007EC7">
      <w:pPr>
        <w:tabs>
          <w:tab w:val="num" w:pos="0"/>
          <w:tab w:val="left" w:pos="851"/>
        </w:tabs>
        <w:autoSpaceDE w:val="0"/>
        <w:autoSpaceDN w:val="0"/>
        <w:adjustRightInd w:val="0"/>
        <w:spacing w:after="120" w:line="240" w:lineRule="auto"/>
        <w:ind w:right="-1"/>
        <w:rPr>
          <w:rFonts w:cs="Arial"/>
          <w:b/>
          <w:bCs/>
          <w:i/>
          <w:iCs/>
        </w:rPr>
      </w:pPr>
      <w:proofErr w:type="spellStart"/>
      <w:r w:rsidRPr="00362409">
        <w:rPr>
          <w:rFonts w:cs="Arial"/>
          <w:i/>
          <w:iCs/>
          <w:u w:val="single"/>
        </w:rPr>
        <w:t>Technicko</w:t>
      </w:r>
      <w:proofErr w:type="spellEnd"/>
      <w:r w:rsidRPr="00362409">
        <w:rPr>
          <w:rFonts w:cs="Arial"/>
          <w:i/>
          <w:iCs/>
          <w:u w:val="single"/>
        </w:rPr>
        <w:t xml:space="preserve"> – kvalitatívne požiadavky pre </w:t>
      </w:r>
      <w:proofErr w:type="spellStart"/>
      <w:r w:rsidRPr="00362409">
        <w:rPr>
          <w:rFonts w:cs="Arial"/>
          <w:i/>
          <w:iCs/>
          <w:u w:val="single"/>
        </w:rPr>
        <w:t>retroreflexný</w:t>
      </w:r>
      <w:proofErr w:type="spellEnd"/>
      <w:r w:rsidRPr="00362409">
        <w:rPr>
          <w:rFonts w:cs="Arial"/>
          <w:i/>
          <w:iCs/>
          <w:u w:val="single"/>
        </w:rPr>
        <w:t xml:space="preserve"> plastový dvojzložkový materiál – profilovaný v zmysle STN EN 1436+A1</w:t>
      </w:r>
      <w:r w:rsidRPr="00362409">
        <w:rPr>
          <w:rFonts w:cs="Arial"/>
          <w:b/>
          <w:bCs/>
        </w:rPr>
        <w:t>:</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r w:rsidRPr="00362409">
        <w:rPr>
          <w:rFonts w:cs="Arial"/>
        </w:rPr>
        <w:t>hrúbka nástreku: 2-3 mm </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reflexnosť</w:t>
      </w:r>
      <w:proofErr w:type="spellEnd"/>
      <w:r w:rsidRPr="00362409">
        <w:rPr>
          <w:rFonts w:cs="Arial"/>
        </w:rPr>
        <w:t xml:space="preserve"> VDZ (bielej farby) za denného do 30 dní po aplikácii VDZ musí byť minimálne 160 mcd/m2/lx pre asfaltové povrchy (STN EN 1436+A1:2009, Tabuľka  1  - trieda Q4) </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reflexnosť</w:t>
      </w:r>
      <w:proofErr w:type="spellEnd"/>
      <w:r w:rsidRPr="00362409">
        <w:rPr>
          <w:rFonts w:cs="Arial"/>
        </w:rPr>
        <w:t xml:space="preserve"> VDZ (bielej farby) za denného svetla na konci záručnej doby musí byť minimálne 100 mcd/m2/lx pre asfaltové povrchy (STN EN 1436+A1:2009, Tabuľka 1 – trieda Q2)</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(trvalej bielej farby)  pri osvietení svetlami vozidla v podmienkach za sucha do 30 dní po aplikácii musí byť minimálne 300 mcd/m2/lx (STN EN 1436+A1:2009, Tabuľka 3 – trieda R5)</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(trvalej bielej farby)   pri osvietení svetlami vozidla v podmienkach za sucha na konci záručnej doby musí byť minimálne 100 mcd/m2/lx (STN EN 1436+A1:2009, Tabuľka 3 – trieda R2)</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v podmienkach za vlhka musí byť počas záručnej doby minimálne 50 mcd/m2/lx (STN EN 1436+A1:2009, Tabuľka 4 – trieda RW3)</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retroreflexnosť</w:t>
      </w:r>
      <w:proofErr w:type="spellEnd"/>
      <w:r w:rsidRPr="00362409">
        <w:rPr>
          <w:rFonts w:cs="Arial"/>
        </w:rPr>
        <w:t xml:space="preserve"> VDZ v podmienkach za dažďa musí byť počas záručnej doby minimálne 50 mcd/m2/lx (STN EN 1436+A1:2009, Tabuľka 5 – trieda RR3)</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r w:rsidRPr="00362409">
        <w:rPr>
          <w:rFonts w:cs="Arial"/>
        </w:rPr>
        <w:t>koeficient jasu β pre VDZ v podmienkach za sucha  počas záručnej doby nesmie klesnúť pod 0,30 (STN EN 1436+A1:2009, Tabuľka 2 – trieda B2)</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proofErr w:type="spellStart"/>
      <w:r w:rsidRPr="00362409">
        <w:rPr>
          <w:rFonts w:cs="Arial"/>
        </w:rPr>
        <w:t>trichromatické</w:t>
      </w:r>
      <w:proofErr w:type="spellEnd"/>
      <w:r w:rsidRPr="00362409">
        <w:rPr>
          <w:rFonts w:cs="Arial"/>
        </w:rPr>
        <w:t xml:space="preserve"> súradnice bodov tolerančných oblastí musia byť v súlade s STN EN 1436+A1:2009, Tabuľka 6</w:t>
      </w:r>
    </w:p>
    <w:p w:rsidR="00E27430" w:rsidRPr="00362409" w:rsidRDefault="00E27430" w:rsidP="00007EC7">
      <w:pPr>
        <w:numPr>
          <w:ilvl w:val="3"/>
          <w:numId w:val="12"/>
        </w:numPr>
        <w:tabs>
          <w:tab w:val="clear" w:pos="2880"/>
          <w:tab w:val="num" w:pos="-5245"/>
        </w:tabs>
        <w:autoSpaceDE w:val="0"/>
        <w:autoSpaceDN w:val="0"/>
        <w:adjustRightInd w:val="0"/>
        <w:spacing w:after="0" w:line="240" w:lineRule="auto"/>
        <w:ind w:left="340" w:hanging="340"/>
        <w:rPr>
          <w:rFonts w:cs="Arial"/>
        </w:rPr>
      </w:pPr>
      <w:r w:rsidRPr="00362409">
        <w:rPr>
          <w:rFonts w:cs="Arial"/>
        </w:rPr>
        <w:t>hodnota protišmykovej odolnosti, vyjadrenej v jednotkách SRT, nesmie počas záručnej doby klesnúť pod 50 (STN EN 1436:A1/2009, Tabuľka 7 – trieda S2)</w:t>
      </w:r>
    </w:p>
    <w:p w:rsidR="00E27430" w:rsidRPr="00362409" w:rsidRDefault="00E27430" w:rsidP="00007EC7">
      <w:pPr>
        <w:tabs>
          <w:tab w:val="num" w:pos="0"/>
          <w:tab w:val="left" w:pos="851"/>
        </w:tabs>
        <w:autoSpaceDE w:val="0"/>
        <w:autoSpaceDN w:val="0"/>
        <w:adjustRightInd w:val="0"/>
        <w:spacing w:after="120" w:line="240" w:lineRule="auto"/>
        <w:ind w:right="-1"/>
        <w:rPr>
          <w:rFonts w:cs="Arial"/>
        </w:rPr>
      </w:pPr>
      <w:r w:rsidRPr="00362409">
        <w:rPr>
          <w:rFonts w:cs="Arial"/>
        </w:rPr>
        <w:t>Pre ostatné cesty požadujeme vodorovné značenie jednozložkové s reflexnou úpravou v zmysle STN EN 1436+A1:2009</w:t>
      </w:r>
    </w:p>
    <w:p w:rsidR="00E27430" w:rsidRPr="00362409" w:rsidRDefault="00E27430" w:rsidP="00007EC7">
      <w:pPr>
        <w:tabs>
          <w:tab w:val="num" w:pos="0"/>
          <w:tab w:val="left" w:pos="851"/>
        </w:tabs>
        <w:autoSpaceDE w:val="0"/>
        <w:autoSpaceDN w:val="0"/>
        <w:adjustRightInd w:val="0"/>
        <w:spacing w:after="120" w:line="240" w:lineRule="auto"/>
        <w:ind w:right="-1"/>
        <w:rPr>
          <w:rFonts w:cs="Arial"/>
        </w:rPr>
      </w:pPr>
      <w:r w:rsidRPr="00362409">
        <w:rPr>
          <w:rFonts w:cs="Arial"/>
          <w:b/>
          <w:bCs/>
        </w:rPr>
        <w:lastRenderedPageBreak/>
        <w:t>Vodorovné dočasné dopravné značenie</w:t>
      </w:r>
      <w:r w:rsidRPr="00362409">
        <w:rPr>
          <w:rFonts w:cs="Arial"/>
        </w:rPr>
        <w:t>  (VDDZ) bude z reflexných lepených pásov oranžovej farby so zoceľujúcou mriežkou</w:t>
      </w:r>
    </w:p>
    <w:p w:rsidR="00E27430" w:rsidRPr="00362409" w:rsidRDefault="00E27430" w:rsidP="00007EC7">
      <w:pPr>
        <w:tabs>
          <w:tab w:val="num" w:pos="0"/>
        </w:tabs>
        <w:autoSpaceDE w:val="0"/>
        <w:autoSpaceDN w:val="0"/>
        <w:adjustRightInd w:val="0"/>
        <w:spacing w:after="120" w:line="240" w:lineRule="auto"/>
        <w:ind w:right="-1"/>
        <w:rPr>
          <w:rFonts w:cs="Arial"/>
        </w:rPr>
      </w:pPr>
      <w:proofErr w:type="spellStart"/>
      <w:r w:rsidRPr="00362409">
        <w:rPr>
          <w:rFonts w:cs="Arial"/>
          <w:i/>
          <w:iCs/>
          <w:u w:val="single"/>
        </w:rPr>
        <w:t>Technicko</w:t>
      </w:r>
      <w:proofErr w:type="spellEnd"/>
      <w:r w:rsidRPr="00362409">
        <w:rPr>
          <w:rFonts w:cs="Arial"/>
          <w:i/>
          <w:iCs/>
          <w:u w:val="single"/>
        </w:rPr>
        <w:t>–kvalitatívne požiadavky</w:t>
      </w:r>
      <w:r w:rsidRPr="00362409">
        <w:rPr>
          <w:rFonts w:cs="Arial"/>
        </w:rPr>
        <w:t xml:space="preserve">: Rozmery, tvary, vzhľad, vizuálne požiadavky, viditeľnosť DDZ vo dne a v noci,  protišmyková odolnosť, trvanlivosť, materiály v zmysle technických podmienok TP </w:t>
      </w:r>
      <w:r>
        <w:rPr>
          <w:rFonts w:cs="Arial"/>
        </w:rPr>
        <w:t>012</w:t>
      </w:r>
      <w:r w:rsidRPr="00362409">
        <w:rPr>
          <w:rFonts w:cs="Arial"/>
        </w:rPr>
        <w:t xml:space="preserve"> „Použitie zvislých a vodorovných značiek na pozemných komunikáciách, v TP </w:t>
      </w:r>
      <w:r>
        <w:rPr>
          <w:rFonts w:cs="Arial"/>
        </w:rPr>
        <w:t>069</w:t>
      </w:r>
      <w:r w:rsidRPr="00362409">
        <w:rPr>
          <w:rFonts w:cs="Arial"/>
        </w:rPr>
        <w:t xml:space="preserve"> Použitie dopravných značiek a dopravných zariadení na označovan</w:t>
      </w:r>
      <w:r>
        <w:rPr>
          <w:rFonts w:cs="Arial"/>
        </w:rPr>
        <w:t>ie</w:t>
      </w:r>
      <w:r w:rsidRPr="00362409">
        <w:rPr>
          <w:rFonts w:cs="Arial"/>
        </w:rPr>
        <w:t xml:space="preserve"> pracovných miest na pozemných komunikáciách, podľa normy STN EN 1436</w:t>
      </w:r>
      <w:r>
        <w:rPr>
          <w:rFonts w:cs="Arial"/>
        </w:rPr>
        <w:t>+A1</w:t>
      </w:r>
      <w:r w:rsidRPr="00362409">
        <w:rPr>
          <w:rFonts w:cs="Arial"/>
        </w:rPr>
        <w:t>Materiály na DZ pozemných komunikáciách. Požiadavky na VDZ, a podľa normy STN EN 1824Materiály na DZ pozemných komunikáciách. Skúšky na skúšobnom úseku.</w:t>
      </w:r>
    </w:p>
    <w:p w:rsidR="00E27430" w:rsidRPr="00362409" w:rsidRDefault="00E27430" w:rsidP="00007EC7">
      <w:pPr>
        <w:tabs>
          <w:tab w:val="left" w:pos="-1843"/>
          <w:tab w:val="num" w:pos="0"/>
        </w:tabs>
        <w:autoSpaceDE w:val="0"/>
        <w:autoSpaceDN w:val="0"/>
        <w:adjustRightInd w:val="0"/>
        <w:spacing w:after="120" w:line="240" w:lineRule="auto"/>
        <w:ind w:right="-1"/>
        <w:rPr>
          <w:rFonts w:cs="Arial"/>
        </w:rPr>
      </w:pPr>
      <w:r w:rsidRPr="00362409">
        <w:rPr>
          <w:rFonts w:cs="Arial"/>
        </w:rPr>
        <w:tab/>
        <w:t>Tab. Konkrétne technicko-kvalitatívne požiadavky na VDDZ</w:t>
      </w:r>
    </w:p>
    <w:tbl>
      <w:tblPr>
        <w:tblW w:w="9142" w:type="dxa"/>
        <w:tblInd w:w="70" w:type="dxa"/>
        <w:tblCellMar>
          <w:left w:w="0" w:type="dxa"/>
          <w:right w:w="0" w:type="dxa"/>
        </w:tblCellMar>
        <w:tblLook w:val="00A0" w:firstRow="1" w:lastRow="0" w:firstColumn="1" w:lastColumn="0" w:noHBand="0" w:noVBand="0"/>
      </w:tblPr>
      <w:tblGrid>
        <w:gridCol w:w="3544"/>
        <w:gridCol w:w="709"/>
        <w:gridCol w:w="709"/>
        <w:gridCol w:w="727"/>
        <w:gridCol w:w="651"/>
        <w:gridCol w:w="651"/>
        <w:gridCol w:w="750"/>
        <w:gridCol w:w="750"/>
        <w:gridCol w:w="651"/>
      </w:tblGrid>
      <w:tr w:rsidR="00E27430" w:rsidRPr="00362409" w:rsidTr="00A279D2">
        <w:trPr>
          <w:trHeight w:val="300"/>
        </w:trPr>
        <w:tc>
          <w:tcPr>
            <w:tcW w:w="3544" w:type="dxa"/>
            <w:vMerge w:val="restart"/>
            <w:tcBorders>
              <w:top w:val="single" w:sz="8" w:space="0" w:color="auto"/>
              <w:left w:val="single" w:sz="8" w:space="0" w:color="auto"/>
              <w:bottom w:val="double" w:sz="6" w:space="0" w:color="000000"/>
              <w:right w:val="nil"/>
            </w:tcBorders>
            <w:tcMar>
              <w:top w:w="0" w:type="dxa"/>
              <w:left w:w="70" w:type="dxa"/>
              <w:bottom w:w="0" w:type="dxa"/>
              <w:right w:w="70" w:type="dxa"/>
            </w:tcMar>
            <w:vAlign w:val="center"/>
          </w:tcPr>
          <w:p w:rsidR="00E27430" w:rsidRPr="00362409" w:rsidRDefault="00E27430" w:rsidP="00007EC7">
            <w:pPr>
              <w:tabs>
                <w:tab w:val="num" w:pos="0"/>
                <w:tab w:val="left" w:pos="851"/>
              </w:tabs>
              <w:autoSpaceDE w:val="0"/>
              <w:autoSpaceDN w:val="0"/>
              <w:adjustRightInd w:val="0"/>
              <w:spacing w:after="120" w:line="240" w:lineRule="auto"/>
              <w:ind w:right="-1"/>
              <w:rPr>
                <w:rFonts w:cs="Arial"/>
                <w:b/>
                <w:bCs/>
                <w:spacing w:val="6"/>
              </w:rPr>
            </w:pPr>
            <w:r w:rsidRPr="00362409">
              <w:rPr>
                <w:rFonts w:cs="Arial"/>
                <w:b/>
                <w:bCs/>
                <w:spacing w:val="6"/>
              </w:rPr>
              <w:t>Vlastnosti</w:t>
            </w:r>
          </w:p>
        </w:tc>
        <w:tc>
          <w:tcPr>
            <w:tcW w:w="5598" w:type="dxa"/>
            <w:gridSpan w:val="8"/>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Počet nárazov kolies  [</w:t>
            </w:r>
            <w:proofErr w:type="spellStart"/>
            <w:r w:rsidRPr="00362409">
              <w:rPr>
                <w:rFonts w:cs="Arial"/>
                <w:b/>
                <w:bCs/>
                <w:spacing w:val="6"/>
              </w:rPr>
              <w:t>Mil</w:t>
            </w:r>
            <w:proofErr w:type="spellEnd"/>
            <w:r w:rsidRPr="00362409">
              <w:rPr>
                <w:rFonts w:cs="Arial"/>
                <w:b/>
                <w:bCs/>
                <w:spacing w:val="6"/>
              </w:rPr>
              <w:t>]</w:t>
            </w:r>
          </w:p>
        </w:tc>
      </w:tr>
      <w:tr w:rsidR="00E27430" w:rsidRPr="00362409" w:rsidTr="00A279D2">
        <w:trPr>
          <w:trHeight w:val="315"/>
        </w:trPr>
        <w:tc>
          <w:tcPr>
            <w:tcW w:w="3544" w:type="dxa"/>
            <w:vMerge/>
            <w:tcBorders>
              <w:top w:val="single" w:sz="8" w:space="0" w:color="auto"/>
              <w:left w:val="single" w:sz="8" w:space="0" w:color="auto"/>
              <w:bottom w:val="double" w:sz="6" w:space="0" w:color="000000"/>
              <w:right w:val="nil"/>
            </w:tcBorders>
            <w:vAlign w:val="center"/>
          </w:tcPr>
          <w:p w:rsidR="00E27430" w:rsidRPr="00362409" w:rsidRDefault="00E27430" w:rsidP="00007EC7">
            <w:pPr>
              <w:tabs>
                <w:tab w:val="num" w:pos="0"/>
                <w:tab w:val="left" w:pos="851"/>
              </w:tabs>
              <w:autoSpaceDE w:val="0"/>
              <w:autoSpaceDN w:val="0"/>
              <w:adjustRightInd w:val="0"/>
              <w:spacing w:after="120" w:line="240" w:lineRule="auto"/>
              <w:ind w:right="-1"/>
              <w:rPr>
                <w:rFonts w:cs="Arial"/>
                <w:b/>
                <w:bCs/>
                <w:spacing w:val="6"/>
              </w:rPr>
            </w:pPr>
          </w:p>
        </w:tc>
        <w:tc>
          <w:tcPr>
            <w:tcW w:w="709" w:type="dxa"/>
            <w:tcBorders>
              <w:top w:val="nil"/>
              <w:left w:val="single" w:sz="8" w:space="0" w:color="auto"/>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w:t>
            </w:r>
          </w:p>
        </w:tc>
        <w:tc>
          <w:tcPr>
            <w:tcW w:w="709"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0,1</w:t>
            </w:r>
          </w:p>
        </w:tc>
        <w:tc>
          <w:tcPr>
            <w:tcW w:w="727"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0,2</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0,4</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0,6</w:t>
            </w:r>
          </w:p>
        </w:tc>
        <w:tc>
          <w:tcPr>
            <w:tcW w:w="750"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1</w:t>
            </w:r>
          </w:p>
        </w:tc>
        <w:tc>
          <w:tcPr>
            <w:tcW w:w="750"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1,4</w:t>
            </w:r>
          </w:p>
        </w:tc>
        <w:tc>
          <w:tcPr>
            <w:tcW w:w="651" w:type="dxa"/>
            <w:tcBorders>
              <w:top w:val="nil"/>
              <w:left w:val="nil"/>
              <w:bottom w:val="double" w:sz="6"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b/>
                <w:bCs/>
                <w:spacing w:val="6"/>
              </w:rPr>
            </w:pPr>
            <w:r w:rsidRPr="00362409">
              <w:rPr>
                <w:rFonts w:cs="Arial"/>
                <w:b/>
                <w:bCs/>
                <w:spacing w:val="6"/>
              </w:rPr>
              <w:t>2</w:t>
            </w:r>
          </w:p>
        </w:tc>
      </w:tr>
      <w:tr w:rsidR="00E27430" w:rsidRPr="00362409" w:rsidTr="00A279D2">
        <w:trPr>
          <w:trHeight w:val="315"/>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Odolnosť voči opotrebeniu [%]</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100</w:t>
            </w:r>
          </w:p>
        </w:tc>
      </w:tr>
      <w:tr w:rsidR="00E27430" w:rsidRPr="00362409" w:rsidTr="00A279D2">
        <w:trPr>
          <w:trHeight w:val="300"/>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Protišmyková odolnosť  [SRT]</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57</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51</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50</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49</w:t>
            </w:r>
          </w:p>
        </w:tc>
      </w:tr>
      <w:tr w:rsidR="00E27430" w:rsidRPr="00362409" w:rsidTr="00A279D2">
        <w:trPr>
          <w:trHeight w:val="360"/>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Nočná viditeľnosť  [mcd/m</w:t>
            </w:r>
            <w:r w:rsidRPr="00362409">
              <w:rPr>
                <w:rFonts w:cs="Arial"/>
                <w:spacing w:val="6"/>
                <w:vertAlign w:val="superscript"/>
              </w:rPr>
              <w:t>2</w:t>
            </w:r>
            <w:r w:rsidRPr="00362409">
              <w:rPr>
                <w:rFonts w:cs="Arial"/>
                <w:spacing w:val="6"/>
              </w:rPr>
              <w:t>/lx]</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463</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459</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434</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367</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354</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304</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273</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231</w:t>
            </w:r>
          </w:p>
        </w:tc>
      </w:tr>
      <w:tr w:rsidR="00E27430" w:rsidRPr="00362409" w:rsidTr="00A279D2">
        <w:trPr>
          <w:trHeight w:val="315"/>
        </w:trPr>
        <w:tc>
          <w:tcPr>
            <w:tcW w:w="3544" w:type="dxa"/>
            <w:tcBorders>
              <w:top w:val="nil"/>
              <w:left w:val="single" w:sz="8" w:space="0" w:color="auto"/>
              <w:bottom w:val="single" w:sz="8" w:space="0" w:color="auto"/>
              <w:right w:val="nil"/>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rPr>
                <w:rFonts w:cs="Arial"/>
                <w:spacing w:val="6"/>
              </w:rPr>
            </w:pPr>
            <w:r w:rsidRPr="00362409">
              <w:rPr>
                <w:rFonts w:cs="Arial"/>
                <w:spacing w:val="6"/>
              </w:rPr>
              <w:t>Faktor osvetlenia  [-]</w:t>
            </w:r>
          </w:p>
        </w:tc>
        <w:tc>
          <w:tcPr>
            <w:tcW w:w="70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0,48</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727"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0,51</w:t>
            </w:r>
          </w:p>
        </w:tc>
        <w:tc>
          <w:tcPr>
            <w:tcW w:w="750"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0,51</w:t>
            </w:r>
          </w:p>
        </w:tc>
        <w:tc>
          <w:tcPr>
            <w:tcW w:w="651" w:type="dxa"/>
            <w:tcBorders>
              <w:top w:val="nil"/>
              <w:left w:val="nil"/>
              <w:bottom w:val="single" w:sz="8" w:space="0" w:color="auto"/>
              <w:right w:val="single" w:sz="8" w:space="0" w:color="auto"/>
            </w:tcBorders>
            <w:noWrap/>
            <w:tcMar>
              <w:top w:w="0" w:type="dxa"/>
              <w:left w:w="70" w:type="dxa"/>
              <w:bottom w:w="0" w:type="dxa"/>
              <w:right w:w="70" w:type="dxa"/>
            </w:tcMar>
            <w:vAlign w:val="bottom"/>
          </w:tcPr>
          <w:p w:rsidR="00E27430" w:rsidRPr="00362409" w:rsidRDefault="00E27430" w:rsidP="00007EC7">
            <w:pPr>
              <w:tabs>
                <w:tab w:val="num" w:pos="0"/>
                <w:tab w:val="left" w:pos="851"/>
              </w:tabs>
              <w:autoSpaceDE w:val="0"/>
              <w:autoSpaceDN w:val="0"/>
              <w:adjustRightInd w:val="0"/>
              <w:spacing w:after="120" w:line="240" w:lineRule="auto"/>
              <w:ind w:right="-1"/>
              <w:jc w:val="center"/>
              <w:rPr>
                <w:rFonts w:cs="Arial"/>
                <w:spacing w:val="6"/>
              </w:rPr>
            </w:pPr>
            <w:r w:rsidRPr="00362409">
              <w:rPr>
                <w:rFonts w:cs="Arial"/>
                <w:spacing w:val="6"/>
              </w:rPr>
              <w:t>0,5</w:t>
            </w:r>
          </w:p>
        </w:tc>
      </w:tr>
    </w:tbl>
    <w:p w:rsidR="00E27430" w:rsidRDefault="00E27430" w:rsidP="00B1593E">
      <w:pPr>
        <w:spacing w:before="100" w:beforeAutospacing="1" w:line="240" w:lineRule="auto"/>
      </w:pPr>
      <w:r w:rsidRPr="00362409">
        <w:t xml:space="preserve">Hodnoty nočnej </w:t>
      </w:r>
      <w:proofErr w:type="spellStart"/>
      <w:r w:rsidRPr="00362409">
        <w:t>retroreflexnosti</w:t>
      </w:r>
      <w:proofErr w:type="spellEnd"/>
      <w:r w:rsidRPr="00362409">
        <w:t xml:space="preserve"> sú uvažované za sucha a denná </w:t>
      </w:r>
      <w:proofErr w:type="spellStart"/>
      <w:r w:rsidRPr="00362409">
        <w:t>retroreflexnosť</w:t>
      </w:r>
      <w:proofErr w:type="spellEnd"/>
      <w:r w:rsidRPr="00362409">
        <w:t xml:space="preserve"> by nemala klesnúť pod hodnotu 100 [mcd/m</w:t>
      </w:r>
      <w:r w:rsidRPr="00362409">
        <w:rPr>
          <w:vertAlign w:val="superscript"/>
        </w:rPr>
        <w:t>2</w:t>
      </w:r>
      <w:r w:rsidRPr="00362409">
        <w:t>/lx].</w:t>
      </w:r>
      <w:bookmarkStart w:id="112" w:name="_Toc444781512"/>
    </w:p>
    <w:p w:rsidR="00E27430" w:rsidRPr="00B1593E" w:rsidRDefault="00E27430" w:rsidP="009B2AAA">
      <w:pPr>
        <w:spacing w:before="100" w:beforeAutospacing="1" w:after="0" w:line="240" w:lineRule="auto"/>
      </w:pPr>
      <w:r w:rsidRPr="00B1593E">
        <w:rPr>
          <w:rFonts w:cs="Arial"/>
          <w:b/>
          <w:bCs/>
        </w:rPr>
        <w:t>Dopravné gombíky</w:t>
      </w:r>
      <w:bookmarkEnd w:id="112"/>
    </w:p>
    <w:p w:rsidR="00E27430" w:rsidRPr="00B1593E" w:rsidRDefault="00E27430" w:rsidP="009B2AAA">
      <w:pPr>
        <w:spacing w:before="120" w:after="120" w:line="240" w:lineRule="auto"/>
      </w:pPr>
      <w:r>
        <w:t xml:space="preserve">•  </w:t>
      </w:r>
      <w:proofErr w:type="spellStart"/>
      <w:r w:rsidRPr="00B1593E">
        <w:t>Retroreflexné</w:t>
      </w:r>
      <w:proofErr w:type="spellEnd"/>
      <w:r w:rsidRPr="00B1593E">
        <w:t xml:space="preserve"> dopravné gombíky odrážajú dopadajúce svetlo pomocou spätných odraziek za účelom  výstrahy, svetelného vedenia a informovania vodičov na neprehľadných a nehodových úsekoch.</w:t>
      </w:r>
    </w:p>
    <w:p w:rsidR="00E27430" w:rsidRPr="00B1593E" w:rsidRDefault="00E27430" w:rsidP="009B2AAA">
      <w:pPr>
        <w:spacing w:before="120" w:after="120" w:line="240" w:lineRule="auto"/>
      </w:pPr>
      <w:r>
        <w:t xml:space="preserve">•  </w:t>
      </w:r>
      <w:proofErr w:type="spellStart"/>
      <w:r w:rsidRPr="00B1593E">
        <w:t>Retroreflexné</w:t>
      </w:r>
      <w:proofErr w:type="spellEnd"/>
      <w:r w:rsidRPr="00B1593E">
        <w:t xml:space="preserve"> dopravné gombíky sa používajú na doplnenie a zvýraznenie vodorovných dopravných značiek na okraji a v strede pozemnej komunikácie na dlhšom úseku.</w:t>
      </w:r>
    </w:p>
    <w:p w:rsidR="00E27430" w:rsidRPr="00B1593E" w:rsidRDefault="00E27430" w:rsidP="009B2AAA">
      <w:pPr>
        <w:spacing w:before="120" w:after="120" w:line="240" w:lineRule="auto"/>
      </w:pPr>
      <w:r>
        <w:t xml:space="preserve">•  </w:t>
      </w:r>
      <w:r w:rsidRPr="00B1593E">
        <w:t>Dopravné gombíky nesmú mať z bezpečnostných dôvodov nijaké ostré hrany, ktoré by mohli ohroziť dopravu.</w:t>
      </w:r>
    </w:p>
    <w:p w:rsidR="00E27430" w:rsidRPr="00B1593E" w:rsidRDefault="00E27430" w:rsidP="009B2AAA">
      <w:pPr>
        <w:spacing w:before="120" w:after="120" w:line="240" w:lineRule="auto"/>
      </w:pPr>
      <w:r>
        <w:t xml:space="preserve">•  </w:t>
      </w:r>
      <w:r w:rsidRPr="00B1593E">
        <w:t>Dopravný gombík musí mať vlastnosti a byť označený v zmysle TP 08/2005</w:t>
      </w:r>
    </w:p>
    <w:p w:rsidR="00E27430" w:rsidRPr="00B1593E" w:rsidRDefault="00E27430" w:rsidP="009B2AAA">
      <w:pPr>
        <w:spacing w:before="120" w:after="120" w:line="240" w:lineRule="auto"/>
      </w:pPr>
      <w:r>
        <w:t xml:space="preserve">•  </w:t>
      </w:r>
      <w:r w:rsidRPr="00B1593E">
        <w:rPr>
          <w:u w:val="single"/>
        </w:rPr>
        <w:t>Nakoľko na danej rýchlos</w:t>
      </w:r>
      <w:r>
        <w:rPr>
          <w:u w:val="single"/>
        </w:rPr>
        <w:t>tnej ceste sa predpokladá</w:t>
      </w:r>
      <w:r w:rsidRPr="00B1593E">
        <w:rPr>
          <w:u w:val="single"/>
        </w:rPr>
        <w:t xml:space="preserve"> výskyt hmly</w:t>
      </w:r>
      <w:r>
        <w:rPr>
          <w:u w:val="single"/>
        </w:rPr>
        <w:t>,</w:t>
      </w:r>
      <w:r w:rsidRPr="00B1593E">
        <w:rPr>
          <w:u w:val="single"/>
        </w:rPr>
        <w:t xml:space="preserve"> vzdialenosti budú skrátené na polovicu.</w:t>
      </w:r>
    </w:p>
    <w:p w:rsidR="00E27430" w:rsidRPr="00B1593E" w:rsidRDefault="00E27430" w:rsidP="009B2AAA">
      <w:pPr>
        <w:spacing w:before="120" w:after="120" w:line="240" w:lineRule="auto"/>
        <w:rPr>
          <w:b/>
        </w:rPr>
      </w:pPr>
      <w:r>
        <w:t xml:space="preserve">•  </w:t>
      </w:r>
      <w:r w:rsidRPr="00B1593E">
        <w:rPr>
          <w:b/>
        </w:rPr>
        <w:t xml:space="preserve">Použitie dopravných gombíkov musí byť v súlade s TP </w:t>
      </w:r>
      <w:r>
        <w:rPr>
          <w:b/>
        </w:rPr>
        <w:t>015</w:t>
      </w:r>
      <w:r w:rsidRPr="009B2AAA">
        <w:rPr>
          <w:rFonts w:cs="Arial"/>
        </w:rPr>
        <w:t xml:space="preserve"> </w:t>
      </w:r>
      <w:r w:rsidRPr="00F31062">
        <w:rPr>
          <w:rFonts w:cs="Arial"/>
        </w:rPr>
        <w:t xml:space="preserve">Všeobecné zásady na použitie </w:t>
      </w:r>
      <w:proofErr w:type="spellStart"/>
      <w:r w:rsidRPr="00F31062">
        <w:rPr>
          <w:rFonts w:cs="Arial"/>
        </w:rPr>
        <w:t>retroreflexných</w:t>
      </w:r>
      <w:proofErr w:type="spellEnd"/>
      <w:r w:rsidRPr="00F31062">
        <w:rPr>
          <w:rFonts w:cs="Arial"/>
        </w:rPr>
        <w:t xml:space="preserve"> </w:t>
      </w:r>
      <w:r>
        <w:rPr>
          <w:rFonts w:cs="Arial"/>
        </w:rPr>
        <w:t xml:space="preserve">dopravných </w:t>
      </w:r>
      <w:r w:rsidRPr="00F31062">
        <w:rPr>
          <w:rFonts w:cs="Arial"/>
        </w:rPr>
        <w:t>gombíkov na pozemných komunikáciách</w:t>
      </w:r>
      <w:r>
        <w:rPr>
          <w:rFonts w:cs="Arial"/>
        </w:rPr>
        <w:t xml:space="preserve"> + Dodatok č. 1</w:t>
      </w:r>
    </w:p>
    <w:p w:rsidR="00E27430" w:rsidRPr="00B1593E" w:rsidRDefault="00E27430" w:rsidP="009B2AAA">
      <w:pPr>
        <w:spacing w:before="120" w:after="120" w:line="240" w:lineRule="auto"/>
        <w:rPr>
          <w:b/>
        </w:rPr>
      </w:pPr>
      <w:r>
        <w:t xml:space="preserve">•  </w:t>
      </w:r>
      <w:r w:rsidRPr="00B1593E">
        <w:t>Dopravné gombíky modrej farby sa použijú na mostoch nad 50m:</w:t>
      </w:r>
    </w:p>
    <w:p w:rsidR="00E27430" w:rsidRDefault="00E27430" w:rsidP="009B2AAA">
      <w:pPr>
        <w:spacing w:before="100" w:beforeAutospacing="1" w:after="0" w:line="240" w:lineRule="auto"/>
        <w:rPr>
          <w:rFonts w:cs="Arial"/>
          <w:b/>
          <w:bCs/>
        </w:rPr>
      </w:pPr>
      <w:bookmarkStart w:id="113" w:name="_Toc444781513"/>
      <w:r w:rsidRPr="009B2AAA">
        <w:rPr>
          <w:rFonts w:cs="Arial"/>
          <w:b/>
          <w:bCs/>
        </w:rPr>
        <w:t>Hmlové body</w:t>
      </w:r>
      <w:bookmarkEnd w:id="113"/>
    </w:p>
    <w:p w:rsidR="00E27430" w:rsidRPr="009B2AAA" w:rsidRDefault="00E27430" w:rsidP="009B2AAA">
      <w:pPr>
        <w:spacing w:before="120" w:after="120" w:line="240" w:lineRule="auto"/>
        <w:rPr>
          <w:rFonts w:cs="Arial"/>
          <w:b/>
          <w:bCs/>
        </w:rPr>
      </w:pPr>
      <w:r w:rsidRPr="005563C1">
        <w:t>Hmlové body budú osadené na rýchlostnej cesty v kategórií R24,5</w:t>
      </w:r>
    </w:p>
    <w:p w:rsidR="00E27430" w:rsidRPr="00B1593E" w:rsidRDefault="00E27430" w:rsidP="009B2AAA">
      <w:pPr>
        <w:spacing w:before="120" w:after="120" w:line="240" w:lineRule="auto"/>
      </w:pPr>
      <w:r>
        <w:t>H</w:t>
      </w:r>
      <w:r w:rsidRPr="00B1593E">
        <w:t xml:space="preserve">mlové body V17 </w:t>
      </w:r>
      <w:r>
        <w:t xml:space="preserve">sa </w:t>
      </w:r>
      <w:r w:rsidRPr="00B1593E">
        <w:t xml:space="preserve">osádzajú vo vzdialenosti 33m. </w:t>
      </w:r>
    </w:p>
    <w:p w:rsidR="00E27430" w:rsidRDefault="00E27430" w:rsidP="009B2AAA">
      <w:pPr>
        <w:spacing w:before="120" w:after="120" w:line="240" w:lineRule="auto"/>
      </w:pPr>
      <w:r w:rsidRPr="00B1593E">
        <w:t>Zvislé dopravné značenie IP31 bude umiestnené opakovane na rýchlostnej ceste v smere jazdy v postupnosti IP31a – IP31b – IP31c. Bude umiestnené na miestach tak, aby dopravné značky nezakrývali dopravné značenie a neboli osadené v proti</w:t>
      </w:r>
      <w:r>
        <w:t>hlukových stenách.</w:t>
      </w:r>
    </w:p>
    <w:p w:rsidR="00E27430" w:rsidRPr="000137B8" w:rsidRDefault="00E27430" w:rsidP="000137B8">
      <w:pPr>
        <w:pStyle w:val="Odsekzoznamu"/>
        <w:numPr>
          <w:ilvl w:val="0"/>
          <w:numId w:val="20"/>
        </w:numPr>
        <w:spacing w:after="60"/>
      </w:pPr>
      <w:r w:rsidRPr="000137B8">
        <w:t>Svahy násypového telesa rýchlostnej cesty, ktoré sú dlhšie ako 25m je potrebné odstupňovať pomocou lavičiek tak, aby nedochádzalo k erózii svahu.</w:t>
      </w:r>
    </w:p>
    <w:p w:rsidR="00E27430" w:rsidRPr="000137B8" w:rsidRDefault="00E27430" w:rsidP="000137B8">
      <w:pPr>
        <w:pStyle w:val="Odsekzoznamu"/>
        <w:numPr>
          <w:ilvl w:val="0"/>
          <w:numId w:val="20"/>
        </w:numPr>
        <w:spacing w:after="60"/>
      </w:pPr>
      <w:r w:rsidRPr="000137B8">
        <w:lastRenderedPageBreak/>
        <w:t>Záchytná priekopa sa navrhne vždy nad výkopový svah na ktorý by mohla vtekať voda z povrchového odtoku.</w:t>
      </w:r>
    </w:p>
    <w:p w:rsidR="00E27430" w:rsidRPr="000137B8" w:rsidRDefault="00E27430" w:rsidP="000137B8">
      <w:pPr>
        <w:pStyle w:val="Odsekzoznamu"/>
        <w:numPr>
          <w:ilvl w:val="0"/>
          <w:numId w:val="20"/>
        </w:numPr>
        <w:spacing w:after="60"/>
      </w:pPr>
      <w:r w:rsidRPr="000137B8">
        <w:t>Všetky priepusty (okrem už zrealizovaných priepustov alebo ich častí) požadujeme zhotoviť ako železobetónové vrátane čiel.</w:t>
      </w:r>
    </w:p>
    <w:p w:rsidR="00F540D6" w:rsidRDefault="00F540D6" w:rsidP="00F540D6">
      <w:pPr>
        <w:pStyle w:val="Nadpis2"/>
        <w:numPr>
          <w:ilvl w:val="0"/>
          <w:numId w:val="17"/>
        </w:numPr>
        <w:rPr>
          <w:rFonts w:cs="Arial"/>
        </w:rPr>
      </w:pPr>
      <w:bookmarkStart w:id="114" w:name="_Toc518289756"/>
      <w:r w:rsidRPr="000977A8">
        <w:rPr>
          <w:rFonts w:cs="Arial"/>
        </w:rPr>
        <w:t>10</w:t>
      </w:r>
      <w:r>
        <w:rPr>
          <w:rFonts w:cs="Arial"/>
        </w:rPr>
        <w:t>1</w:t>
      </w:r>
      <w:r w:rsidRPr="000977A8">
        <w:rPr>
          <w:rFonts w:cs="Arial"/>
        </w:rPr>
        <w:t xml:space="preserve">-00 </w:t>
      </w:r>
      <w:r w:rsidRPr="00C62C11">
        <w:rPr>
          <w:rFonts w:cs="Arial"/>
        </w:rPr>
        <w:t>Zrušenie dočasného napojen</w:t>
      </w:r>
      <w:r>
        <w:rPr>
          <w:rFonts w:cs="Arial"/>
        </w:rPr>
        <w:t>ia R2 na cestu I/16 v k.ú. mýtna</w:t>
      </w:r>
      <w:bookmarkEnd w:id="114"/>
    </w:p>
    <w:p w:rsidR="00F540D6" w:rsidRPr="00C62C11" w:rsidRDefault="00F540D6" w:rsidP="00F540D6">
      <w:r>
        <w:t>Nový objekt v súvislosti s napojením na nasledujúci úsek R2 Mýtna – Lovinobaňa, Tomášovce (viď. Príloha č. 6 Zv. 5).</w:t>
      </w:r>
    </w:p>
    <w:p w:rsidR="00F540D6" w:rsidRDefault="00F540D6" w:rsidP="00846543">
      <w:pPr>
        <w:pStyle w:val="Nadpis2"/>
        <w:numPr>
          <w:ilvl w:val="0"/>
          <w:numId w:val="0"/>
        </w:numPr>
        <w:spacing w:after="0"/>
        <w:ind w:left="720"/>
        <w:rPr>
          <w:rFonts w:cs="Arial"/>
        </w:rPr>
      </w:pPr>
    </w:p>
    <w:p w:rsidR="00E27430" w:rsidRPr="00D70F7F" w:rsidRDefault="00E27430" w:rsidP="007F1114">
      <w:pPr>
        <w:pStyle w:val="Nadpis2"/>
        <w:numPr>
          <w:ilvl w:val="0"/>
          <w:numId w:val="17"/>
        </w:numPr>
        <w:spacing w:after="0"/>
        <w:rPr>
          <w:rFonts w:cs="Arial"/>
        </w:rPr>
      </w:pPr>
      <w:bookmarkStart w:id="115" w:name="_Toc518289757"/>
      <w:r w:rsidRPr="000977A8">
        <w:rPr>
          <w:rFonts w:cs="Arial"/>
        </w:rPr>
        <w:t>1</w:t>
      </w:r>
      <w:r>
        <w:rPr>
          <w:rFonts w:cs="Arial"/>
        </w:rPr>
        <w:t xml:space="preserve">02-00 </w:t>
      </w:r>
      <w:r w:rsidRPr="002B53D3">
        <w:rPr>
          <w:rFonts w:cs="Arial"/>
        </w:rPr>
        <w:t>Úpravy cesty I/16 v km 3,670-9.100</w:t>
      </w:r>
      <w:bookmarkEnd w:id="115"/>
    </w:p>
    <w:p w:rsidR="00E27430" w:rsidRDefault="00E27430" w:rsidP="00657F0D">
      <w:pPr>
        <w:pStyle w:val="Odsekzoznamu1"/>
        <w:tabs>
          <w:tab w:val="left" w:pos="284"/>
        </w:tabs>
        <w:spacing w:after="0" w:line="240" w:lineRule="auto"/>
        <w:ind w:left="0"/>
        <w:contextualSpacing w:val="0"/>
        <w:rPr>
          <w:rFonts w:cs="Arial"/>
        </w:rPr>
      </w:pPr>
    </w:p>
    <w:p w:rsidR="002A5E77" w:rsidRDefault="002A5E77" w:rsidP="002A5E77">
      <w:pPr>
        <w:pStyle w:val="Odsekzoznamu1"/>
        <w:tabs>
          <w:tab w:val="left" w:pos="284"/>
        </w:tabs>
        <w:spacing w:after="0" w:line="240" w:lineRule="auto"/>
        <w:ind w:left="0"/>
        <w:contextualSpacing w:val="0"/>
      </w:pPr>
      <w:r w:rsidRPr="000977A8">
        <w:rPr>
          <w:rFonts w:cs="Arial"/>
        </w:rPr>
        <w:t>DSP pre tento objekt nie je záväzná</w:t>
      </w:r>
      <w:r>
        <w:rPr>
          <w:rFonts w:cs="Arial"/>
        </w:rPr>
        <w:t xml:space="preserve"> </w:t>
      </w:r>
      <w:r>
        <w:t>s </w:t>
      </w:r>
      <w:r w:rsidRPr="0089775F">
        <w:t>nasledovným spresnením</w:t>
      </w:r>
      <w:r>
        <w:t>:</w:t>
      </w:r>
    </w:p>
    <w:p w:rsidR="002A5E77" w:rsidRDefault="002A5E77" w:rsidP="002A5E77">
      <w:pPr>
        <w:pStyle w:val="Odsekzoznamu"/>
        <w:numPr>
          <w:ilvl w:val="0"/>
          <w:numId w:val="20"/>
        </w:numPr>
        <w:spacing w:after="60"/>
      </w:pPr>
      <w:r>
        <w:t xml:space="preserve">Úprava cesty I/16 pre ochranu cestnej premávky pred nárazom do pilierov, t.j. rozšírenie krajnice a osadenie zvodidiel </w:t>
      </w:r>
    </w:p>
    <w:p w:rsidR="002A5E77" w:rsidRDefault="002A5E77" w:rsidP="002A5E77">
      <w:pPr>
        <w:pStyle w:val="Odsekzoznamu"/>
        <w:numPr>
          <w:ilvl w:val="0"/>
          <w:numId w:val="20"/>
        </w:numPr>
        <w:spacing w:after="60"/>
      </w:pPr>
      <w:r>
        <w:t>Rozšírenie cesty I/16 v miestach samostatného ľavého odbočenia, ktoré budú slúžiť počas výstavby.</w:t>
      </w:r>
    </w:p>
    <w:p w:rsidR="002A5E77" w:rsidRDefault="002A5E77" w:rsidP="002A5E77">
      <w:pPr>
        <w:pStyle w:val="Odsekzoznamu"/>
        <w:numPr>
          <w:ilvl w:val="0"/>
          <w:numId w:val="20"/>
        </w:numPr>
        <w:spacing w:after="60"/>
      </w:pPr>
      <w:r>
        <w:t>J</w:t>
      </w:r>
      <w:r w:rsidRPr="00784780">
        <w:t xml:space="preserve">e potrebné dodržať </w:t>
      </w:r>
      <w:r>
        <w:t>šírkového usporiadania podľa DSP</w:t>
      </w:r>
    </w:p>
    <w:p w:rsidR="002A5E77" w:rsidRDefault="002A5E77" w:rsidP="002A5E77">
      <w:pPr>
        <w:pStyle w:val="Odsekzoznamu"/>
        <w:numPr>
          <w:ilvl w:val="0"/>
          <w:numId w:val="20"/>
        </w:numPr>
        <w:spacing w:after="60"/>
      </w:pPr>
      <w:r>
        <w:t xml:space="preserve">U trvalej úpravy, rozšírenie krajnice pre zvodidlá sa krajnica rozšíri na 1,5 m. </w:t>
      </w:r>
    </w:p>
    <w:p w:rsidR="002A5E77" w:rsidRDefault="002A5E77" w:rsidP="002A5E77">
      <w:pPr>
        <w:pStyle w:val="Odsekzoznamu"/>
        <w:numPr>
          <w:ilvl w:val="0"/>
          <w:numId w:val="20"/>
        </w:numPr>
        <w:spacing w:after="60"/>
      </w:pPr>
      <w:r>
        <w:t xml:space="preserve">V blízkosti Krivánskeho potoka sa návodná strana upraví </w:t>
      </w:r>
      <w:proofErr w:type="spellStart"/>
      <w:r>
        <w:t>drôtokamennými</w:t>
      </w:r>
      <w:proofErr w:type="spellEnd"/>
      <w:r>
        <w:t xml:space="preserve"> matracmi hr. 0,2 m opreté o kamenné pätky.</w:t>
      </w:r>
    </w:p>
    <w:p w:rsidR="002A5E77" w:rsidRDefault="002A5E77" w:rsidP="002A5E77">
      <w:pPr>
        <w:pStyle w:val="Odsekzoznamu"/>
        <w:numPr>
          <w:ilvl w:val="0"/>
          <w:numId w:val="20"/>
        </w:numPr>
        <w:spacing w:after="60"/>
      </w:pPr>
      <w:r>
        <w:t xml:space="preserve">V rámci objektu je navrhnuté oceľové zvodidlo úrovne zadržania N2. Dôvodom pre osadenie zvodidla je ochrana pred piliermi mostných objektov.  </w:t>
      </w:r>
    </w:p>
    <w:p w:rsidR="00E27430" w:rsidRPr="000977A8" w:rsidRDefault="00E27430" w:rsidP="00657F0D">
      <w:pPr>
        <w:spacing w:line="240" w:lineRule="auto"/>
      </w:pPr>
    </w:p>
    <w:p w:rsidR="00E27430" w:rsidRPr="000977A8" w:rsidRDefault="00E27430" w:rsidP="007F1114">
      <w:pPr>
        <w:pStyle w:val="Nadpis2"/>
        <w:numPr>
          <w:ilvl w:val="0"/>
          <w:numId w:val="17"/>
        </w:numPr>
        <w:spacing w:after="0"/>
        <w:rPr>
          <w:rFonts w:cs="Arial"/>
        </w:rPr>
      </w:pPr>
      <w:bookmarkStart w:id="116" w:name="_Toc518289758"/>
      <w:r w:rsidRPr="000977A8">
        <w:rPr>
          <w:rFonts w:cs="Arial"/>
        </w:rPr>
        <w:t>1</w:t>
      </w:r>
      <w:r>
        <w:rPr>
          <w:rFonts w:cs="Arial"/>
        </w:rPr>
        <w:t xml:space="preserve">03-00 </w:t>
      </w:r>
      <w:r w:rsidRPr="00F96A07">
        <w:rPr>
          <w:rFonts w:cs="Arial"/>
        </w:rPr>
        <w:t>Preložka cesty I/16 v km 7,100-8,500</w:t>
      </w:r>
      <w:bookmarkEnd w:id="116"/>
      <w:r w:rsidRPr="00F96A07">
        <w:rPr>
          <w:rFonts w:cs="Arial"/>
        </w:rPr>
        <w:t xml:space="preserve"> </w:t>
      </w:r>
    </w:p>
    <w:p w:rsidR="00E27430" w:rsidRDefault="00E27430" w:rsidP="00657F0D">
      <w:pPr>
        <w:pStyle w:val="Odsekzoznamu1"/>
        <w:tabs>
          <w:tab w:val="left" w:pos="284"/>
        </w:tabs>
        <w:spacing w:after="0" w:line="240" w:lineRule="auto"/>
        <w:ind w:left="0"/>
        <w:contextualSpacing w:val="0"/>
        <w:rPr>
          <w:rFonts w:cs="Arial"/>
        </w:rPr>
      </w:pPr>
    </w:p>
    <w:p w:rsidR="00E27430" w:rsidRDefault="00E27430" w:rsidP="00657F0D">
      <w:pPr>
        <w:pStyle w:val="Odsekzoznamu1"/>
        <w:tabs>
          <w:tab w:val="left" w:pos="284"/>
        </w:tabs>
        <w:spacing w:after="0" w:line="240" w:lineRule="auto"/>
        <w:ind w:left="0"/>
        <w:contextualSpacing w:val="0"/>
      </w:pPr>
      <w:r w:rsidRPr="000977A8">
        <w:rPr>
          <w:rFonts w:cs="Arial"/>
        </w:rPr>
        <w:t>DSP pre tento objekt nie je záväzná</w:t>
      </w:r>
      <w:r w:rsidR="002A5E77">
        <w:rPr>
          <w:rFonts w:cs="Arial"/>
        </w:rPr>
        <w:t xml:space="preserve"> </w:t>
      </w:r>
      <w:r w:rsidR="002A5E77">
        <w:t>s </w:t>
      </w:r>
      <w:r w:rsidR="002A5E77" w:rsidRPr="0089775F">
        <w:t>nasledovným spresnením</w:t>
      </w:r>
      <w:r w:rsidR="002A5E77">
        <w:t>:</w:t>
      </w:r>
    </w:p>
    <w:p w:rsidR="002A7651" w:rsidRDefault="002A7651" w:rsidP="002A7651">
      <w:pPr>
        <w:pStyle w:val="Odsekzoznamu"/>
        <w:numPr>
          <w:ilvl w:val="0"/>
          <w:numId w:val="20"/>
        </w:numPr>
        <w:spacing w:after="60"/>
      </w:pPr>
      <w:r>
        <w:t>Z dôvodu zásahu novej rýchlostnej cesty R2 do jestvujúcej cesty I/16, dôjde k jej posunutiu. Jestvujúce priepusty budú nahradené novými. Šírkové usporiadanie zostane zachované.</w:t>
      </w:r>
    </w:p>
    <w:p w:rsidR="002A7651" w:rsidRPr="002A7651" w:rsidRDefault="002A7651" w:rsidP="002A7651">
      <w:pPr>
        <w:pStyle w:val="Odsekzoznamu"/>
        <w:numPr>
          <w:ilvl w:val="0"/>
          <w:numId w:val="20"/>
        </w:numPr>
        <w:spacing w:after="60"/>
      </w:pPr>
      <w:r w:rsidRPr="002A7651">
        <w:t xml:space="preserve">Návrhové prvky   103.1  , šírka  9,5 m  , návrhová rýchlosť   60 km/h  </w:t>
      </w:r>
    </w:p>
    <w:p w:rsidR="002A7651" w:rsidRPr="002A7651" w:rsidRDefault="002A7651" w:rsidP="002A7651">
      <w:pPr>
        <w:pStyle w:val="Odsekzoznamu"/>
        <w:numPr>
          <w:ilvl w:val="0"/>
          <w:numId w:val="20"/>
        </w:numPr>
        <w:spacing w:after="60"/>
      </w:pPr>
      <w:r w:rsidRPr="002A7651">
        <w:t xml:space="preserve">Návrhové prvky   103.2  , šírka  9,5 m  , návrhová rýchlosť   80 km/h  </w:t>
      </w:r>
    </w:p>
    <w:p w:rsidR="00E27430" w:rsidRDefault="00E27430" w:rsidP="007F1114">
      <w:pPr>
        <w:pStyle w:val="Nadpis2"/>
        <w:numPr>
          <w:ilvl w:val="0"/>
          <w:numId w:val="17"/>
        </w:numPr>
        <w:spacing w:after="0"/>
        <w:rPr>
          <w:rFonts w:cs="Arial"/>
        </w:rPr>
      </w:pPr>
      <w:bookmarkStart w:id="117" w:name="_Toc518289759"/>
      <w:r w:rsidRPr="00A67DA0">
        <w:rPr>
          <w:rFonts w:cs="Arial"/>
        </w:rPr>
        <w:t>107-00 Úprava MÚK Kriváň</w:t>
      </w:r>
      <w:bookmarkEnd w:id="117"/>
    </w:p>
    <w:p w:rsidR="00E27430" w:rsidRDefault="00E27430" w:rsidP="006B6E07">
      <w:pPr>
        <w:pStyle w:val="Odsekzoznamu1"/>
        <w:tabs>
          <w:tab w:val="left" w:pos="284"/>
        </w:tabs>
        <w:spacing w:after="0" w:line="240" w:lineRule="auto"/>
        <w:ind w:left="0"/>
        <w:contextualSpacing w:val="0"/>
        <w:rPr>
          <w:rFonts w:cs="Arial"/>
        </w:rPr>
      </w:pPr>
    </w:p>
    <w:p w:rsidR="002E4D77" w:rsidRDefault="002E4D77" w:rsidP="002E4D77">
      <w:r w:rsidRPr="00784780">
        <w:t xml:space="preserve">DSP </w:t>
      </w:r>
      <w:r>
        <w:t>pre tento objekt nie je záväzná s </w:t>
      </w:r>
      <w:r w:rsidRPr="0089775F">
        <w:t>nasledovným spresnením:</w:t>
      </w:r>
      <w:r w:rsidRPr="00C1001A">
        <w:t xml:space="preserve"> </w:t>
      </w:r>
    </w:p>
    <w:p w:rsidR="002A7651" w:rsidRDefault="002A7651" w:rsidP="002A7651">
      <w:pPr>
        <w:pStyle w:val="Odsekzoznamu"/>
        <w:numPr>
          <w:ilvl w:val="0"/>
          <w:numId w:val="20"/>
        </w:numPr>
      </w:pPr>
      <w:r>
        <w:t>dodržať hlavné parametre podľa DSP</w:t>
      </w:r>
    </w:p>
    <w:p w:rsidR="002A7651" w:rsidRDefault="002A7651" w:rsidP="002A7651">
      <w:pPr>
        <w:pStyle w:val="Odsekzoznamu"/>
        <w:numPr>
          <w:ilvl w:val="0"/>
          <w:numId w:val="20"/>
        </w:numPr>
      </w:pPr>
      <w:r>
        <w:t>dodržať priestorové a šírkové usporiadanie podľa DSP</w:t>
      </w:r>
    </w:p>
    <w:p w:rsidR="002E4D77" w:rsidRDefault="002E4D77" w:rsidP="002E4D77">
      <w:pPr>
        <w:pStyle w:val="Odsekzoznamu"/>
        <w:numPr>
          <w:ilvl w:val="0"/>
          <w:numId w:val="20"/>
        </w:numPr>
        <w:spacing w:after="60"/>
      </w:pPr>
      <w:r w:rsidRPr="00784780">
        <w:t xml:space="preserve">dodržať </w:t>
      </w:r>
      <w:r w:rsidR="002A7651">
        <w:t>v</w:t>
      </w:r>
      <w:r>
        <w:t>ýškové vedenie podľa DSP</w:t>
      </w:r>
    </w:p>
    <w:p w:rsidR="002A7651" w:rsidRDefault="002A7651" w:rsidP="002A7651">
      <w:pPr>
        <w:pStyle w:val="Odsekzoznamu"/>
        <w:numPr>
          <w:ilvl w:val="0"/>
          <w:numId w:val="20"/>
        </w:numPr>
        <w:spacing w:after="60"/>
      </w:pPr>
      <w:r>
        <w:t xml:space="preserve">Hospodársky zjazd s pracovným označením Z3 (zjazd na pracovnej vetve A vľavo vedenej v smere od II/526 na R2 v smere na Zvolen) je navrhnutý v priamej s vyvedením do „oka“ križovatky pre zabezpečenie údržby. </w:t>
      </w:r>
    </w:p>
    <w:p w:rsidR="002A7651" w:rsidRDefault="002A7651" w:rsidP="002A7651">
      <w:pPr>
        <w:pStyle w:val="Odsekzoznamu"/>
        <w:numPr>
          <w:ilvl w:val="0"/>
          <w:numId w:val="20"/>
        </w:numPr>
        <w:spacing w:after="60"/>
      </w:pPr>
      <w:r>
        <w:t>Hospodársky zjazd s pracovným označením Z4 (zjazd na pracovnej vetve C vľavo vedenej v smere od R2 na II/526) je navrhnutý v priamej s krátky pravotočivým oblúkom o polomere R=15m, vyvedený rovnako do „oka“ križovatky pre zabezpečenie údržby.</w:t>
      </w:r>
    </w:p>
    <w:p w:rsidR="002A7651" w:rsidRDefault="002A7651" w:rsidP="002A7651">
      <w:pPr>
        <w:pStyle w:val="Odsekzoznamu"/>
        <w:numPr>
          <w:ilvl w:val="0"/>
          <w:numId w:val="20"/>
        </w:numPr>
        <w:spacing w:after="60"/>
      </w:pPr>
      <w:r>
        <w:lastRenderedPageBreak/>
        <w:t>Šírka spevnenej časti zjazdu Z3 je 3,0m (je v priamej) plus 2x 0,5m nespevnená časť. Šírka spevnenej časti zjazdu Z4 je 3,5m (v oblúku bez rozšírenia) plus 2x 0,5m nespevnená časť.</w:t>
      </w:r>
    </w:p>
    <w:p w:rsidR="00AE4CED" w:rsidRDefault="00486E92" w:rsidP="00AE4CED">
      <w:pPr>
        <w:pStyle w:val="Odsekzoznamu"/>
        <w:numPr>
          <w:ilvl w:val="0"/>
          <w:numId w:val="20"/>
        </w:numPr>
        <w:spacing w:after="60"/>
      </w:pPr>
      <w:r>
        <w:t xml:space="preserve">Dodržať hlavné parametre objektu podľa DSP: </w:t>
      </w:r>
      <w:r w:rsidR="00AE4CED">
        <w:t>VETVA „B“ , návrhová rýchlosť  40 km/hod , VETVA „D“ , návrhová rýchlosť  vratná vetva - 30 km/hod</w:t>
      </w:r>
    </w:p>
    <w:p w:rsidR="00AE4CED" w:rsidRDefault="00AE4CED" w:rsidP="00AE4CED">
      <w:pPr>
        <w:pStyle w:val="Odsekzoznamu"/>
        <w:numPr>
          <w:ilvl w:val="0"/>
          <w:numId w:val="20"/>
        </w:numPr>
        <w:spacing w:after="60"/>
      </w:pPr>
      <w:r>
        <w:t xml:space="preserve">Šírkové usporiadanie vetiev mimoúrovňovej križovatky: </w:t>
      </w:r>
    </w:p>
    <w:p w:rsidR="00AE4CED" w:rsidRDefault="00AE4CED" w:rsidP="00AE4CED">
      <w:pPr>
        <w:spacing w:after="60"/>
        <w:ind w:left="360" w:firstLine="349"/>
      </w:pPr>
      <w:r>
        <w:t xml:space="preserve">jazdný pruh jednopruhová vetva      </w:t>
      </w:r>
      <w:r>
        <w:tab/>
        <w:t xml:space="preserve">5,50 m </w:t>
      </w:r>
    </w:p>
    <w:p w:rsidR="00AE4CED" w:rsidRDefault="00AE4CED" w:rsidP="00AE4CED">
      <w:pPr>
        <w:spacing w:after="60"/>
        <w:ind w:left="360" w:firstLine="349"/>
      </w:pPr>
      <w:r>
        <w:t xml:space="preserve">jazdný pruh dvojpruhová vetva      </w:t>
      </w:r>
      <w:r>
        <w:tab/>
        <w:t xml:space="preserve">2 x 3,50 m </w:t>
      </w:r>
    </w:p>
    <w:p w:rsidR="00AE4CED" w:rsidRDefault="00AE4CED" w:rsidP="00AE4CED">
      <w:pPr>
        <w:spacing w:after="60"/>
        <w:ind w:left="360" w:firstLine="349"/>
      </w:pPr>
      <w:r>
        <w:t xml:space="preserve">vodiaci prúžok       </w:t>
      </w:r>
      <w:r>
        <w:tab/>
      </w:r>
      <w:r>
        <w:tab/>
      </w:r>
      <w:r>
        <w:tab/>
        <w:t xml:space="preserve">2 x 0,25 m </w:t>
      </w:r>
    </w:p>
    <w:p w:rsidR="00AE4CED" w:rsidRDefault="00AE4CED" w:rsidP="00AE4CED">
      <w:pPr>
        <w:spacing w:after="60"/>
        <w:ind w:left="360" w:firstLine="349"/>
      </w:pPr>
      <w:r>
        <w:t xml:space="preserve">spevnená krajnica       </w:t>
      </w:r>
      <w:r>
        <w:tab/>
      </w:r>
      <w:r>
        <w:tab/>
        <w:t xml:space="preserve">2 x 0,25 m </w:t>
      </w:r>
    </w:p>
    <w:p w:rsidR="00AE4CED" w:rsidRDefault="00AE4CED" w:rsidP="00AE4CED">
      <w:pPr>
        <w:spacing w:after="60"/>
        <w:ind w:left="360" w:firstLine="349"/>
      </w:pPr>
      <w:r>
        <w:t xml:space="preserve">nespevnená krajnica       </w:t>
      </w:r>
      <w:r>
        <w:tab/>
      </w:r>
      <w:r>
        <w:tab/>
        <w:t>2 x 0,50 m</w:t>
      </w:r>
    </w:p>
    <w:p w:rsidR="00AE4CED" w:rsidRDefault="00AE4CED" w:rsidP="00AE4CED">
      <w:pPr>
        <w:pStyle w:val="Odsekzoznamu"/>
        <w:numPr>
          <w:ilvl w:val="0"/>
          <w:numId w:val="20"/>
        </w:numPr>
        <w:spacing w:after="60"/>
      </w:pPr>
      <w:r>
        <w:t xml:space="preserve">Dodržať hlavné parametre objektu podľa DSP: Úsek R2 v km (-)0,31896 – 0,000 , Kategória - funkčná úroveň  R 24,5/100 , Návrhová rýchlosť  100 km/hod , šírkové usporiadanie </w:t>
      </w:r>
      <w:r w:rsidR="0064285E">
        <w:t>z</w:t>
      </w:r>
      <w:r>
        <w:t>hodn</w:t>
      </w:r>
      <w:r w:rsidR="0064285E">
        <w:t>é</w:t>
      </w:r>
      <w:r>
        <w:t xml:space="preserve"> s objektom 100-00</w:t>
      </w:r>
    </w:p>
    <w:p w:rsidR="00E27430" w:rsidRDefault="00E27430" w:rsidP="007F1114">
      <w:pPr>
        <w:pStyle w:val="Nadpis2"/>
        <w:numPr>
          <w:ilvl w:val="0"/>
          <w:numId w:val="17"/>
        </w:numPr>
        <w:rPr>
          <w:rFonts w:cs="Arial"/>
        </w:rPr>
      </w:pPr>
      <w:bookmarkStart w:id="118" w:name="_Toc518289760"/>
      <w:r w:rsidRPr="00A67DA0">
        <w:rPr>
          <w:rFonts w:cs="Arial"/>
        </w:rPr>
        <w:t>109-00 Úprava odpočívadla pri ceste I/16 v km 4,375</w:t>
      </w:r>
      <w:bookmarkEnd w:id="118"/>
    </w:p>
    <w:p w:rsidR="00E27430" w:rsidRDefault="00E27430" w:rsidP="006B6E07">
      <w:pPr>
        <w:pStyle w:val="Odsekzoznamu1"/>
        <w:tabs>
          <w:tab w:val="left" w:pos="284"/>
        </w:tabs>
        <w:spacing w:after="0" w:line="240" w:lineRule="auto"/>
        <w:ind w:left="0"/>
        <w:contextualSpacing w:val="0"/>
        <w:rPr>
          <w:rFonts w:cs="Arial"/>
        </w:rPr>
      </w:pPr>
      <w:r w:rsidRPr="006B6E07">
        <w:rPr>
          <w:rFonts w:cs="Arial"/>
        </w:rPr>
        <w:t>DSP pre tento objekt nie je záväzná</w:t>
      </w:r>
      <w:r w:rsidR="000137B8">
        <w:rPr>
          <w:rFonts w:cs="Arial"/>
        </w:rPr>
        <w:t xml:space="preserve"> </w:t>
      </w:r>
      <w:r w:rsidR="000137B8">
        <w:t>s </w:t>
      </w:r>
      <w:r w:rsidR="000137B8" w:rsidRPr="0089775F">
        <w:t>nasledovným spresnením:</w:t>
      </w:r>
      <w:r w:rsidRPr="006B6E07">
        <w:rPr>
          <w:rFonts w:cs="Arial"/>
        </w:rPr>
        <w:t xml:space="preserve"> </w:t>
      </w:r>
    </w:p>
    <w:p w:rsidR="000137B8" w:rsidRDefault="000137B8" w:rsidP="000137B8">
      <w:pPr>
        <w:pStyle w:val="Odsekzoznamu"/>
        <w:numPr>
          <w:ilvl w:val="0"/>
          <w:numId w:val="20"/>
        </w:numPr>
      </w:pPr>
      <w:r w:rsidRPr="000137B8">
        <w:t xml:space="preserve">Odpočívadlo bude po ukončení hlavných stavebných prác na R2 (estakáde 209-1) a preložke </w:t>
      </w:r>
      <w:r w:rsidR="0064285E" w:rsidRPr="000137B8">
        <w:t>Krivá</w:t>
      </w:r>
      <w:r w:rsidR="0064285E">
        <w:t>n</w:t>
      </w:r>
      <w:r w:rsidR="0064285E" w:rsidRPr="000137B8">
        <w:t>sk</w:t>
      </w:r>
      <w:r w:rsidR="0064285E">
        <w:t>e</w:t>
      </w:r>
      <w:r w:rsidR="0064285E" w:rsidRPr="000137B8">
        <w:t>ho</w:t>
      </w:r>
      <w:r w:rsidR="0064285E" w:rsidRPr="000137B8" w:rsidDel="0064285E">
        <w:t xml:space="preserve"> </w:t>
      </w:r>
      <w:r w:rsidRPr="000137B8">
        <w:t xml:space="preserve">potoka (306) upravené späť do funkčného stavu. </w:t>
      </w:r>
    </w:p>
    <w:p w:rsidR="00E27430" w:rsidRDefault="000137B8" w:rsidP="006B6E07">
      <w:pPr>
        <w:pStyle w:val="Odsekzoznamu"/>
        <w:numPr>
          <w:ilvl w:val="0"/>
          <w:numId w:val="20"/>
        </w:numPr>
      </w:pPr>
      <w:r w:rsidRPr="000137B8">
        <w:t>Prvá časť sa bude frézovať, na druhej – väčšej časti – sa prevedie výmena celej konštrukcie vozovky. V úseku, kde sa úprava Krivá</w:t>
      </w:r>
      <w:r w:rsidR="0064285E">
        <w:t>n</w:t>
      </w:r>
      <w:r w:rsidRPr="000137B8">
        <w:t>sk</w:t>
      </w:r>
      <w:r w:rsidR="0064285E">
        <w:t>e</w:t>
      </w:r>
      <w:r w:rsidRPr="000137B8">
        <w:t xml:space="preserve">ho potoka vzďaľuje od vozovky, bude vydláždená plocha pre odpočinok. Dĺžka úpravy je cca 169 m.  </w:t>
      </w:r>
    </w:p>
    <w:p w:rsidR="000137B8" w:rsidRDefault="000137B8" w:rsidP="000137B8">
      <w:pPr>
        <w:pStyle w:val="Odsekzoznamu"/>
        <w:numPr>
          <w:ilvl w:val="0"/>
          <w:numId w:val="20"/>
        </w:numPr>
      </w:pPr>
      <w:r>
        <w:t xml:space="preserve">Dodržať hlavné parametre objektu podľa DSP: šírka  6,5 (7,0) m , návrhová rýchlosť   30 km/h   </w:t>
      </w:r>
    </w:p>
    <w:p w:rsidR="00E27430" w:rsidRDefault="00E27430" w:rsidP="007F1114">
      <w:pPr>
        <w:pStyle w:val="Nadpis2"/>
        <w:numPr>
          <w:ilvl w:val="0"/>
          <w:numId w:val="17"/>
        </w:numPr>
        <w:rPr>
          <w:rFonts w:cs="Arial"/>
        </w:rPr>
      </w:pPr>
      <w:bookmarkStart w:id="119" w:name="_Toc518289761"/>
      <w:r w:rsidRPr="00A67DA0">
        <w:rPr>
          <w:rFonts w:cs="Arial"/>
        </w:rPr>
        <w:t>113-00 Úprava II/526 pri MÚK Kriváň</w:t>
      </w:r>
      <w:bookmarkEnd w:id="119"/>
    </w:p>
    <w:p w:rsidR="002E4D77" w:rsidRDefault="002E4D77" w:rsidP="002E4D77">
      <w:r w:rsidRPr="00784780">
        <w:t xml:space="preserve">DSP </w:t>
      </w:r>
      <w:r>
        <w:t>pre tento objekt nie je záväzná s </w:t>
      </w:r>
      <w:r w:rsidRPr="0089775F">
        <w:t>nasledovným spresnením:</w:t>
      </w:r>
      <w:r w:rsidRPr="00C1001A">
        <w:t xml:space="preserve"> </w:t>
      </w:r>
    </w:p>
    <w:p w:rsidR="002E4D77" w:rsidRDefault="000137B8" w:rsidP="000137B8">
      <w:pPr>
        <w:pStyle w:val="Odsekzoznamu"/>
        <w:numPr>
          <w:ilvl w:val="0"/>
          <w:numId w:val="20"/>
        </w:numPr>
        <w:spacing w:after="60"/>
      </w:pPr>
      <w:r>
        <w:t xml:space="preserve">Tento objekt má len informatívny charakter s odvolávaním sa na súvisiace objekty, v ktorých sú uvedené konkrétne  návrhy,  úpravy  a dopady  na  cestu  II/526  pre  trvalý  stav  v oblasti  jej  kríženia  s rýchlostnou cestou R2. </w:t>
      </w:r>
    </w:p>
    <w:p w:rsidR="00E27430" w:rsidRDefault="00E27430" w:rsidP="007F1114">
      <w:pPr>
        <w:pStyle w:val="Nadpis2"/>
        <w:numPr>
          <w:ilvl w:val="0"/>
          <w:numId w:val="17"/>
        </w:numPr>
        <w:rPr>
          <w:rFonts w:cs="Arial"/>
        </w:rPr>
      </w:pPr>
      <w:bookmarkStart w:id="120" w:name="_Toc518289762"/>
      <w:r w:rsidRPr="00A67DA0">
        <w:rPr>
          <w:rFonts w:cs="Arial"/>
        </w:rPr>
        <w:t>114-00 Úprava križovatky I/16-III/2630 v km 4,5</w:t>
      </w:r>
      <w:bookmarkEnd w:id="120"/>
    </w:p>
    <w:p w:rsidR="00E27430" w:rsidRDefault="00E27430" w:rsidP="00F75B61">
      <w:pPr>
        <w:pStyle w:val="Odsekzoznamu1"/>
        <w:tabs>
          <w:tab w:val="left" w:pos="284"/>
        </w:tabs>
        <w:spacing w:after="0" w:line="240" w:lineRule="auto"/>
        <w:ind w:left="0"/>
        <w:contextualSpacing w:val="0"/>
        <w:rPr>
          <w:rFonts w:cs="Arial"/>
        </w:rPr>
      </w:pPr>
      <w:r w:rsidRPr="006B6E07">
        <w:rPr>
          <w:rFonts w:cs="Arial"/>
        </w:rPr>
        <w:t xml:space="preserve">DSP pre tento objekt nie je záväzná. </w:t>
      </w:r>
    </w:p>
    <w:p w:rsidR="000137B8" w:rsidRPr="000137B8" w:rsidRDefault="000137B8" w:rsidP="000137B8">
      <w:pPr>
        <w:pStyle w:val="Odsekzoznamu"/>
        <w:numPr>
          <w:ilvl w:val="0"/>
          <w:numId w:val="20"/>
        </w:numPr>
        <w:spacing w:after="60"/>
      </w:pPr>
      <w:r w:rsidRPr="000137B8">
        <w:t xml:space="preserve">Križovatka bude smerovo upravená tak, aby vjazdová i výjazdová vetva boli čo najbližšie u seba a mohla sa tak uvoľniť plocha pre iné stavebné činnosti. </w:t>
      </w:r>
    </w:p>
    <w:p w:rsidR="000137B8" w:rsidRPr="000137B8" w:rsidRDefault="000137B8" w:rsidP="000137B8">
      <w:pPr>
        <w:pStyle w:val="Odsekzoznamu"/>
        <w:numPr>
          <w:ilvl w:val="0"/>
          <w:numId w:val="20"/>
        </w:numPr>
        <w:spacing w:after="60"/>
      </w:pPr>
      <w:r w:rsidRPr="000137B8">
        <w:t xml:space="preserve">Princíp rekonštrukcie spočíva v novom tvarovom riešení predovšetkým výjazdovej vetve (z I/16 smerom na </w:t>
      </w:r>
      <w:proofErr w:type="spellStart"/>
      <w:r w:rsidRPr="000137B8">
        <w:t>Doľnú</w:t>
      </w:r>
      <w:proofErr w:type="spellEnd"/>
      <w:r w:rsidRPr="000137B8">
        <w:t xml:space="preserve"> </w:t>
      </w:r>
      <w:proofErr w:type="spellStart"/>
      <w:r w:rsidRPr="000137B8">
        <w:t>Bzovú</w:t>
      </w:r>
      <w:proofErr w:type="spellEnd"/>
      <w:r w:rsidRPr="000137B8">
        <w:t>) a celkové obnovenie konštrukcie vozovky v danej riešenej ploche. Výškové riešenie sa nemení.</w:t>
      </w:r>
    </w:p>
    <w:p w:rsidR="000137B8" w:rsidRPr="000137B8" w:rsidRDefault="000137B8" w:rsidP="000137B8">
      <w:pPr>
        <w:pStyle w:val="Odsekzoznamu"/>
        <w:numPr>
          <w:ilvl w:val="0"/>
          <w:numId w:val="20"/>
        </w:numPr>
        <w:spacing w:after="60"/>
      </w:pPr>
      <w:r>
        <w:t>Dodržať hlavné parametre objektu podľa DSP:</w:t>
      </w:r>
      <w:r w:rsidR="00046612">
        <w:t xml:space="preserve"> šírka 6,5 m v napo</w:t>
      </w:r>
      <w:r w:rsidRPr="000137B8">
        <w:t>jení III/2630</w:t>
      </w:r>
      <w:r w:rsidR="00046612">
        <w:t>, n</w:t>
      </w:r>
      <w:r w:rsidRPr="000137B8">
        <w:t xml:space="preserve">ávrhová rýchlosť   30 km/h </w:t>
      </w:r>
    </w:p>
    <w:p w:rsidR="00E27430" w:rsidRDefault="00E27430" w:rsidP="007F1114">
      <w:pPr>
        <w:pStyle w:val="Nadpis2"/>
        <w:numPr>
          <w:ilvl w:val="0"/>
          <w:numId w:val="17"/>
        </w:numPr>
        <w:rPr>
          <w:rFonts w:cs="Arial"/>
        </w:rPr>
      </w:pPr>
      <w:bookmarkStart w:id="121" w:name="_Toc518289763"/>
      <w:r w:rsidRPr="00A67DA0">
        <w:rPr>
          <w:rFonts w:cs="Arial"/>
        </w:rPr>
        <w:t>116-00 Preložka MK v km 0,682 pri cintoríne v</w:t>
      </w:r>
      <w:r>
        <w:rPr>
          <w:rFonts w:cs="Arial"/>
        </w:rPr>
        <w:t> </w:t>
      </w:r>
      <w:r w:rsidRPr="00A67DA0">
        <w:rPr>
          <w:rFonts w:cs="Arial"/>
        </w:rPr>
        <w:t>Kriváni</w:t>
      </w:r>
      <w:bookmarkEnd w:id="121"/>
    </w:p>
    <w:p w:rsidR="00611643" w:rsidRDefault="00611643" w:rsidP="00611643">
      <w:r w:rsidRPr="00784780">
        <w:t xml:space="preserve">DSP </w:t>
      </w:r>
      <w:r>
        <w:t>pre tento objekt nie je záväzná s </w:t>
      </w:r>
      <w:r w:rsidRPr="0089775F">
        <w:t>nasledovným spresnením:</w:t>
      </w:r>
      <w:r w:rsidRPr="00C1001A">
        <w:t xml:space="preserve"> </w:t>
      </w:r>
    </w:p>
    <w:p w:rsidR="00046612" w:rsidRDefault="00046612" w:rsidP="00046612">
      <w:pPr>
        <w:pStyle w:val="Odsekzoznamu"/>
        <w:numPr>
          <w:ilvl w:val="0"/>
          <w:numId w:val="20"/>
        </w:numPr>
        <w:spacing w:after="60"/>
      </w:pPr>
      <w:r>
        <w:t xml:space="preserve">Miestna komunikácia v tomto úseku zabezpečuje prístup k poľnohospodárskym pozemkom, ktoré budú  výstavbou  rýchlostnej  cesty  R2  bez  prístupu.  Z komunikácie    </w:t>
      </w:r>
      <w:r>
        <w:lastRenderedPageBreak/>
        <w:t xml:space="preserve">je  zabezpečený  prístup  k cintorínu navrhnutým vjazdom a taktiež je zabezpečený prístup na existujúce parkovisko pred cintorínom. Na začiatku sa odpája od existujúcej komunikácie, križuje rýchlostnú cestu nadjazdom a napája sa na existujúcu  poľnú  cestu.  Cesta  bude  do  km  0,200  s asfaltovým  krytom,  na  zvyšku  svojej  dĺžky  potom s nespevneným. Pred a za mostom SO 200 sú navrhnuté zvodidlá. </w:t>
      </w:r>
    </w:p>
    <w:p w:rsidR="00046612" w:rsidRDefault="00046612" w:rsidP="00046612">
      <w:pPr>
        <w:pStyle w:val="Odsekzoznamu"/>
        <w:numPr>
          <w:ilvl w:val="0"/>
          <w:numId w:val="20"/>
        </w:numPr>
        <w:spacing w:after="60"/>
      </w:pPr>
      <w:r>
        <w:t xml:space="preserve">Začiatok a koniec úpravy nadväzuje na jestvujúcu cestu v pôvodnom šírkovom usporiadaní.  </w:t>
      </w:r>
    </w:p>
    <w:p w:rsidR="00046612" w:rsidRDefault="00046612" w:rsidP="00046612">
      <w:pPr>
        <w:pStyle w:val="Odsekzoznamu"/>
        <w:numPr>
          <w:ilvl w:val="0"/>
          <w:numId w:val="20"/>
        </w:numPr>
        <w:spacing w:after="60"/>
      </w:pPr>
      <w:r>
        <w:t>Dodržať hlavné parametre objektu podľa DSP: šírka  4,0 m, návrhová rýchlosť   30 km/h .</w:t>
      </w:r>
    </w:p>
    <w:p w:rsidR="00E27430" w:rsidRDefault="00E27430" w:rsidP="007F1114">
      <w:pPr>
        <w:pStyle w:val="Nadpis2"/>
        <w:numPr>
          <w:ilvl w:val="0"/>
          <w:numId w:val="17"/>
        </w:numPr>
        <w:rPr>
          <w:rFonts w:cs="Arial"/>
        </w:rPr>
      </w:pPr>
      <w:bookmarkStart w:id="122" w:name="_Toc518289764"/>
      <w:r w:rsidRPr="00A67DA0">
        <w:rPr>
          <w:rFonts w:cs="Arial"/>
        </w:rPr>
        <w:t>117-00 Preložka MK Dolné lazy v km 1,822 v</w:t>
      </w:r>
      <w:r>
        <w:rPr>
          <w:rFonts w:cs="Arial"/>
        </w:rPr>
        <w:t> </w:t>
      </w:r>
      <w:r w:rsidRPr="00A67DA0">
        <w:rPr>
          <w:rFonts w:cs="Arial"/>
        </w:rPr>
        <w:t>Podkriváni</w:t>
      </w:r>
      <w:bookmarkEnd w:id="122"/>
    </w:p>
    <w:p w:rsidR="00611643" w:rsidRDefault="00611643" w:rsidP="00611643">
      <w:r w:rsidRPr="00784780">
        <w:t xml:space="preserve">DSP </w:t>
      </w:r>
      <w:r>
        <w:t>pre tento objekt nie je záväzná s </w:t>
      </w:r>
      <w:r w:rsidRPr="0089775F">
        <w:t>nasledovným spresnením:</w:t>
      </w:r>
      <w:r w:rsidRPr="00C1001A">
        <w:t xml:space="preserve"> </w:t>
      </w:r>
    </w:p>
    <w:p w:rsidR="00046612" w:rsidRDefault="00046612" w:rsidP="00046612">
      <w:pPr>
        <w:pStyle w:val="Odsekzoznamu"/>
        <w:numPr>
          <w:ilvl w:val="0"/>
          <w:numId w:val="20"/>
        </w:numPr>
        <w:spacing w:after="60"/>
      </w:pPr>
      <w:r>
        <w:t xml:space="preserve">Navrhovaná  miestna  komunikácia  zabezpečuje  prístup  k  miestnej  časti  </w:t>
      </w:r>
      <w:proofErr w:type="spellStart"/>
      <w:r>
        <w:t>Ivanišovo</w:t>
      </w:r>
      <w:proofErr w:type="spellEnd"/>
      <w:r>
        <w:t>,  ktorá  bude stavbou oddelená od existujúceho komunikačného systému. Navrhovaná komunikácia zlepšuje výškové parametre existujúcej komunikácie nakoľko sa zmiernil pozdĺžny sklon. Na začiatku sa odpája od existujúcej komunikácie, následne križuje rýchlostnú cestu nadjazdom a na konci sa pripája na pôvodnú komunikáciu. Komunikácia je navrhnutá ako jednopruhová kategórie MOK 4/30.</w:t>
      </w:r>
    </w:p>
    <w:p w:rsidR="00046612" w:rsidRDefault="00046612" w:rsidP="00046612">
      <w:pPr>
        <w:pStyle w:val="Odsekzoznamu"/>
        <w:numPr>
          <w:ilvl w:val="0"/>
          <w:numId w:val="20"/>
        </w:numPr>
        <w:spacing w:after="60"/>
      </w:pPr>
      <w:r>
        <w:t>Dodržať hlavné parametre objektu podľa DSP: šírka  4,0 m, návrhová rýchlosť   30 km/h .</w:t>
      </w:r>
    </w:p>
    <w:p w:rsidR="00E27430" w:rsidRPr="00C875A0" w:rsidRDefault="00E27430" w:rsidP="007F1114">
      <w:pPr>
        <w:pStyle w:val="Nadpis2"/>
        <w:numPr>
          <w:ilvl w:val="0"/>
          <w:numId w:val="17"/>
        </w:numPr>
        <w:rPr>
          <w:rFonts w:cs="Arial"/>
        </w:rPr>
      </w:pPr>
      <w:bookmarkStart w:id="123" w:name="_Toc518289765"/>
      <w:r w:rsidRPr="00C875A0">
        <w:rPr>
          <w:rFonts w:cs="Arial"/>
        </w:rPr>
        <w:t>118</w:t>
      </w:r>
      <w:r>
        <w:rPr>
          <w:rFonts w:cs="Arial"/>
        </w:rPr>
        <w:t>-00</w:t>
      </w:r>
      <w:r w:rsidRPr="00C875A0">
        <w:rPr>
          <w:rFonts w:cs="Arial"/>
        </w:rPr>
        <w:t xml:space="preserve">  Úprava MK Mýtna v km 8,153 P</w:t>
      </w:r>
      <w:bookmarkEnd w:id="123"/>
    </w:p>
    <w:p w:rsidR="00611643" w:rsidRDefault="00611643" w:rsidP="00611643">
      <w:r w:rsidRPr="00784780">
        <w:t xml:space="preserve">DSP </w:t>
      </w:r>
      <w:r>
        <w:t>pre tento objekt nie je záväzná s </w:t>
      </w:r>
      <w:r w:rsidRPr="0089775F">
        <w:t>nasledovným spresnením:</w:t>
      </w:r>
      <w:r w:rsidRPr="00C1001A">
        <w:t xml:space="preserve"> </w:t>
      </w:r>
    </w:p>
    <w:p w:rsidR="00046612" w:rsidRDefault="00046612" w:rsidP="00046612">
      <w:pPr>
        <w:pStyle w:val="Odsekzoznamu"/>
        <w:numPr>
          <w:ilvl w:val="0"/>
          <w:numId w:val="20"/>
        </w:numPr>
        <w:spacing w:after="60"/>
      </w:pPr>
      <w:r>
        <w:t>Z dôvodu zásahu novej rýchlostnej cesty R2 do stávajúcej cesty I/16, dôjde k posunutiu cesty I/16 a tým aj dôjde k zásahu do miestnej komunikácie. Princíp odvodnenia zostáva zachovaný, šírkové usporiadanie nadväzuje na šírku komunikácie pod železničným podjazdom.</w:t>
      </w:r>
    </w:p>
    <w:p w:rsidR="00E27430" w:rsidRDefault="00046612" w:rsidP="00486E92">
      <w:pPr>
        <w:pStyle w:val="Odsekzoznamu"/>
        <w:numPr>
          <w:ilvl w:val="0"/>
          <w:numId w:val="20"/>
        </w:numPr>
        <w:spacing w:after="60"/>
      </w:pPr>
      <w:r>
        <w:t xml:space="preserve">Dodržať hlavné parametre objektu podľa DSP: </w:t>
      </w:r>
      <w:r w:rsidR="00486E92">
        <w:t>kategória</w:t>
      </w:r>
      <w:r>
        <w:t xml:space="preserve"> MOK 6/30 </w:t>
      </w:r>
      <w:r w:rsidR="00486E92">
        <w:t>, š</w:t>
      </w:r>
      <w:r>
        <w:t xml:space="preserve">írka  6,0 m </w:t>
      </w:r>
      <w:r w:rsidR="00486E92">
        <w:t>, n</w:t>
      </w:r>
      <w:r>
        <w:t xml:space="preserve">ávrhová rýchlosť   30 km/h </w:t>
      </w:r>
    </w:p>
    <w:p w:rsidR="00E27430" w:rsidRDefault="00E27430" w:rsidP="007F1114">
      <w:pPr>
        <w:pStyle w:val="Nadpis2"/>
        <w:numPr>
          <w:ilvl w:val="0"/>
          <w:numId w:val="17"/>
        </w:numPr>
        <w:rPr>
          <w:rFonts w:cs="Arial"/>
        </w:rPr>
      </w:pPr>
      <w:bookmarkStart w:id="124" w:name="_Toc518289766"/>
      <w:r w:rsidRPr="00A67DA0">
        <w:rPr>
          <w:rFonts w:cs="Arial"/>
        </w:rPr>
        <w:t>121-00 Poľná cesta v km 1,091</w:t>
      </w:r>
      <w:bookmarkEnd w:id="124"/>
    </w:p>
    <w:p w:rsidR="00611643" w:rsidRDefault="00611643" w:rsidP="00611643">
      <w:r w:rsidRPr="00784780">
        <w:t xml:space="preserve">DSP </w:t>
      </w:r>
      <w:r>
        <w:t>pre tento objekt nie je záväzná s </w:t>
      </w:r>
      <w:r w:rsidRPr="0089775F">
        <w:t>nasledovným spresnením:</w:t>
      </w:r>
      <w:r w:rsidRPr="00C1001A">
        <w:t xml:space="preserve"> </w:t>
      </w:r>
    </w:p>
    <w:p w:rsidR="00486E92" w:rsidRDefault="00486E92" w:rsidP="00486E92">
      <w:pPr>
        <w:pStyle w:val="Odsekzoznamu"/>
        <w:numPr>
          <w:ilvl w:val="0"/>
          <w:numId w:val="20"/>
        </w:numPr>
        <w:spacing w:after="60"/>
      </w:pPr>
      <w:r>
        <w:t xml:space="preserve">Navrhovaná poľná cesta zabezpečuje prístup k poľnohospodárskym pozemkom od obce Kriváň, ktoré sú situované za rýchlostnou cestou R2. Jedná sa o preložku stavajúcej poľnej cesty, ktorá bude prerušená cestným telesom rýchlostnej cesty R2. Na začiatku sa napojuje na stávajúcu poľnú cestu, ktorá sa odpája od existujúcej cesty (tento úsek je riešený v rámci samostatného objektu SO 803). Následne križuje rýchlostnú cestu podjazdom SO 204 a na konci sa napája na poľnohospodárske pozemky. V rámci tohto objektu je navrhnutá i odbočujúca vetva (Vetva 1),  ktorá napája ďalšie poľnohospodárske pozemky. </w:t>
      </w:r>
    </w:p>
    <w:p w:rsidR="00486E92" w:rsidRDefault="00486E92" w:rsidP="00486E92">
      <w:pPr>
        <w:pStyle w:val="Odsekzoznamu"/>
        <w:numPr>
          <w:ilvl w:val="0"/>
          <w:numId w:val="20"/>
        </w:numPr>
        <w:spacing w:after="60"/>
      </w:pPr>
      <w:r>
        <w:t xml:space="preserve">Poľná cesta je navrhnutá ako jednopruhová, kategórie P 4/30. </w:t>
      </w:r>
    </w:p>
    <w:p w:rsidR="00486E92" w:rsidRDefault="00486E92" w:rsidP="00486E92">
      <w:pPr>
        <w:pStyle w:val="Odsekzoznamu"/>
        <w:numPr>
          <w:ilvl w:val="0"/>
          <w:numId w:val="20"/>
        </w:numPr>
        <w:spacing w:after="60"/>
      </w:pPr>
      <w:r>
        <w:t xml:space="preserve">Dodržať hlavné parametre objektu podľa DSP: šírka  4,0 m ,návrhová rýchlosť   30 km/h </w:t>
      </w:r>
    </w:p>
    <w:p w:rsidR="00E27430" w:rsidRDefault="00E27430" w:rsidP="007F1114">
      <w:pPr>
        <w:pStyle w:val="Nadpis2"/>
        <w:numPr>
          <w:ilvl w:val="0"/>
          <w:numId w:val="17"/>
        </w:numPr>
        <w:rPr>
          <w:rFonts w:cs="Arial"/>
        </w:rPr>
      </w:pPr>
      <w:bookmarkStart w:id="125" w:name="_Toc518289767"/>
      <w:r w:rsidRPr="00A67DA0">
        <w:rPr>
          <w:rFonts w:cs="Arial"/>
        </w:rPr>
        <w:lastRenderedPageBreak/>
        <w:t>122-00 Poľn</w:t>
      </w:r>
      <w:r>
        <w:rPr>
          <w:rFonts w:cs="Arial"/>
        </w:rPr>
        <w:t>É</w:t>
      </w:r>
      <w:r w:rsidRPr="00A67DA0">
        <w:rPr>
          <w:rFonts w:cs="Arial"/>
        </w:rPr>
        <w:t xml:space="preserve"> cesty v km 1,545</w:t>
      </w:r>
      <w:bookmarkEnd w:id="125"/>
    </w:p>
    <w:p w:rsidR="00611643" w:rsidRDefault="00611643" w:rsidP="00611643">
      <w:r w:rsidRPr="00784780">
        <w:t xml:space="preserve">DSP </w:t>
      </w:r>
      <w:r>
        <w:t>pre tento objekt nie je záväzná s </w:t>
      </w:r>
      <w:r w:rsidRPr="0089775F">
        <w:t>nasledovným spresnením:</w:t>
      </w:r>
      <w:r w:rsidRPr="00C1001A">
        <w:t xml:space="preserve"> </w:t>
      </w:r>
    </w:p>
    <w:p w:rsidR="00486E92" w:rsidRDefault="00486E92" w:rsidP="00486E92">
      <w:pPr>
        <w:pStyle w:val="Odsekzoznamu"/>
        <w:numPr>
          <w:ilvl w:val="0"/>
          <w:numId w:val="20"/>
        </w:numPr>
        <w:spacing w:after="60"/>
      </w:pPr>
      <w:r>
        <w:t>Z dôvodu zmeny rozsahu navrhovaných úprav má objekt označenie SO122 – Poľné cesty v km  1,3-1,6“. Z uvedeného vyplýva, že predmetný objekt sa člení na dva úseky. Prvý úsek PC zabezpečuje prístup v km 1,3 rýchlostnej cesty  k bývalému areálu strelnice. Druhú úsek PC vztiahnutý ku km 1,6 rýchlostnej cesty R2 (SO100) zabezpečuje sprístupnenie rodinného domu a priľahlých pozemkov.</w:t>
      </w:r>
    </w:p>
    <w:p w:rsidR="00486E92" w:rsidRDefault="00486E92" w:rsidP="00486E92">
      <w:pPr>
        <w:pStyle w:val="Odsekzoznamu"/>
        <w:numPr>
          <w:ilvl w:val="0"/>
          <w:numId w:val="20"/>
        </w:numPr>
        <w:spacing w:after="60"/>
      </w:pPr>
      <w:r>
        <w:t xml:space="preserve">Dodržať hlavné parametre objektu podľa DSP: kategória - funkčná úroveň  P 4,0/20 , návrhová rýchlosť  20 km/h  </w:t>
      </w:r>
    </w:p>
    <w:p w:rsidR="00E27430" w:rsidRDefault="00E27430" w:rsidP="007F1114">
      <w:pPr>
        <w:pStyle w:val="Nadpis2"/>
        <w:numPr>
          <w:ilvl w:val="0"/>
          <w:numId w:val="17"/>
        </w:numPr>
        <w:rPr>
          <w:rFonts w:cs="Arial"/>
        </w:rPr>
      </w:pPr>
      <w:bookmarkStart w:id="126" w:name="_Toc518289768"/>
      <w:r w:rsidRPr="00A67DA0">
        <w:rPr>
          <w:rFonts w:cs="Arial"/>
        </w:rPr>
        <w:t>125-00 Poľná cesta v km 7.4</w:t>
      </w:r>
      <w:bookmarkEnd w:id="126"/>
    </w:p>
    <w:p w:rsidR="00E27430" w:rsidRDefault="00E27430" w:rsidP="00C875A0">
      <w:pPr>
        <w:pStyle w:val="Odsekzoznamu1"/>
        <w:tabs>
          <w:tab w:val="left" w:pos="284"/>
        </w:tabs>
        <w:spacing w:after="0" w:line="240" w:lineRule="auto"/>
        <w:ind w:left="0"/>
        <w:contextualSpacing w:val="0"/>
        <w:rPr>
          <w:rFonts w:cs="Arial"/>
        </w:rPr>
      </w:pPr>
      <w:r w:rsidRPr="006B6E07">
        <w:rPr>
          <w:rFonts w:cs="Arial"/>
        </w:rPr>
        <w:t xml:space="preserve">DSP </w:t>
      </w:r>
      <w:r w:rsidR="00AE4CED">
        <w:rPr>
          <w:rFonts w:cs="Arial"/>
        </w:rPr>
        <w:t xml:space="preserve">pre tento objekt nie je záväzná </w:t>
      </w:r>
      <w:r w:rsidR="00AE4CED">
        <w:t>s </w:t>
      </w:r>
      <w:r w:rsidR="00AE4CED" w:rsidRPr="0089775F">
        <w:t>nasledovným spresnením:</w:t>
      </w:r>
      <w:r w:rsidR="00AE4CED" w:rsidRPr="00C1001A">
        <w:t xml:space="preserve"> </w:t>
      </w:r>
      <w:r w:rsidRPr="006B6E07">
        <w:rPr>
          <w:rFonts w:cs="Arial"/>
        </w:rPr>
        <w:t xml:space="preserve"> </w:t>
      </w:r>
    </w:p>
    <w:p w:rsidR="00AE4CED" w:rsidRDefault="00AE4CED" w:rsidP="00B1599A">
      <w:pPr>
        <w:pStyle w:val="Odsekzoznamu"/>
        <w:numPr>
          <w:ilvl w:val="0"/>
          <w:numId w:val="32"/>
        </w:numPr>
        <w:tabs>
          <w:tab w:val="left" w:pos="284"/>
        </w:tabs>
        <w:spacing w:after="0" w:line="240" w:lineRule="auto"/>
        <w:contextualSpacing w:val="0"/>
        <w:rPr>
          <w:rFonts w:cs="Arial"/>
        </w:rPr>
      </w:pPr>
      <w:r w:rsidRPr="00AE4CED">
        <w:t xml:space="preserve">Z dôvodu zásahu novej rýchlostnej cesty R2, predovšetkým pilierov mostu, do stávajúcej poľnej cesty, dôjde k jej posunutiu. Pre odvedenie zrážkových vôd je navrhnutý priepust, ktorý je vyústený do </w:t>
      </w:r>
      <w:r w:rsidRPr="00AE4CED">
        <w:rPr>
          <w:rFonts w:cs="Arial"/>
        </w:rPr>
        <w:t xml:space="preserve">Krivánskeho potoka. </w:t>
      </w:r>
    </w:p>
    <w:p w:rsidR="00AE4CED" w:rsidRDefault="00AE4CED" w:rsidP="00B1599A">
      <w:pPr>
        <w:pStyle w:val="Odsekzoznamu"/>
        <w:numPr>
          <w:ilvl w:val="0"/>
          <w:numId w:val="32"/>
        </w:numPr>
        <w:tabs>
          <w:tab w:val="left" w:pos="284"/>
        </w:tabs>
        <w:spacing w:after="0" w:line="240" w:lineRule="auto"/>
        <w:contextualSpacing w:val="0"/>
        <w:rPr>
          <w:rFonts w:cs="Arial"/>
        </w:rPr>
      </w:pPr>
      <w:r w:rsidRPr="00AE4CED">
        <w:rPr>
          <w:rFonts w:cs="Arial"/>
        </w:rPr>
        <w:t>Šírkové usporiadanie zostane zachované.</w:t>
      </w:r>
    </w:p>
    <w:p w:rsidR="00AE4CED" w:rsidRPr="00AE4CED" w:rsidRDefault="00AE4CED" w:rsidP="00B1599A">
      <w:pPr>
        <w:pStyle w:val="Odsekzoznamu"/>
        <w:numPr>
          <w:ilvl w:val="0"/>
          <w:numId w:val="32"/>
        </w:numPr>
        <w:tabs>
          <w:tab w:val="left" w:pos="284"/>
        </w:tabs>
        <w:spacing w:after="0" w:line="240" w:lineRule="auto"/>
        <w:contextualSpacing w:val="0"/>
        <w:rPr>
          <w:rFonts w:cs="Arial"/>
        </w:rPr>
      </w:pPr>
      <w:r>
        <w:t>Dodržať hlavné parametre objektu podľa DSP: n</w:t>
      </w:r>
      <w:r w:rsidRPr="00AE4CED">
        <w:rPr>
          <w:rFonts w:cs="Arial"/>
        </w:rPr>
        <w:t xml:space="preserve">ávrhové prvky   P 4/30(20) , šírka  4,0 m , </w:t>
      </w:r>
      <w:r>
        <w:rPr>
          <w:rFonts w:cs="Arial"/>
        </w:rPr>
        <w:t>n</w:t>
      </w:r>
      <w:r w:rsidRPr="00AE4CED">
        <w:rPr>
          <w:rFonts w:cs="Arial"/>
        </w:rPr>
        <w:t>ávrhová rýchlosť   30 km/h</w:t>
      </w:r>
    </w:p>
    <w:p w:rsidR="00E27430" w:rsidRDefault="00E27430" w:rsidP="00B1599A">
      <w:pPr>
        <w:pStyle w:val="Odsekzoznamu1"/>
        <w:numPr>
          <w:ilvl w:val="0"/>
          <w:numId w:val="32"/>
        </w:numPr>
        <w:tabs>
          <w:tab w:val="left" w:pos="284"/>
        </w:tabs>
        <w:spacing w:after="0" w:line="240" w:lineRule="auto"/>
        <w:contextualSpacing w:val="0"/>
        <w:rPr>
          <w:rFonts w:cs="Arial"/>
        </w:rPr>
      </w:pPr>
      <w:r w:rsidRPr="006B6E07">
        <w:rPr>
          <w:rFonts w:cs="Arial"/>
        </w:rPr>
        <w:t>V</w:t>
      </w:r>
      <w:r>
        <w:rPr>
          <w:rFonts w:cs="Arial"/>
        </w:rPr>
        <w:t> </w:t>
      </w:r>
      <w:r w:rsidRPr="006B6E07">
        <w:rPr>
          <w:rFonts w:cs="Arial"/>
        </w:rPr>
        <w:t>prípade</w:t>
      </w:r>
      <w:r>
        <w:rPr>
          <w:rFonts w:cs="Arial"/>
        </w:rPr>
        <w:t xml:space="preserve"> inej polohy piliera mosta 210-00, u ktorého nebude nutný zásah do jestvujúcej poľnej cesty je možné</w:t>
      </w:r>
      <w:r w:rsidR="00AE4CED">
        <w:rPr>
          <w:rFonts w:cs="Arial"/>
        </w:rPr>
        <w:t xml:space="preserve"> ponechať polohu v jestvujúcej </w:t>
      </w:r>
      <w:r w:rsidR="004838A6">
        <w:rPr>
          <w:rFonts w:cs="Arial"/>
        </w:rPr>
        <w:t>polohe.</w:t>
      </w:r>
    </w:p>
    <w:p w:rsidR="00E27430" w:rsidRPr="00E86682" w:rsidRDefault="00E27430" w:rsidP="007F1114">
      <w:pPr>
        <w:pStyle w:val="Nadpis2"/>
        <w:numPr>
          <w:ilvl w:val="0"/>
          <w:numId w:val="17"/>
        </w:numPr>
        <w:rPr>
          <w:rFonts w:cs="Arial"/>
        </w:rPr>
      </w:pPr>
      <w:bookmarkStart w:id="127" w:name="_Toc518289769"/>
      <w:r w:rsidRPr="00E86682">
        <w:rPr>
          <w:rFonts w:cs="Arial"/>
        </w:rPr>
        <w:t>126-00 Účelová cesta v km 8.2 k areálu SVP Mýtna</w:t>
      </w:r>
      <w:bookmarkEnd w:id="127"/>
    </w:p>
    <w:p w:rsidR="00E86682" w:rsidRDefault="00784780" w:rsidP="00E86682">
      <w:r w:rsidRPr="00784780">
        <w:t xml:space="preserve">DSP </w:t>
      </w:r>
      <w:r>
        <w:t>pre tento objekt nie je záväzná s </w:t>
      </w:r>
      <w:r w:rsidR="00E86682" w:rsidRPr="0089775F">
        <w:t>nasledovným spresnením:</w:t>
      </w:r>
      <w:r w:rsidR="00E86682" w:rsidRPr="00C1001A">
        <w:t xml:space="preserve"> </w:t>
      </w:r>
    </w:p>
    <w:p w:rsidR="004838A6" w:rsidRDefault="004838A6" w:rsidP="004838A6">
      <w:pPr>
        <w:pStyle w:val="Odsekzoznamu"/>
        <w:numPr>
          <w:ilvl w:val="0"/>
          <w:numId w:val="16"/>
        </w:numPr>
      </w:pPr>
      <w:r>
        <w:t>z dôvodu zásahu novej rýchlostnej cesty R2 do stávajúcej cesty I/16, dôjde k jej posunutiu a tým i k novému napojeniu prístupovej cesty na novo preloženú cestu I/16.</w:t>
      </w:r>
    </w:p>
    <w:p w:rsidR="00E86682" w:rsidRDefault="00E86682" w:rsidP="00E86682">
      <w:pPr>
        <w:pStyle w:val="Odsekzoznamu"/>
        <w:numPr>
          <w:ilvl w:val="0"/>
          <w:numId w:val="16"/>
        </w:numPr>
      </w:pPr>
      <w:r>
        <w:t>zaistiť prístup pre SVP Mýtna vrátanie napojenie na komunikáciu I/16</w:t>
      </w:r>
    </w:p>
    <w:p w:rsidR="00784780" w:rsidRPr="00784780" w:rsidRDefault="004838A6" w:rsidP="004838A6">
      <w:pPr>
        <w:pStyle w:val="Odsekzoznamu"/>
        <w:numPr>
          <w:ilvl w:val="0"/>
          <w:numId w:val="16"/>
        </w:numPr>
      </w:pPr>
      <w:r>
        <w:t>Dodržať hlavné parametre objektu podľa DSP: kategória   P 6/40 , šírka  6,0 m , návrhová rýchlosť   40 km/h</w:t>
      </w:r>
    </w:p>
    <w:p w:rsidR="00E27430" w:rsidRDefault="00E27430" w:rsidP="007F1114">
      <w:pPr>
        <w:pStyle w:val="Nadpis2"/>
        <w:numPr>
          <w:ilvl w:val="0"/>
          <w:numId w:val="17"/>
        </w:numPr>
        <w:rPr>
          <w:rFonts w:cs="Arial"/>
        </w:rPr>
      </w:pPr>
      <w:bookmarkStart w:id="128" w:name="_Toc518289770"/>
      <w:r w:rsidRPr="00A67DA0">
        <w:rPr>
          <w:rFonts w:cs="Arial"/>
        </w:rPr>
        <w:t>132-00 Poľná cesta v km 2.4</w:t>
      </w:r>
      <w:bookmarkEnd w:id="128"/>
    </w:p>
    <w:p w:rsidR="00611643" w:rsidRDefault="00611643" w:rsidP="00611643">
      <w:r w:rsidRPr="00784780">
        <w:t xml:space="preserve">DSP </w:t>
      </w:r>
      <w:r>
        <w:t>pre tento objekt nie je záväzná s </w:t>
      </w:r>
      <w:r w:rsidRPr="0089775F">
        <w:t>nasledovným spresnením:</w:t>
      </w:r>
      <w:r w:rsidRPr="00C1001A">
        <w:t xml:space="preserve"> </w:t>
      </w:r>
    </w:p>
    <w:p w:rsidR="004838A6" w:rsidRDefault="004838A6" w:rsidP="004838A6">
      <w:pPr>
        <w:pStyle w:val="Odsekzoznamu"/>
        <w:numPr>
          <w:ilvl w:val="0"/>
          <w:numId w:val="20"/>
        </w:numPr>
        <w:spacing w:after="60"/>
      </w:pPr>
      <w:r>
        <w:t>na základe požiadavky obce Podkriváň objekt zaisťuje o sprístupnenie pozemkov, ktoré sa nachádzajú po ľavej strane, nakoľko pôvodnú prístupovú cestu k týmto pozemkom ruší navrhovaná rýchlostná cesta R2.</w:t>
      </w:r>
    </w:p>
    <w:p w:rsidR="004838A6" w:rsidRDefault="004838A6" w:rsidP="004838A6">
      <w:pPr>
        <w:pStyle w:val="Odsekzoznamu"/>
        <w:numPr>
          <w:ilvl w:val="0"/>
          <w:numId w:val="20"/>
        </w:numPr>
        <w:spacing w:after="60"/>
      </w:pPr>
      <w:r>
        <w:t xml:space="preserve">Dodržať hlavné parametre objektu podľa DSP: </w:t>
      </w:r>
    </w:p>
    <w:p w:rsidR="004838A6" w:rsidRDefault="004838A6" w:rsidP="004838A6">
      <w:pPr>
        <w:pStyle w:val="Odsekzoznamu"/>
        <w:numPr>
          <w:ilvl w:val="0"/>
          <w:numId w:val="20"/>
        </w:numPr>
        <w:spacing w:after="60"/>
      </w:pPr>
      <w:r>
        <w:t xml:space="preserve">Poľná cesta ,,132a“ , kategória - funkčná úroveň  P 4,0/20 , návrhová rýchlosť  20 km/h  </w:t>
      </w:r>
    </w:p>
    <w:p w:rsidR="004838A6" w:rsidRDefault="004838A6" w:rsidP="004838A6">
      <w:pPr>
        <w:pStyle w:val="Odsekzoznamu"/>
        <w:numPr>
          <w:ilvl w:val="0"/>
          <w:numId w:val="20"/>
        </w:numPr>
        <w:spacing w:after="60"/>
      </w:pPr>
      <w:r>
        <w:t xml:space="preserve">VETVA ,,132b“ , kategória - funkčná úroveň  P 3,5/20 , návrhová rýchlosť  20 km/h  </w:t>
      </w:r>
    </w:p>
    <w:p w:rsidR="00E27430" w:rsidRDefault="00E27430" w:rsidP="007F1114">
      <w:pPr>
        <w:pStyle w:val="Nadpis2"/>
        <w:numPr>
          <w:ilvl w:val="0"/>
          <w:numId w:val="17"/>
        </w:numPr>
        <w:rPr>
          <w:rFonts w:cs="Arial"/>
        </w:rPr>
      </w:pPr>
      <w:bookmarkStart w:id="129" w:name="_Toc518289771"/>
      <w:r w:rsidRPr="00A67DA0">
        <w:rPr>
          <w:rFonts w:cs="Arial"/>
        </w:rPr>
        <w:t>133-00 Úpravy lesných ciest v km 3.750-6.900</w:t>
      </w:r>
      <w:bookmarkEnd w:id="129"/>
    </w:p>
    <w:p w:rsidR="00E27430" w:rsidRPr="006B6E07" w:rsidRDefault="00E27430" w:rsidP="00C55FE3">
      <w:pPr>
        <w:pStyle w:val="Odsekzoznamu1"/>
        <w:tabs>
          <w:tab w:val="left" w:pos="284"/>
        </w:tabs>
        <w:spacing w:after="0" w:line="240" w:lineRule="auto"/>
        <w:ind w:left="0"/>
        <w:contextualSpacing w:val="0"/>
        <w:rPr>
          <w:rFonts w:cs="Arial"/>
        </w:rPr>
      </w:pPr>
      <w:r w:rsidRPr="006B6E07">
        <w:rPr>
          <w:rFonts w:cs="Arial"/>
        </w:rPr>
        <w:t>DSP pre tento objekt nie je záväzná</w:t>
      </w:r>
      <w:r w:rsidR="004838A6">
        <w:rPr>
          <w:rFonts w:cs="Arial"/>
        </w:rPr>
        <w:t xml:space="preserve"> </w:t>
      </w:r>
      <w:r w:rsidR="004838A6">
        <w:t>s </w:t>
      </w:r>
      <w:r w:rsidR="004838A6" w:rsidRPr="0089775F">
        <w:t>nasledovným spresnením:</w:t>
      </w:r>
      <w:r w:rsidRPr="006B6E07">
        <w:rPr>
          <w:rFonts w:cs="Arial"/>
        </w:rPr>
        <w:t xml:space="preserve">. </w:t>
      </w:r>
    </w:p>
    <w:p w:rsidR="004838A6" w:rsidRPr="004838A6" w:rsidRDefault="004838A6" w:rsidP="004838A6">
      <w:pPr>
        <w:pStyle w:val="Odsekzoznamu"/>
        <w:numPr>
          <w:ilvl w:val="0"/>
          <w:numId w:val="20"/>
        </w:numPr>
        <w:spacing w:after="60"/>
      </w:pPr>
      <w:r w:rsidRPr="004838A6">
        <w:t>Šírkové usporiadanie oboch upravovaných ciest L.I aj L II. tvorí spevnená vozovka šírky 3,00m bez krajníc. V smerových oblúkoch R&lt;200 m je navrhnuté rozšírenie smerového oblúka.</w:t>
      </w:r>
    </w:p>
    <w:p w:rsidR="00E27430" w:rsidRPr="004838A6" w:rsidRDefault="00E27430" w:rsidP="004838A6">
      <w:pPr>
        <w:pStyle w:val="Odsekzoznamu"/>
        <w:numPr>
          <w:ilvl w:val="0"/>
          <w:numId w:val="20"/>
        </w:numPr>
        <w:spacing w:after="60"/>
      </w:pPr>
      <w:r w:rsidRPr="004838A6">
        <w:t>V prípade inej polohy piliera mosta 209-02, u ktorého nebude nutný zásah do jestvujúcej lesnej cesty</w:t>
      </w:r>
      <w:r w:rsidR="004838A6">
        <w:rPr>
          <w:rFonts w:cs="Arial"/>
        </w:rPr>
        <w:t xml:space="preserve"> je možné ponechať polohu v jestvujúcej polohe.</w:t>
      </w:r>
    </w:p>
    <w:p w:rsidR="00E27430" w:rsidRDefault="00E27430" w:rsidP="007F1114">
      <w:pPr>
        <w:pStyle w:val="Nadpis2"/>
        <w:numPr>
          <w:ilvl w:val="0"/>
          <w:numId w:val="17"/>
        </w:numPr>
        <w:rPr>
          <w:rFonts w:cs="Arial"/>
        </w:rPr>
      </w:pPr>
      <w:bookmarkStart w:id="130" w:name="_Toc518289772"/>
      <w:r w:rsidRPr="00A67DA0">
        <w:rPr>
          <w:rFonts w:cs="Arial"/>
        </w:rPr>
        <w:lastRenderedPageBreak/>
        <w:t>140-00 Portály pre dopravné značenie</w:t>
      </w:r>
      <w:bookmarkEnd w:id="130"/>
    </w:p>
    <w:p w:rsidR="00E27430" w:rsidRPr="000977A8" w:rsidRDefault="00E27430" w:rsidP="000F1EB8">
      <w:pPr>
        <w:pStyle w:val="Odsekzoznamu1"/>
        <w:tabs>
          <w:tab w:val="left" w:pos="284"/>
        </w:tabs>
        <w:spacing w:after="0" w:line="240" w:lineRule="auto"/>
        <w:ind w:left="0"/>
        <w:contextualSpacing w:val="0"/>
        <w:rPr>
          <w:rFonts w:cs="Arial"/>
        </w:rPr>
      </w:pPr>
      <w:r w:rsidRPr="000977A8">
        <w:rPr>
          <w:rFonts w:cs="Arial"/>
        </w:rPr>
        <w:t>DSP pre tento objekt nie je záväzná</w:t>
      </w:r>
      <w:r w:rsidR="004838A6">
        <w:rPr>
          <w:rFonts w:cs="Arial"/>
        </w:rPr>
        <w:t xml:space="preserve"> </w:t>
      </w:r>
      <w:r w:rsidR="004838A6">
        <w:t>s </w:t>
      </w:r>
      <w:r w:rsidR="004838A6" w:rsidRPr="0089775F">
        <w:t>nasledovným spresnením:</w:t>
      </w:r>
      <w:r w:rsidRPr="000977A8">
        <w:rPr>
          <w:rFonts w:cs="Arial"/>
        </w:rPr>
        <w:t xml:space="preserve">. </w:t>
      </w:r>
    </w:p>
    <w:p w:rsidR="00E27430" w:rsidRDefault="00E27430" w:rsidP="004838A6">
      <w:pPr>
        <w:pStyle w:val="Odsekzoznamu"/>
        <w:numPr>
          <w:ilvl w:val="0"/>
          <w:numId w:val="20"/>
        </w:numPr>
        <w:spacing w:after="60"/>
      </w:pPr>
      <w:r>
        <w:t xml:space="preserve">Pred realizáciou bude predložený projekt dopravného značenia na </w:t>
      </w:r>
      <w:r w:rsidRPr="004838A6">
        <w:t>odsúhlasenie Objednávateľom (úsek prevádzky) a príslušným Dopravným inšpektorátom PZ a následne doložený doklad o určení dopravného značenia príslušným cestným správnym orgánom</w:t>
      </w:r>
      <w:r>
        <w:t>.</w:t>
      </w:r>
    </w:p>
    <w:p w:rsidR="00E27430" w:rsidRPr="00A67DA0" w:rsidRDefault="00E27430" w:rsidP="007F1114">
      <w:pPr>
        <w:pStyle w:val="Nadpis2"/>
        <w:numPr>
          <w:ilvl w:val="0"/>
          <w:numId w:val="17"/>
        </w:numPr>
        <w:rPr>
          <w:rFonts w:cs="Arial"/>
        </w:rPr>
      </w:pPr>
      <w:bookmarkStart w:id="131" w:name="_Toc518289773"/>
      <w:r w:rsidRPr="00A67DA0">
        <w:rPr>
          <w:rFonts w:cs="Arial"/>
        </w:rPr>
        <w:t>145-00 Dočasné dopravné značenie</w:t>
      </w:r>
      <w:bookmarkEnd w:id="131"/>
    </w:p>
    <w:p w:rsidR="00F33AFA" w:rsidRPr="000977A8" w:rsidRDefault="00F33AFA" w:rsidP="00F33AFA">
      <w:pPr>
        <w:pStyle w:val="Odsekzoznamu1"/>
        <w:tabs>
          <w:tab w:val="left" w:pos="284"/>
        </w:tabs>
        <w:spacing w:after="0" w:line="240" w:lineRule="auto"/>
        <w:ind w:left="0"/>
        <w:contextualSpacing w:val="0"/>
        <w:rPr>
          <w:rFonts w:cs="Arial"/>
        </w:rPr>
      </w:pPr>
      <w:r w:rsidRPr="000977A8">
        <w:rPr>
          <w:rFonts w:cs="Arial"/>
        </w:rPr>
        <w:t>DSP pre tento objekt nie je záväzná</w:t>
      </w:r>
      <w:r>
        <w:rPr>
          <w:rFonts w:cs="Arial"/>
        </w:rPr>
        <w:t xml:space="preserve"> </w:t>
      </w:r>
      <w:r>
        <w:t>s </w:t>
      </w:r>
      <w:r w:rsidRPr="0089775F">
        <w:t>nasledovným spresnením:</w:t>
      </w:r>
      <w:r w:rsidRPr="000977A8">
        <w:rPr>
          <w:rFonts w:cs="Arial"/>
        </w:rPr>
        <w:t xml:space="preserve">. </w:t>
      </w:r>
    </w:p>
    <w:p w:rsidR="00E27430" w:rsidRPr="00467CA8" w:rsidRDefault="00F33AFA" w:rsidP="00F33AFA">
      <w:pPr>
        <w:pStyle w:val="Odsekzoznamu"/>
        <w:numPr>
          <w:ilvl w:val="0"/>
          <w:numId w:val="20"/>
        </w:numPr>
        <w:spacing w:after="60"/>
      </w:pPr>
      <w:r>
        <w:t>Pred zahájením stavebných prací bude predložený projekt dočasného dopravného značenia vrátanie kladného stanoviska Polície Slovenskej republiky na schválenie SD.</w:t>
      </w:r>
      <w:r w:rsidRPr="00467CA8">
        <w:t xml:space="preserve"> </w:t>
      </w:r>
    </w:p>
    <w:p w:rsidR="00E27430" w:rsidRPr="000F1EB8" w:rsidRDefault="00E27430" w:rsidP="007F1114">
      <w:pPr>
        <w:pStyle w:val="Nadpis2"/>
        <w:numPr>
          <w:ilvl w:val="0"/>
          <w:numId w:val="17"/>
        </w:numPr>
      </w:pPr>
      <w:bookmarkStart w:id="132" w:name="_Toc346803543"/>
      <w:bookmarkStart w:id="133" w:name="_Toc518289774"/>
      <w:r w:rsidRPr="000F1EB8">
        <w:rPr>
          <w:rFonts w:cs="Arial"/>
        </w:rPr>
        <w:t xml:space="preserve">201-00 </w:t>
      </w:r>
      <w:bookmarkEnd w:id="132"/>
      <w:r w:rsidRPr="000F1EB8">
        <w:rPr>
          <w:rFonts w:cs="Arial"/>
        </w:rPr>
        <w:t>Most na R2 nad bezmenným potokom v km 0.087</w:t>
      </w:r>
      <w:bookmarkEnd w:id="133"/>
      <w:r w:rsidRPr="000F1EB8">
        <w:rPr>
          <w:rFonts w:cs="Arial"/>
        </w:rPr>
        <w:t xml:space="preserve"> </w:t>
      </w:r>
    </w:p>
    <w:p w:rsidR="00E86682" w:rsidRDefault="00E86682" w:rsidP="00E86682">
      <w:pPr>
        <w:spacing w:line="240" w:lineRule="auto"/>
      </w:pPr>
      <w:r w:rsidRPr="00784780">
        <w:t xml:space="preserve">DSP </w:t>
      </w:r>
      <w:r>
        <w:t>pre tento objekt nie je záväzná s </w:t>
      </w:r>
      <w:r w:rsidRPr="0089775F">
        <w:t>nasledovným spresnením:</w:t>
      </w:r>
      <w:r w:rsidRPr="00C1001A">
        <w:t xml:space="preserve"> </w:t>
      </w:r>
    </w:p>
    <w:p w:rsidR="00E86682" w:rsidRDefault="0067069B" w:rsidP="0067069B">
      <w:r>
        <w:t>J</w:t>
      </w:r>
      <w:r w:rsidRPr="00784780">
        <w:t>e potrebné dodržať požiadavky uvedené vo Zväzku 3, časť 1, čl. 2.2 Normy a technické predpisy a to bez navýšenia ceny diela..</w:t>
      </w:r>
    </w:p>
    <w:p w:rsidR="00E27430" w:rsidRDefault="00E27430" w:rsidP="004912EA">
      <w:pPr>
        <w:tabs>
          <w:tab w:val="left" w:pos="3544"/>
        </w:tabs>
        <w:spacing w:after="0"/>
      </w:pPr>
      <w:r w:rsidRPr="005D2832">
        <w:t>Šírka vozovky medzi zvodidlami</w:t>
      </w:r>
      <w:r w:rsidRPr="005D2832">
        <w:tab/>
        <w:t>:</w:t>
      </w:r>
      <w:r w:rsidRPr="005D2832">
        <w:tab/>
        <w:t>24,5 m</w:t>
      </w:r>
      <w:r>
        <w:t xml:space="preserve">  </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rsidR="00E27430" w:rsidRDefault="00E27430" w:rsidP="00794C8A">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CD3521">
      <w:pPr>
        <w:spacing w:after="0" w:line="240" w:lineRule="auto"/>
      </w:pPr>
      <w:r w:rsidRPr="00E86682">
        <w:t xml:space="preserve">Objekt musí </w:t>
      </w:r>
      <w:r w:rsidR="006375E3" w:rsidRPr="00E86682">
        <w:t>spĺňať</w:t>
      </w:r>
      <w:r w:rsidRPr="00E86682">
        <w:t xml:space="preserve"> </w:t>
      </w:r>
      <w:r w:rsidR="006375E3" w:rsidRPr="00E86682">
        <w:t>ideálne</w:t>
      </w:r>
      <w:r w:rsidRPr="00E86682">
        <w:t xml:space="preserve"> </w:t>
      </w:r>
      <w:r w:rsidR="006375E3" w:rsidRPr="00E86682">
        <w:t>parametre</w:t>
      </w:r>
      <w:r w:rsidRPr="00E86682">
        <w:t xml:space="preserve"> </w:t>
      </w:r>
      <w:r w:rsidR="006375E3" w:rsidRPr="00E86682">
        <w:t>migračného</w:t>
      </w:r>
      <w:r w:rsidRPr="00E86682">
        <w:t xml:space="preserve"> objektu </w:t>
      </w:r>
      <w:r w:rsidR="006375E3" w:rsidRPr="00E86682">
        <w:t>kategórie</w:t>
      </w:r>
      <w:r w:rsidRPr="00E86682">
        <w:t xml:space="preserve"> C </w:t>
      </w:r>
      <w:r w:rsidR="006375E3" w:rsidRPr="00E86682">
        <w:t>po</w:t>
      </w:r>
      <w:r w:rsidRPr="00E86682">
        <w:t>d</w:t>
      </w:r>
      <w:r w:rsidR="006375E3" w:rsidRPr="00E86682">
        <w:t>ľa</w:t>
      </w:r>
      <w:r w:rsidRPr="00E86682">
        <w:t xml:space="preserve"> TP 67 (TP 04/2013), vi</w:t>
      </w:r>
      <w:r w:rsidR="006375E3" w:rsidRPr="00E86682">
        <w:t>ď</w:t>
      </w:r>
      <w:r w:rsidRPr="00E86682">
        <w:t xml:space="preserve"> </w:t>
      </w:r>
      <w:r w:rsidR="006375E3" w:rsidRPr="00E86682">
        <w:t>tabuľka</w:t>
      </w:r>
      <w:r w:rsidRPr="00E86682">
        <w:t xml:space="preserve"> </w:t>
      </w:r>
      <w:r w:rsidR="006375E3" w:rsidRPr="00E86682">
        <w:t>parametrov</w:t>
      </w:r>
      <w:r w:rsidRPr="00E86682">
        <w:t xml:space="preserve"> vo </w:t>
      </w:r>
      <w:r w:rsidRPr="00E86682">
        <w:rPr>
          <w:rFonts w:cs="Arial"/>
        </w:rPr>
        <w:t>zväzku 3., Časť 4, bod 1.4, ods. 61</w:t>
      </w:r>
      <w:r w:rsidRPr="00E86682">
        <w:t>. V </w:t>
      </w:r>
      <w:proofErr w:type="spellStart"/>
      <w:r w:rsidRPr="00E86682">
        <w:t>podmostí</w:t>
      </w:r>
      <w:proofErr w:type="spellEnd"/>
      <w:r w:rsidRPr="00E86682">
        <w:t xml:space="preserve"> musí </w:t>
      </w:r>
      <w:r w:rsidR="006375E3" w:rsidRPr="00E86682">
        <w:t>byť</w:t>
      </w:r>
      <w:r w:rsidRPr="00E86682">
        <w:t xml:space="preserve"> zachov</w:t>
      </w:r>
      <w:r w:rsidR="006375E3" w:rsidRPr="00E86682">
        <w:t>a</w:t>
      </w:r>
      <w:r w:rsidRPr="00E86682">
        <w:t>n</w:t>
      </w:r>
      <w:r w:rsidR="006375E3" w:rsidRPr="00E86682">
        <w:t>ý</w:t>
      </w:r>
      <w:r w:rsidRPr="00E86682">
        <w:t xml:space="preserve"> pás s</w:t>
      </w:r>
      <w:r w:rsidR="006375E3" w:rsidRPr="00E86682">
        <w:t>ú</w:t>
      </w:r>
      <w:r w:rsidRPr="00E86682">
        <w:t>še pr</w:t>
      </w:r>
      <w:r w:rsidR="006375E3" w:rsidRPr="00E86682">
        <w:t>e</w:t>
      </w:r>
      <w:r w:rsidRPr="00E86682">
        <w:t xml:space="preserve"> pohyb živoč</w:t>
      </w:r>
      <w:r w:rsidR="006375E3" w:rsidRPr="00E86682">
        <w:t>í</w:t>
      </w:r>
      <w:r w:rsidRPr="00E86682">
        <w:t>ch</w:t>
      </w:r>
      <w:r w:rsidR="006375E3" w:rsidRPr="00E86682">
        <w:t>ov</w:t>
      </w:r>
      <w:r w:rsidRPr="00E86682">
        <w:t xml:space="preserve"> o š</w:t>
      </w:r>
      <w:r w:rsidR="006375E3" w:rsidRPr="00E86682">
        <w:t>írke</w:t>
      </w:r>
      <w:r w:rsidRPr="00E86682">
        <w:t xml:space="preserve"> min. 1,5 m, po obo</w:t>
      </w:r>
      <w:r w:rsidR="006375E3" w:rsidRPr="00E86682">
        <w:t>ch</w:t>
      </w:r>
      <w:r w:rsidRPr="00E86682">
        <w:t xml:space="preserve"> stranách toku</w:t>
      </w:r>
      <w:r w:rsidR="0003044F">
        <w:t xml:space="preserve">. </w:t>
      </w:r>
    </w:p>
    <w:p w:rsidR="00E27430" w:rsidRDefault="00E27430" w:rsidP="00794C8A">
      <w:pPr>
        <w:numPr>
          <w:ins w:id="134" w:author="Jitka Kaslová" w:date="2018-05-29T12:06:00Z"/>
        </w:num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p>
    <w:p w:rsidR="00E27430" w:rsidRDefault="00E27430" w:rsidP="00882284">
      <w:pPr>
        <w:spacing w:after="0" w:line="240" w:lineRule="auto"/>
      </w:pPr>
    </w:p>
    <w:p w:rsidR="00E27430" w:rsidRDefault="00E27430" w:rsidP="004912EA">
      <w:pPr>
        <w:spacing w:after="0" w:line="240" w:lineRule="auto"/>
      </w:pPr>
      <w:r w:rsidRPr="000977A8">
        <w:t>V prípade zmeny</w:t>
      </w:r>
      <w:r>
        <w:t xml:space="preserve"> voči DSP </w:t>
      </w:r>
      <w:r w:rsidRPr="000977A8">
        <w:t xml:space="preserve">je </w:t>
      </w:r>
      <w:r>
        <w:t>z</w:t>
      </w:r>
      <w:r w:rsidRPr="000977A8">
        <w:t>hotoviteľ povinný zaobstarať si všetky príslušné povolenia a bude znášať všetky riziká</w:t>
      </w:r>
      <w:r>
        <w:t xml:space="preserve"> (vrátanie </w:t>
      </w:r>
      <w:r w:rsidR="006375E3">
        <w:t>rizika</w:t>
      </w:r>
      <w:r>
        <w:t xml:space="preserve"> zmeny geológie)</w:t>
      </w:r>
      <w:r w:rsidRPr="000977A8">
        <w:t xml:space="preserve"> a náklady s tým spojené</w:t>
      </w:r>
      <w:r>
        <w:t>.</w:t>
      </w:r>
    </w:p>
    <w:p w:rsidR="00E27430" w:rsidRPr="004912EA" w:rsidRDefault="00E27430" w:rsidP="004912EA">
      <w:pPr>
        <w:spacing w:after="0" w:line="240" w:lineRule="auto"/>
        <w:rPr>
          <w:rFonts w:cs="Arial"/>
        </w:rPr>
      </w:pPr>
    </w:p>
    <w:p w:rsidR="00E27430" w:rsidRPr="000977A8" w:rsidRDefault="00E27430" w:rsidP="007F1114">
      <w:pPr>
        <w:pStyle w:val="Nadpis2"/>
        <w:numPr>
          <w:ilvl w:val="0"/>
          <w:numId w:val="17"/>
        </w:numPr>
        <w:rPr>
          <w:rFonts w:cs="Arial"/>
        </w:rPr>
      </w:pPr>
      <w:bookmarkStart w:id="135" w:name="_Toc518289775"/>
      <w:r>
        <w:rPr>
          <w:rFonts w:cs="Arial"/>
        </w:rPr>
        <w:t>202-0</w:t>
      </w:r>
      <w:r w:rsidRPr="000977A8">
        <w:rPr>
          <w:rFonts w:cs="Arial"/>
        </w:rPr>
        <w:t xml:space="preserve">0 </w:t>
      </w:r>
      <w:r w:rsidRPr="005D41F7">
        <w:rPr>
          <w:rFonts w:cs="Arial"/>
        </w:rPr>
        <w:t>Most na PC pri cintoríne nad R2 v km 0.690</w:t>
      </w:r>
      <w:bookmarkEnd w:id="135"/>
      <w:r>
        <w:rPr>
          <w:rFonts w:cs="Arial"/>
        </w:rPr>
        <w:t xml:space="preserve"> </w:t>
      </w:r>
    </w:p>
    <w:p w:rsidR="0067069B" w:rsidRDefault="0067069B" w:rsidP="0067069B">
      <w:r w:rsidRPr="00784780">
        <w:t xml:space="preserve">DSP </w:t>
      </w:r>
      <w:r>
        <w:t>pre tento objekt nie je záväzná s </w:t>
      </w:r>
      <w:r w:rsidRPr="0089775F">
        <w:t>nasledovným spresnením:</w:t>
      </w:r>
      <w:r w:rsidRPr="00C1001A">
        <w:t xml:space="preserve"> </w:t>
      </w:r>
    </w:p>
    <w:p w:rsidR="0067069B" w:rsidRDefault="0067069B" w:rsidP="0067069B">
      <w:r>
        <w:t>J</w:t>
      </w:r>
      <w:r w:rsidRPr="00784780">
        <w:t>e potrebné dodržať požiadavky uvedené vo Zväzku 3, časť 1, čl. 2.2 Normy a technické predpisy a to bez navýšenia ceny diela..</w:t>
      </w:r>
    </w:p>
    <w:p w:rsidR="00E27430" w:rsidRDefault="00E27430" w:rsidP="004912EA">
      <w:pPr>
        <w:tabs>
          <w:tab w:val="left" w:pos="3686"/>
        </w:tabs>
        <w:spacing w:after="0"/>
      </w:pPr>
      <w:r w:rsidRPr="00244D5A">
        <w:t xml:space="preserve">Šírka </w:t>
      </w:r>
      <w:r>
        <w:t xml:space="preserve">vozovky </w:t>
      </w:r>
      <w:r w:rsidRPr="00244D5A">
        <w:t xml:space="preserve">medzi </w:t>
      </w:r>
      <w:r>
        <w:t>zvodidlami</w:t>
      </w:r>
      <w:r>
        <w:tab/>
      </w:r>
      <w:r w:rsidRPr="00244D5A">
        <w:t>:</w:t>
      </w:r>
      <w:r w:rsidRPr="00244D5A">
        <w:tab/>
      </w:r>
      <w:r>
        <w:t>6,0</w:t>
      </w:r>
      <w:r w:rsidRPr="00244D5A">
        <w:t xml:space="preserve"> m</w:t>
      </w:r>
      <w:r>
        <w:t xml:space="preserve">  </w:t>
      </w:r>
    </w:p>
    <w:p w:rsidR="00E27430" w:rsidRDefault="00E27430" w:rsidP="004912EA">
      <w:pPr>
        <w:tabs>
          <w:tab w:val="left" w:pos="3686"/>
        </w:tabs>
        <w:spacing w:after="0"/>
      </w:pPr>
      <w:r w:rsidRPr="00244D5A">
        <w:t xml:space="preserve">Šírka </w:t>
      </w:r>
      <w:r>
        <w:t>mosta</w:t>
      </w:r>
      <w:r>
        <w:tab/>
      </w:r>
      <w:r w:rsidRPr="00244D5A">
        <w:t>:</w:t>
      </w:r>
      <w:r w:rsidRPr="00244D5A">
        <w:tab/>
      </w:r>
      <w:r>
        <w:t>7,6</w:t>
      </w:r>
      <w:r w:rsidRPr="00244D5A">
        <w:t xml:space="preserve"> m</w:t>
      </w:r>
      <w:r>
        <w:t xml:space="preserve">  </w:t>
      </w:r>
    </w:p>
    <w:p w:rsidR="00E27430" w:rsidRDefault="00E27430" w:rsidP="004912EA">
      <w:pPr>
        <w:tabs>
          <w:tab w:val="left" w:pos="3686"/>
        </w:tabs>
        <w:spacing w:after="0"/>
      </w:pPr>
      <w:r w:rsidRPr="0049264F">
        <w:t>Šírka služobného chodníka</w:t>
      </w:r>
      <w:r>
        <w:tab/>
      </w:r>
      <w:r w:rsidRPr="0049264F">
        <w:t>:</w:t>
      </w:r>
      <w:r w:rsidRPr="0049264F">
        <w:tab/>
      </w:r>
      <w:r>
        <w:t>-</w:t>
      </w:r>
    </w:p>
    <w:p w:rsidR="00E27430" w:rsidRPr="0049264F" w:rsidRDefault="00E27430" w:rsidP="004912EA">
      <w:pPr>
        <w:tabs>
          <w:tab w:val="left" w:pos="3686"/>
        </w:tabs>
        <w:spacing w:after="0"/>
      </w:pPr>
      <w:proofErr w:type="spellStart"/>
      <w:r>
        <w:t>Podjazdný</w:t>
      </w:r>
      <w:proofErr w:type="spellEnd"/>
      <w:r>
        <w:t xml:space="preserve"> profil výšky </w:t>
      </w:r>
      <w:r>
        <w:tab/>
        <w:t>:</w:t>
      </w:r>
      <w:r>
        <w:tab/>
        <w:t>min 5,2m + 0,15m</w:t>
      </w:r>
    </w:p>
    <w:p w:rsidR="00E27430" w:rsidRDefault="00E27430" w:rsidP="00794C8A">
      <w:pPr>
        <w:tabs>
          <w:tab w:val="left" w:pos="3686"/>
          <w:tab w:val="left" w:pos="4253"/>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zmysl</w:t>
      </w:r>
      <w:r>
        <w:rPr>
          <w:spacing w:val="6"/>
        </w:rPr>
        <w:t xml:space="preserve">e STN EN 1990, STN EN 1991, ST </w:t>
      </w:r>
      <w:r w:rsidRPr="000C69D3">
        <w:rPr>
          <w:spacing w:val="6"/>
        </w:rPr>
        <w:t>EN 1998</w:t>
      </w:r>
    </w:p>
    <w:p w:rsidR="00E27430" w:rsidRDefault="00E27430" w:rsidP="00794C8A">
      <w:pPr>
        <w:tabs>
          <w:tab w:val="left" w:pos="3686"/>
          <w:tab w:val="left" w:pos="4253"/>
          <w:tab w:val="right" w:pos="8505"/>
        </w:tabs>
        <w:autoSpaceDE w:val="0"/>
        <w:autoSpaceDN w:val="0"/>
        <w:adjustRightInd w:val="0"/>
        <w:spacing w:beforeLines="20" w:before="48" w:afterLines="20" w:after="48" w:line="240" w:lineRule="auto"/>
        <w:ind w:left="4536" w:hanging="4536"/>
        <w:jc w:val="left"/>
        <w:rPr>
          <w:spacing w:val="6"/>
        </w:rPr>
      </w:pPr>
      <w:r w:rsidRPr="0016712F">
        <w:rPr>
          <w:spacing w:val="6"/>
        </w:rPr>
        <w:t>Za</w:t>
      </w:r>
      <w:r>
        <w:rPr>
          <w:spacing w:val="6"/>
        </w:rPr>
        <w:t>ťaženie mosta dopravou</w:t>
      </w:r>
      <w:r>
        <w:rPr>
          <w:spacing w:val="6"/>
        </w:rPr>
        <w:tab/>
        <w:t>:</w:t>
      </w:r>
      <w:r>
        <w:rPr>
          <w:spacing w:val="6"/>
        </w:rPr>
        <w:tab/>
      </w:r>
      <w:r w:rsidRPr="0016712F">
        <w:rPr>
          <w:spacing w:val="6"/>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ab/>
      </w:r>
      <w:r w:rsidRPr="004912EA">
        <w:rPr>
          <w:spacing w:val="6"/>
        </w:rPr>
        <w:t>modely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nenachádza na osobitne určenej trase.</w:t>
      </w:r>
    </w:p>
    <w:p w:rsidR="00E27430" w:rsidRDefault="00E27430" w:rsidP="00C80824">
      <w:pPr>
        <w:spacing w:after="0" w:line="240" w:lineRule="auto"/>
        <w:rPr>
          <w:rFonts w:cs="Arial"/>
          <w:lang w:eastAsia="sk-SK"/>
        </w:rPr>
      </w:pPr>
    </w:p>
    <w:p w:rsidR="00E27430" w:rsidRPr="000977A8" w:rsidRDefault="00E27430" w:rsidP="00770054">
      <w:pPr>
        <w:spacing w:before="100" w:beforeAutospacing="1" w:after="100" w:afterAutospacing="1" w:line="240" w:lineRule="auto"/>
      </w:pPr>
      <w:r w:rsidRPr="00572EAA">
        <w:t xml:space="preserve">Dĺžka </w:t>
      </w:r>
      <w:r>
        <w:t xml:space="preserve">premostenia nie je záväzná. </w:t>
      </w:r>
      <w:r w:rsidRPr="000977A8">
        <w:t>V prípade zmeny</w:t>
      </w:r>
      <w:r>
        <w:t xml:space="preserve"> </w:t>
      </w:r>
      <w:r w:rsidRPr="000977A8">
        <w:t xml:space="preserve">je </w:t>
      </w:r>
      <w:r>
        <w:t>z</w:t>
      </w:r>
      <w:r w:rsidRPr="000977A8">
        <w:t>hotoviteľ povinný zaobstarať si všetky príslušné povolenia a bude znášať všetky riziká a náklady s tým spojené</w:t>
      </w:r>
      <w:r>
        <w:t>.</w:t>
      </w:r>
    </w:p>
    <w:p w:rsidR="00E27430" w:rsidRDefault="00E27430" w:rsidP="00C80824">
      <w:pPr>
        <w:spacing w:after="0" w:line="240" w:lineRule="auto"/>
        <w:rPr>
          <w:rFonts w:cs="Arial"/>
          <w:lang w:eastAsia="sk-SK"/>
        </w:rPr>
      </w:pPr>
      <w:r>
        <w:rPr>
          <w:rFonts w:cs="Arial"/>
          <w:lang w:eastAsia="sk-SK"/>
        </w:rPr>
        <w:t>Požadujeme návrh estetický hodnotného technického riešenia. Za esteticky hodnotné riešenie nie je považované:</w:t>
      </w:r>
    </w:p>
    <w:p w:rsidR="00E27430" w:rsidRDefault="00E27430" w:rsidP="007F1114">
      <w:pPr>
        <w:pStyle w:val="Odsekzoznamu"/>
        <w:numPr>
          <w:ilvl w:val="0"/>
          <w:numId w:val="16"/>
        </w:numPr>
        <w:spacing w:after="0" w:line="240" w:lineRule="auto"/>
        <w:rPr>
          <w:rFonts w:cs="Arial"/>
          <w:lang w:eastAsia="sk-SK"/>
        </w:rPr>
      </w:pPr>
      <w:r>
        <w:rPr>
          <w:rFonts w:cs="Arial"/>
          <w:lang w:eastAsia="sk-SK"/>
        </w:rPr>
        <w:t xml:space="preserve">vysoké opory a dlhé krídla </w:t>
      </w:r>
    </w:p>
    <w:p w:rsidR="00E27430" w:rsidRDefault="00E27430" w:rsidP="007F1114">
      <w:pPr>
        <w:pStyle w:val="Odsekzoznamu"/>
        <w:numPr>
          <w:ilvl w:val="0"/>
          <w:numId w:val="16"/>
        </w:numPr>
        <w:spacing w:after="0" w:line="240" w:lineRule="auto"/>
        <w:rPr>
          <w:rFonts w:cs="Arial"/>
          <w:lang w:eastAsia="sk-SK"/>
        </w:rPr>
      </w:pPr>
      <w:r>
        <w:rPr>
          <w:rFonts w:cs="Arial"/>
          <w:lang w:eastAsia="sk-SK"/>
        </w:rPr>
        <w:t>most z prefabrikovaných nosníkov</w:t>
      </w:r>
    </w:p>
    <w:p w:rsidR="00E27430" w:rsidRDefault="00E27430" w:rsidP="00770054">
      <w:pPr>
        <w:spacing w:after="0" w:line="240" w:lineRule="auto"/>
        <w:rPr>
          <w:rFonts w:cs="Arial"/>
          <w:lang w:eastAsia="sk-SK"/>
        </w:rPr>
      </w:pPr>
    </w:p>
    <w:p w:rsidR="00E27430" w:rsidRPr="000977A8" w:rsidRDefault="00E27430" w:rsidP="00312011">
      <w:pPr>
        <w:pStyle w:val="Nadpis2"/>
        <w:numPr>
          <w:ilvl w:val="0"/>
          <w:numId w:val="17"/>
        </w:numPr>
        <w:rPr>
          <w:rFonts w:cs="Arial"/>
        </w:rPr>
      </w:pPr>
      <w:bookmarkStart w:id="136" w:name="_Toc518289776"/>
      <w:r>
        <w:rPr>
          <w:rFonts w:cs="Arial"/>
        </w:rPr>
        <w:t>203-0</w:t>
      </w:r>
      <w:r w:rsidRPr="000977A8">
        <w:rPr>
          <w:rFonts w:cs="Arial"/>
        </w:rPr>
        <w:t xml:space="preserve">0 </w:t>
      </w:r>
      <w:r w:rsidRPr="00312011">
        <w:rPr>
          <w:rFonts w:cs="Arial"/>
        </w:rPr>
        <w:t>Most na R2 nad bezmenným potokom v km 1.000</w:t>
      </w:r>
      <w:bookmarkEnd w:id="136"/>
      <w:r w:rsidRPr="00312011">
        <w:rPr>
          <w:rFonts w:cs="Arial"/>
        </w:rPr>
        <w:t xml:space="preserve"> </w:t>
      </w:r>
      <w:r>
        <w:rPr>
          <w:rFonts w:cs="Arial"/>
        </w:rPr>
        <w:t xml:space="preserve"> </w:t>
      </w:r>
    </w:p>
    <w:p w:rsidR="0067069B" w:rsidRDefault="0067069B" w:rsidP="0067069B">
      <w:r w:rsidRPr="00784780">
        <w:t xml:space="preserve">DSP </w:t>
      </w:r>
      <w:r>
        <w:t>pre tento objekt nie je záväzná s </w:t>
      </w:r>
      <w:r w:rsidRPr="0089775F">
        <w:t>nasledovným spresnením:</w:t>
      </w:r>
      <w:r w:rsidRPr="00C1001A">
        <w:t xml:space="preserve"> </w:t>
      </w:r>
    </w:p>
    <w:p w:rsidR="00E27430" w:rsidRPr="00244D5A" w:rsidRDefault="0067069B" w:rsidP="0067069B">
      <w:r>
        <w:t>J</w:t>
      </w:r>
      <w:r w:rsidRPr="00784780">
        <w:t>e potrebné dodržať požiadavky uvedené vo Zväzku 3, časť 1, čl. 2.2 Normy a technické predpisy a to bez navýšenia ceny diela.</w:t>
      </w:r>
    </w:p>
    <w:p w:rsidR="00E27430" w:rsidRDefault="00E27430" w:rsidP="004912EA">
      <w:pPr>
        <w:tabs>
          <w:tab w:val="left" w:pos="3544"/>
        </w:tabs>
        <w:spacing w:after="0"/>
      </w:pPr>
      <w:r w:rsidRPr="00244D5A">
        <w:t xml:space="preserve">Šírka </w:t>
      </w:r>
      <w:r>
        <w:t xml:space="preserve">vozovky </w:t>
      </w:r>
      <w:r w:rsidRPr="00244D5A">
        <w:t xml:space="preserve">medzi </w:t>
      </w:r>
      <w:r>
        <w:t>zvodidlami</w:t>
      </w:r>
      <w:r>
        <w:tab/>
      </w:r>
      <w:r w:rsidRPr="00244D5A">
        <w:t>:</w:t>
      </w:r>
      <w:r w:rsidRPr="00244D5A">
        <w:tab/>
      </w:r>
      <w:r>
        <w:t>24,5</w:t>
      </w:r>
      <w:r w:rsidRPr="00244D5A">
        <w:t xml:space="preserve"> m</w:t>
      </w:r>
      <w:r>
        <w:t xml:space="preserve">  </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rsidR="00E27430" w:rsidRDefault="00E27430" w:rsidP="00794C8A">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rsidR="00E27430" w:rsidRPr="00E86682"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E86682">
        <w:rPr>
          <w:rFonts w:cs="Arial"/>
          <w:bCs/>
        </w:rPr>
        <w:t>Most sa nachádza na osobitne určenej trase.</w:t>
      </w:r>
    </w:p>
    <w:p w:rsidR="00E27430" w:rsidRDefault="00E27430" w:rsidP="004912EA">
      <w:pPr>
        <w:spacing w:after="0" w:line="240" w:lineRule="auto"/>
      </w:pPr>
      <w:r w:rsidRPr="00E86682">
        <w:t>Objekt musí sp</w:t>
      </w:r>
      <w:r w:rsidR="006375E3" w:rsidRPr="00E86682">
        <w:t>ĺ</w:t>
      </w:r>
      <w:r w:rsidRPr="00E86682">
        <w:t>ňa</w:t>
      </w:r>
      <w:r w:rsidR="006375E3" w:rsidRPr="00E86682">
        <w:t>ť</w:t>
      </w:r>
      <w:r w:rsidRPr="00E86682">
        <w:t xml:space="preserve"> ideáln</w:t>
      </w:r>
      <w:r w:rsidR="006375E3" w:rsidRPr="00E86682">
        <w:t>e</w:t>
      </w:r>
      <w:r w:rsidRPr="00E86682">
        <w:t xml:space="preserve"> </w:t>
      </w:r>
      <w:r w:rsidR="006375E3" w:rsidRPr="00E86682">
        <w:t>parametre</w:t>
      </w:r>
      <w:r w:rsidRPr="00E86682">
        <w:t xml:space="preserve"> </w:t>
      </w:r>
      <w:r w:rsidR="006375E3" w:rsidRPr="00E86682">
        <w:t>migračného</w:t>
      </w:r>
      <w:r w:rsidRPr="00E86682">
        <w:t xml:space="preserve"> objektu </w:t>
      </w:r>
      <w:r w:rsidR="006375E3" w:rsidRPr="00E86682">
        <w:t>kategórie</w:t>
      </w:r>
      <w:r w:rsidRPr="00E86682">
        <w:t xml:space="preserve"> C </w:t>
      </w:r>
      <w:r w:rsidR="006375E3" w:rsidRPr="00E86682">
        <w:t>po</w:t>
      </w:r>
      <w:r w:rsidRPr="00E86682">
        <w:t>d</w:t>
      </w:r>
      <w:r w:rsidR="006375E3" w:rsidRPr="00E86682">
        <w:t>ľa</w:t>
      </w:r>
      <w:r w:rsidRPr="00E86682">
        <w:t xml:space="preserve"> TP 67 (TP 04/2013), vi</w:t>
      </w:r>
      <w:r w:rsidR="006375E3" w:rsidRPr="00E86682">
        <w:t>ď</w:t>
      </w:r>
      <w:r w:rsidRPr="00E86682">
        <w:t xml:space="preserve"> </w:t>
      </w:r>
      <w:r w:rsidR="006375E3" w:rsidRPr="00E86682">
        <w:t>tabuľka</w:t>
      </w:r>
      <w:r w:rsidRPr="00E86682">
        <w:t xml:space="preserve"> </w:t>
      </w:r>
      <w:r w:rsidR="006375E3" w:rsidRPr="00E86682">
        <w:t>parametrov</w:t>
      </w:r>
      <w:r w:rsidRPr="00E86682">
        <w:t xml:space="preserve"> vo </w:t>
      </w:r>
      <w:r w:rsidRPr="00E86682">
        <w:rPr>
          <w:rFonts w:cs="Arial"/>
        </w:rPr>
        <w:t>zväzku 3., Časť 4, bod 1.4, ods. 61</w:t>
      </w:r>
      <w:r w:rsidRPr="00E86682">
        <w:t>. V </w:t>
      </w:r>
      <w:proofErr w:type="spellStart"/>
      <w:r w:rsidRPr="00E86682">
        <w:t>podmostí</w:t>
      </w:r>
      <w:proofErr w:type="spellEnd"/>
      <w:r w:rsidRPr="00E86682">
        <w:t xml:space="preserve"> musí </w:t>
      </w:r>
      <w:r w:rsidR="006375E3" w:rsidRPr="00E86682">
        <w:t>byť</w:t>
      </w:r>
      <w:r w:rsidRPr="00E86682">
        <w:t xml:space="preserve"> zachov</w:t>
      </w:r>
      <w:r w:rsidR="006375E3" w:rsidRPr="00E86682">
        <w:t>a</w:t>
      </w:r>
      <w:r w:rsidRPr="00E86682">
        <w:t>n</w:t>
      </w:r>
      <w:r w:rsidR="006375E3" w:rsidRPr="00E86682">
        <w:t>ý</w:t>
      </w:r>
      <w:r w:rsidRPr="00E86682">
        <w:t xml:space="preserve"> pás s</w:t>
      </w:r>
      <w:r w:rsidR="006375E3" w:rsidRPr="00E86682">
        <w:t>ú</w:t>
      </w:r>
      <w:r w:rsidRPr="00E86682">
        <w:t>še pr</w:t>
      </w:r>
      <w:r w:rsidR="006375E3" w:rsidRPr="00E86682">
        <w:t>e</w:t>
      </w:r>
      <w:r w:rsidRPr="00E86682">
        <w:t xml:space="preserve"> pohyb živoč</w:t>
      </w:r>
      <w:r w:rsidR="006375E3" w:rsidRPr="00E86682">
        <w:t>í</w:t>
      </w:r>
      <w:r w:rsidRPr="00E86682">
        <w:t>ch</w:t>
      </w:r>
      <w:r w:rsidR="006375E3" w:rsidRPr="00E86682">
        <w:t>ov</w:t>
      </w:r>
      <w:r w:rsidRPr="00E86682">
        <w:t xml:space="preserve"> o ší</w:t>
      </w:r>
      <w:r w:rsidR="006375E3" w:rsidRPr="00E86682">
        <w:t>rke</w:t>
      </w:r>
      <w:r w:rsidRPr="00E86682">
        <w:t xml:space="preserve"> min. 1,5 m, po obo</w:t>
      </w:r>
      <w:r w:rsidR="006375E3" w:rsidRPr="00E86682">
        <w:t>ch</w:t>
      </w:r>
      <w:r w:rsidRPr="00E86682">
        <w:t xml:space="preserve"> stranách toku</w:t>
      </w:r>
      <w:r w:rsidR="0003044F">
        <w:t>.</w:t>
      </w:r>
      <w:r w:rsidRPr="00E86682">
        <w:t xml:space="preserve"> </w:t>
      </w:r>
    </w:p>
    <w:p w:rsidR="00E27430" w:rsidRDefault="00E27430" w:rsidP="004912EA">
      <w:pPr>
        <w:spacing w:after="0" w:line="240" w:lineRule="auto"/>
        <w:rPr>
          <w:rFonts w:cs="Arial"/>
        </w:rPr>
      </w:pPr>
      <w:r w:rsidRPr="000977A8">
        <w:t>V prípade zmeny</w:t>
      </w:r>
      <w:r>
        <w:t xml:space="preserve"> voči DSP </w:t>
      </w:r>
      <w:r w:rsidRPr="000977A8">
        <w:t xml:space="preserve">je </w:t>
      </w:r>
      <w:r>
        <w:t>z</w:t>
      </w:r>
      <w:r w:rsidRPr="000977A8">
        <w:t>hotoviteľ povinný zaobstarať si všetky príslušné povolenia a bude znášať všetky riziká</w:t>
      </w:r>
      <w:r>
        <w:t xml:space="preserve"> (vrátanie </w:t>
      </w:r>
      <w:r w:rsidR="006375E3">
        <w:t>rizika</w:t>
      </w:r>
      <w:r>
        <w:t xml:space="preserve"> zmeny geológie)</w:t>
      </w:r>
      <w:r w:rsidRPr="000977A8">
        <w:t xml:space="preserve"> a náklady s tým spojené</w:t>
      </w:r>
      <w:r>
        <w:t>.</w:t>
      </w:r>
    </w:p>
    <w:p w:rsidR="00E27430" w:rsidRDefault="00E27430" w:rsidP="006D7202">
      <w:pPr>
        <w:spacing w:after="0" w:line="240" w:lineRule="auto"/>
        <w:rPr>
          <w:rFonts w:cs="Arial"/>
        </w:rPr>
      </w:pPr>
    </w:p>
    <w:p w:rsidR="00E27430" w:rsidRPr="000977A8" w:rsidRDefault="00E27430" w:rsidP="007F1114">
      <w:pPr>
        <w:pStyle w:val="Nadpis2"/>
        <w:numPr>
          <w:ilvl w:val="0"/>
          <w:numId w:val="17"/>
        </w:numPr>
        <w:rPr>
          <w:rFonts w:cs="Arial"/>
        </w:rPr>
      </w:pPr>
      <w:bookmarkStart w:id="137" w:name="_Toc518289777"/>
      <w:r>
        <w:rPr>
          <w:rFonts w:cs="Arial"/>
        </w:rPr>
        <w:t xml:space="preserve">204-00 </w:t>
      </w:r>
      <w:r w:rsidRPr="00EE1FD3">
        <w:rPr>
          <w:rFonts w:cs="Arial"/>
        </w:rPr>
        <w:t>Most na R2 nad PC a bezmenným potokom v km 1.100</w:t>
      </w:r>
      <w:bookmarkEnd w:id="137"/>
      <w:r>
        <w:rPr>
          <w:rFonts w:cs="Arial"/>
        </w:rPr>
        <w:t xml:space="preserve"> </w:t>
      </w:r>
    </w:p>
    <w:p w:rsidR="0067069B" w:rsidRDefault="0067069B" w:rsidP="0067069B">
      <w:r w:rsidRPr="00784780">
        <w:t xml:space="preserve">DSP </w:t>
      </w:r>
      <w:r>
        <w:t>pre tento objekt nie je záväzná s </w:t>
      </w:r>
      <w:r w:rsidRPr="0089775F">
        <w:t>nasledovným spresnením:</w:t>
      </w:r>
      <w:r w:rsidRPr="00C1001A">
        <w:t xml:space="preserve"> </w:t>
      </w:r>
    </w:p>
    <w:p w:rsidR="0067069B" w:rsidRDefault="0067069B" w:rsidP="0067069B">
      <w:r>
        <w:t>J</w:t>
      </w:r>
      <w:r w:rsidRPr="00784780">
        <w:t>e potrebné dodržať požiadavky uvedené vo Zväzku 3, časť 1, čl. 2.2 Normy a technické predpisy a to bez navýšenia ceny diela.</w:t>
      </w:r>
    </w:p>
    <w:p w:rsidR="00E27430" w:rsidRDefault="0067069B" w:rsidP="00C36BCD">
      <w:pPr>
        <w:tabs>
          <w:tab w:val="left" w:pos="3544"/>
          <w:tab w:val="left" w:pos="4253"/>
        </w:tabs>
        <w:spacing w:after="0"/>
      </w:pPr>
      <w:r>
        <w:t>Prevedenie komunikácie SO121 v kategórii podľa DSP.</w:t>
      </w:r>
    </w:p>
    <w:p w:rsidR="00D05583" w:rsidRPr="0049264F" w:rsidRDefault="00D05583" w:rsidP="00D05583">
      <w:pPr>
        <w:tabs>
          <w:tab w:val="left" w:pos="3686"/>
        </w:tabs>
        <w:spacing w:after="0"/>
      </w:pPr>
      <w:proofErr w:type="spellStart"/>
      <w:r w:rsidRPr="0003044F">
        <w:t>Podjazdný</w:t>
      </w:r>
      <w:proofErr w:type="spellEnd"/>
      <w:r w:rsidRPr="0003044F">
        <w:t xml:space="preserve"> profil výšky </w:t>
      </w:r>
      <w:r w:rsidRPr="0003044F">
        <w:tab/>
        <w:t>:</w:t>
      </w:r>
      <w:r w:rsidRPr="0003044F">
        <w:tab/>
        <w:t>min 4,2m + 0,15m</w:t>
      </w:r>
    </w:p>
    <w:p w:rsidR="00E27430" w:rsidRDefault="00E27430" w:rsidP="00EE1FD3">
      <w:pPr>
        <w:tabs>
          <w:tab w:val="left" w:pos="3544"/>
        </w:tabs>
        <w:spacing w:after="0"/>
      </w:pPr>
      <w:r w:rsidRPr="00244D5A">
        <w:t xml:space="preserve">Šírka </w:t>
      </w:r>
      <w:r>
        <w:t xml:space="preserve">vozovky R2 </w:t>
      </w:r>
      <w:r w:rsidRPr="00244D5A">
        <w:t xml:space="preserve">medzi </w:t>
      </w:r>
      <w:r>
        <w:t>zvodidlami</w:t>
      </w:r>
      <w:r>
        <w:tab/>
      </w:r>
      <w:r w:rsidRPr="00244D5A">
        <w:t>:</w:t>
      </w:r>
      <w:r w:rsidRPr="00244D5A">
        <w:tab/>
      </w:r>
      <w:r>
        <w:t>24,5</w:t>
      </w:r>
      <w:r w:rsidRPr="00244D5A">
        <w:t xml:space="preserve"> m</w:t>
      </w:r>
      <w:r>
        <w:t xml:space="preserve">  </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rsidR="00E27430" w:rsidRDefault="00E27430" w:rsidP="00794C8A">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287FCD">
      <w:pPr>
        <w:tabs>
          <w:tab w:val="left" w:pos="3686"/>
          <w:tab w:val="left" w:pos="4253"/>
        </w:tabs>
        <w:spacing w:after="0"/>
      </w:pPr>
    </w:p>
    <w:p w:rsidR="00E27430" w:rsidRDefault="00E27430" w:rsidP="00882284">
      <w:pPr>
        <w:spacing w:after="0" w:line="240" w:lineRule="auto"/>
        <w:rPr>
          <w:rFonts w:cs="Arial"/>
          <w:lang w:eastAsia="sk-SK"/>
        </w:rPr>
      </w:pPr>
    </w:p>
    <w:p w:rsidR="00E27430" w:rsidRDefault="00E27430" w:rsidP="00882284">
      <w:pPr>
        <w:spacing w:after="0" w:line="240" w:lineRule="auto"/>
        <w:rPr>
          <w:rFonts w:cs="Arial"/>
          <w:color w:val="FF0000"/>
        </w:rPr>
      </w:pPr>
      <w:r w:rsidRPr="005E0D4D">
        <w:t xml:space="preserve">Dĺžka </w:t>
      </w:r>
      <w:r>
        <w:t>premostenia</w:t>
      </w:r>
      <w:r w:rsidRPr="005E0D4D">
        <w:t xml:space="preserve"> je záväzná v </w:t>
      </w:r>
      <w:r w:rsidRPr="00244845">
        <w:t xml:space="preserve">zmysle </w:t>
      </w:r>
      <w:r w:rsidRPr="00244845">
        <w:rPr>
          <w:rFonts w:cs="Arial"/>
        </w:rPr>
        <w:t>zväzku 3., Časť 4, bod 1.4, ods. 25.</w:t>
      </w:r>
    </w:p>
    <w:p w:rsidR="00E27430" w:rsidRPr="00677782" w:rsidRDefault="00E27430" w:rsidP="00677782">
      <w:pPr>
        <w:spacing w:after="0" w:line="240" w:lineRule="auto"/>
        <w:rPr>
          <w:rFonts w:cs="Arial"/>
          <w:color w:val="FF0000"/>
        </w:rPr>
      </w:pPr>
    </w:p>
    <w:p w:rsidR="00E27430" w:rsidRPr="000977A8" w:rsidRDefault="00E27430" w:rsidP="007F1114">
      <w:pPr>
        <w:pStyle w:val="Nadpis2"/>
        <w:numPr>
          <w:ilvl w:val="0"/>
          <w:numId w:val="17"/>
        </w:numPr>
        <w:rPr>
          <w:rFonts w:cs="Arial"/>
        </w:rPr>
      </w:pPr>
      <w:bookmarkStart w:id="138" w:name="_Toc518289778"/>
      <w:r>
        <w:rPr>
          <w:rFonts w:cs="Arial"/>
        </w:rPr>
        <w:t>206</w:t>
      </w:r>
      <w:r w:rsidRPr="000977A8">
        <w:rPr>
          <w:rFonts w:cs="Arial"/>
        </w:rPr>
        <w:t xml:space="preserve">-00 </w:t>
      </w:r>
      <w:r w:rsidRPr="00555816">
        <w:rPr>
          <w:rFonts w:cs="Arial"/>
        </w:rPr>
        <w:t>Most na PC nad R2 v km 1.820</w:t>
      </w:r>
      <w:bookmarkEnd w:id="138"/>
      <w:r>
        <w:rPr>
          <w:rFonts w:cs="Arial"/>
        </w:rPr>
        <w:t xml:space="preserve"> </w:t>
      </w:r>
    </w:p>
    <w:p w:rsidR="00D05583" w:rsidRDefault="00D05583" w:rsidP="00D05583">
      <w:r w:rsidRPr="00784780">
        <w:t xml:space="preserve">DSP </w:t>
      </w:r>
      <w:r>
        <w:t>pre tento objekt nie je záväzná s </w:t>
      </w:r>
      <w:r w:rsidRPr="0089775F">
        <w:t>nasledovným spresnením:</w:t>
      </w:r>
      <w:r w:rsidRPr="00C1001A">
        <w:t xml:space="preserve"> </w:t>
      </w:r>
    </w:p>
    <w:p w:rsidR="00D05583" w:rsidRDefault="00D05583" w:rsidP="00D05583">
      <w:r>
        <w:lastRenderedPageBreak/>
        <w:t>J</w:t>
      </w:r>
      <w:r w:rsidRPr="00784780">
        <w:t>e potrebné dodržať požiadavky uvedené vo Zväzku 3, časť 1, čl. 2.2 Normy a technické predpisy a to bez navýšenia ceny diela.</w:t>
      </w:r>
    </w:p>
    <w:p w:rsidR="00E27430" w:rsidRDefault="00E27430" w:rsidP="00555816">
      <w:pPr>
        <w:tabs>
          <w:tab w:val="left" w:pos="3686"/>
        </w:tabs>
        <w:spacing w:after="0"/>
      </w:pPr>
      <w:r w:rsidRPr="00244D5A">
        <w:t xml:space="preserve">Šírka </w:t>
      </w:r>
      <w:r>
        <w:t xml:space="preserve">vozovky </w:t>
      </w:r>
      <w:r w:rsidRPr="00244D5A">
        <w:t xml:space="preserve">medzi </w:t>
      </w:r>
      <w:r>
        <w:t>zvodidlami</w:t>
      </w:r>
      <w:r>
        <w:tab/>
      </w:r>
      <w:r w:rsidRPr="00244D5A">
        <w:t>:</w:t>
      </w:r>
      <w:r w:rsidRPr="00244D5A">
        <w:tab/>
      </w:r>
      <w:r>
        <w:t>6,0</w:t>
      </w:r>
      <w:r w:rsidRPr="00244D5A">
        <w:t xml:space="preserve"> m</w:t>
      </w:r>
      <w:r>
        <w:t xml:space="preserve">  </w:t>
      </w:r>
    </w:p>
    <w:p w:rsidR="00E27430" w:rsidRDefault="00E27430" w:rsidP="00555816">
      <w:pPr>
        <w:tabs>
          <w:tab w:val="left" w:pos="3686"/>
        </w:tabs>
        <w:spacing w:after="0"/>
      </w:pPr>
      <w:r w:rsidRPr="00244D5A">
        <w:t xml:space="preserve">Šírka </w:t>
      </w:r>
      <w:r>
        <w:t>mosta</w:t>
      </w:r>
      <w:r>
        <w:tab/>
      </w:r>
      <w:r w:rsidRPr="00244D5A">
        <w:t>:</w:t>
      </w:r>
      <w:r w:rsidRPr="00244D5A">
        <w:tab/>
      </w:r>
      <w:r>
        <w:t>7,6</w:t>
      </w:r>
      <w:r w:rsidRPr="00244D5A">
        <w:t xml:space="preserve"> m</w:t>
      </w:r>
      <w:r>
        <w:t xml:space="preserve">  </w:t>
      </w:r>
    </w:p>
    <w:p w:rsidR="00E27430" w:rsidRDefault="00E27430" w:rsidP="00555816">
      <w:pPr>
        <w:tabs>
          <w:tab w:val="left" w:pos="3686"/>
        </w:tabs>
        <w:spacing w:after="0"/>
      </w:pPr>
      <w:r w:rsidRPr="0049264F">
        <w:t>Šírka služobného chodníka</w:t>
      </w:r>
      <w:r>
        <w:tab/>
      </w:r>
      <w:r w:rsidRPr="0049264F">
        <w:t>:</w:t>
      </w:r>
      <w:r w:rsidRPr="0049264F">
        <w:tab/>
      </w:r>
      <w:r>
        <w:t>-</w:t>
      </w:r>
    </w:p>
    <w:p w:rsidR="00E27430" w:rsidRPr="0049264F" w:rsidRDefault="00E27430" w:rsidP="00555816">
      <w:pPr>
        <w:tabs>
          <w:tab w:val="left" w:pos="3686"/>
        </w:tabs>
        <w:spacing w:after="0"/>
      </w:pPr>
      <w:proofErr w:type="spellStart"/>
      <w:r>
        <w:t>Podjazdný</w:t>
      </w:r>
      <w:proofErr w:type="spellEnd"/>
      <w:r>
        <w:t xml:space="preserve"> profil výšky </w:t>
      </w:r>
      <w:r>
        <w:tab/>
        <w:t>:</w:t>
      </w:r>
      <w:r>
        <w:tab/>
        <w:t>min 5,2m + 0,15m</w:t>
      </w:r>
    </w:p>
    <w:p w:rsidR="00E27430" w:rsidRDefault="00E27430" w:rsidP="00794C8A">
      <w:pPr>
        <w:tabs>
          <w:tab w:val="left" w:pos="3686"/>
          <w:tab w:val="left" w:pos="4253"/>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zmysl</w:t>
      </w:r>
      <w:r>
        <w:rPr>
          <w:spacing w:val="6"/>
        </w:rPr>
        <w:t xml:space="preserve">e STN EN 1990, STN EN 1991, ST </w:t>
      </w:r>
      <w:r w:rsidRPr="000C69D3">
        <w:rPr>
          <w:spacing w:val="6"/>
        </w:rPr>
        <w:t>EN 1998</w:t>
      </w:r>
    </w:p>
    <w:p w:rsidR="00E27430" w:rsidRDefault="00E27430" w:rsidP="00794C8A">
      <w:pPr>
        <w:tabs>
          <w:tab w:val="left" w:pos="3686"/>
          <w:tab w:val="left" w:pos="4253"/>
          <w:tab w:val="right" w:pos="8505"/>
        </w:tabs>
        <w:autoSpaceDE w:val="0"/>
        <w:autoSpaceDN w:val="0"/>
        <w:adjustRightInd w:val="0"/>
        <w:spacing w:beforeLines="20" w:before="48" w:afterLines="20" w:after="48" w:line="240" w:lineRule="auto"/>
        <w:ind w:left="4536" w:hanging="4536"/>
        <w:jc w:val="left"/>
        <w:rPr>
          <w:spacing w:val="6"/>
        </w:rPr>
      </w:pPr>
      <w:r w:rsidRPr="0016712F">
        <w:rPr>
          <w:spacing w:val="6"/>
        </w:rPr>
        <w:t>Za</w:t>
      </w:r>
      <w:r>
        <w:rPr>
          <w:spacing w:val="6"/>
        </w:rPr>
        <w:t>ťaženie mosta dopravou</w:t>
      </w:r>
      <w:r>
        <w:rPr>
          <w:spacing w:val="6"/>
        </w:rPr>
        <w:tab/>
        <w:t>:</w:t>
      </w:r>
      <w:r>
        <w:rPr>
          <w:spacing w:val="6"/>
        </w:rPr>
        <w:tab/>
      </w:r>
      <w:r w:rsidRPr="0016712F">
        <w:rPr>
          <w:spacing w:val="6"/>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ab/>
      </w:r>
      <w:r w:rsidRPr="004912EA">
        <w:rPr>
          <w:spacing w:val="6"/>
        </w:rPr>
        <w:t>modely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nenachádza na osobitne určené trase.</w:t>
      </w:r>
    </w:p>
    <w:p w:rsidR="00E27430" w:rsidRDefault="00E27430" w:rsidP="00555816">
      <w:pPr>
        <w:spacing w:after="0" w:line="240" w:lineRule="auto"/>
        <w:rPr>
          <w:rFonts w:cs="Arial"/>
          <w:lang w:eastAsia="sk-SK"/>
        </w:rPr>
      </w:pPr>
    </w:p>
    <w:p w:rsidR="00E27430" w:rsidRPr="000977A8" w:rsidRDefault="00E27430" w:rsidP="00555816">
      <w:pPr>
        <w:spacing w:before="100" w:beforeAutospacing="1" w:after="100" w:afterAutospacing="1" w:line="240" w:lineRule="auto"/>
      </w:pPr>
      <w:r w:rsidRPr="00572EAA">
        <w:t xml:space="preserve">Dĺžka </w:t>
      </w:r>
      <w:r>
        <w:t>premostenia a svetlosť otvoru</w:t>
      </w:r>
      <w:r w:rsidRPr="00572EAA">
        <w:t xml:space="preserve"> </w:t>
      </w:r>
      <w:r>
        <w:t xml:space="preserve">nie je záväzná. </w:t>
      </w:r>
      <w:r w:rsidRPr="000977A8">
        <w:t>V prípade zmeny</w:t>
      </w:r>
      <w:r>
        <w:t xml:space="preserve"> </w:t>
      </w:r>
      <w:r w:rsidRPr="000977A8">
        <w:t xml:space="preserve">je </w:t>
      </w:r>
      <w:r>
        <w:t>z</w:t>
      </w:r>
      <w:r w:rsidRPr="000977A8">
        <w:t>hotoviteľ povinný zaobstarať si všetky príslušné povolenia a bude znášať všetky riziká a náklady s tým spojené</w:t>
      </w:r>
      <w:r>
        <w:t>.</w:t>
      </w:r>
    </w:p>
    <w:p w:rsidR="00E27430" w:rsidRDefault="00E27430" w:rsidP="00555816">
      <w:pPr>
        <w:spacing w:after="0" w:line="240" w:lineRule="auto"/>
        <w:rPr>
          <w:rFonts w:cs="Arial"/>
          <w:lang w:eastAsia="sk-SK"/>
        </w:rPr>
      </w:pPr>
      <w:r>
        <w:rPr>
          <w:rFonts w:cs="Arial"/>
          <w:lang w:eastAsia="sk-SK"/>
        </w:rPr>
        <w:t>Požadujeme návrh estetický hodnotného technického riešenia. Za esteticky hodnotné riešenie nie je považované:</w:t>
      </w:r>
    </w:p>
    <w:p w:rsidR="00E27430" w:rsidRDefault="00E27430" w:rsidP="007F1114">
      <w:pPr>
        <w:pStyle w:val="Odsekzoznamu"/>
        <w:numPr>
          <w:ilvl w:val="0"/>
          <w:numId w:val="16"/>
        </w:numPr>
        <w:spacing w:after="0" w:line="240" w:lineRule="auto"/>
        <w:rPr>
          <w:rFonts w:cs="Arial"/>
          <w:lang w:eastAsia="sk-SK"/>
        </w:rPr>
      </w:pPr>
      <w:r>
        <w:rPr>
          <w:rFonts w:cs="Arial"/>
          <w:lang w:eastAsia="sk-SK"/>
        </w:rPr>
        <w:t xml:space="preserve">vysoké opory a dlhé krídla </w:t>
      </w:r>
    </w:p>
    <w:p w:rsidR="00E27430" w:rsidRDefault="00E27430" w:rsidP="007F1114">
      <w:pPr>
        <w:pStyle w:val="Odsekzoznamu"/>
        <w:numPr>
          <w:ilvl w:val="0"/>
          <w:numId w:val="16"/>
        </w:numPr>
        <w:spacing w:after="0" w:line="240" w:lineRule="auto"/>
        <w:rPr>
          <w:rFonts w:cs="Arial"/>
          <w:lang w:eastAsia="sk-SK"/>
        </w:rPr>
      </w:pPr>
      <w:r>
        <w:rPr>
          <w:rFonts w:cs="Arial"/>
          <w:lang w:eastAsia="sk-SK"/>
        </w:rPr>
        <w:t>most z prefabrikovaných nosníkov</w:t>
      </w:r>
    </w:p>
    <w:p w:rsidR="00E27430" w:rsidRPr="00EE1FD3" w:rsidRDefault="00E27430" w:rsidP="00555816">
      <w:pPr>
        <w:spacing w:after="0" w:line="240" w:lineRule="auto"/>
        <w:rPr>
          <w:rFonts w:cs="Arial"/>
          <w:lang w:eastAsia="sk-SK"/>
        </w:rPr>
      </w:pPr>
      <w:r>
        <w:rPr>
          <w:rFonts w:cs="Arial"/>
          <w:lang w:eastAsia="sk-SK"/>
        </w:rPr>
        <w:t>Požadujeme zjednotiť technické riešenie s mostom 202-00.</w:t>
      </w:r>
    </w:p>
    <w:p w:rsidR="00E27430" w:rsidRDefault="00E27430" w:rsidP="00882284">
      <w:pPr>
        <w:spacing w:line="240" w:lineRule="auto"/>
      </w:pPr>
    </w:p>
    <w:p w:rsidR="00E27430" w:rsidRPr="000977A8" w:rsidRDefault="00E27430" w:rsidP="007F1114">
      <w:pPr>
        <w:pStyle w:val="Nadpis2"/>
        <w:numPr>
          <w:ilvl w:val="0"/>
          <w:numId w:val="17"/>
        </w:numPr>
        <w:rPr>
          <w:rFonts w:cs="Arial"/>
        </w:rPr>
      </w:pPr>
      <w:bookmarkStart w:id="139" w:name="_Toc518289779"/>
      <w:r>
        <w:rPr>
          <w:rFonts w:cs="Arial"/>
        </w:rPr>
        <w:t>207</w:t>
      </w:r>
      <w:r w:rsidRPr="000977A8">
        <w:rPr>
          <w:rFonts w:cs="Arial"/>
        </w:rPr>
        <w:t xml:space="preserve">-00 </w:t>
      </w:r>
      <w:r w:rsidRPr="00555816">
        <w:rPr>
          <w:rFonts w:cs="Arial"/>
        </w:rPr>
        <w:t>Most na R2 nad údolím v km 1.921</w:t>
      </w:r>
      <w:bookmarkEnd w:id="139"/>
      <w:r>
        <w:rPr>
          <w:rFonts w:cs="Arial"/>
        </w:rPr>
        <w:t xml:space="preserve"> </w:t>
      </w:r>
    </w:p>
    <w:p w:rsidR="00D05583" w:rsidRDefault="00D05583" w:rsidP="00D05583">
      <w:r w:rsidRPr="00784780">
        <w:t xml:space="preserve">DSP </w:t>
      </w:r>
      <w:r>
        <w:t>pre tento objekt nie je záväzná s </w:t>
      </w:r>
      <w:r w:rsidRPr="0089775F">
        <w:t>nasledovným spresnením:</w:t>
      </w:r>
      <w:r w:rsidRPr="00C1001A">
        <w:t xml:space="preserve"> </w:t>
      </w:r>
    </w:p>
    <w:p w:rsidR="00D05583" w:rsidRDefault="00D05583" w:rsidP="00D05583">
      <w:r>
        <w:t>J</w:t>
      </w:r>
      <w:r w:rsidRPr="00784780">
        <w:t>e potrebné dodržať požiadavky uvedené vo Zväzku 3, časť 1, čl. 2.2 Normy a technické predpisy a to bez navýšenia ceny diela.</w:t>
      </w:r>
    </w:p>
    <w:p w:rsidR="00E27430" w:rsidRDefault="00E27430" w:rsidP="001E2EB6">
      <w:pPr>
        <w:tabs>
          <w:tab w:val="left" w:pos="3544"/>
        </w:tabs>
        <w:spacing w:after="0"/>
      </w:pPr>
      <w:r w:rsidRPr="00244D5A">
        <w:t xml:space="preserve">Šírka </w:t>
      </w:r>
      <w:r>
        <w:t xml:space="preserve">vozovky R2 </w:t>
      </w:r>
      <w:r w:rsidRPr="00244D5A">
        <w:t xml:space="preserve">medzi </w:t>
      </w:r>
      <w:r>
        <w:t>zvodidlami</w:t>
      </w:r>
      <w:r>
        <w:tab/>
      </w:r>
      <w:r w:rsidRPr="00244D5A">
        <w:t>:</w:t>
      </w:r>
      <w:r w:rsidRPr="00244D5A">
        <w:tab/>
      </w:r>
      <w:r>
        <w:t>24,5</w:t>
      </w:r>
      <w:r w:rsidRPr="00244D5A">
        <w:t xml:space="preserve"> m</w:t>
      </w:r>
      <w:r>
        <w:t xml:space="preserve">  </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w:t>
      </w:r>
      <w:r>
        <w:rPr>
          <w:spacing w:val="6"/>
        </w:rPr>
        <w:t xml:space="preserve">mysle STN EN 1990, STN EN 1991, </w:t>
      </w:r>
      <w:r w:rsidRPr="000C69D3">
        <w:rPr>
          <w:spacing w:val="6"/>
        </w:rPr>
        <w:t>STN EN 1998</w:t>
      </w:r>
    </w:p>
    <w:p w:rsidR="00E27430" w:rsidRDefault="00E27430" w:rsidP="00794C8A">
      <w:pPr>
        <w:tabs>
          <w:tab w:val="left" w:pos="3544"/>
          <w:tab w:val="left" w:pos="4253"/>
          <w:tab w:val="right" w:pos="8505"/>
        </w:tabs>
        <w:autoSpaceDE w:val="0"/>
        <w:autoSpaceDN w:val="0"/>
        <w:adjustRightInd w:val="0"/>
        <w:spacing w:beforeLines="20" w:before="48" w:afterLines="20" w:after="48" w:line="240" w:lineRule="auto"/>
        <w:ind w:left="4536" w:hanging="4536"/>
        <w:jc w:val="left"/>
        <w:rPr>
          <w:rFonts w:cs="Arial"/>
          <w:bCs/>
        </w:rPr>
      </w:pPr>
      <w:r w:rsidRPr="0031473D">
        <w:rPr>
          <w:rFonts w:cs="Arial"/>
          <w:bCs/>
        </w:rPr>
        <w:t>Zaťaženie mosta</w:t>
      </w:r>
      <w:r>
        <w:rPr>
          <w:rFonts w:cs="Arial"/>
          <w:bCs/>
        </w:rPr>
        <w:t xml:space="preserve"> dopravou</w:t>
      </w:r>
      <w:r>
        <w:rPr>
          <w:rFonts w:cs="Arial"/>
          <w:bCs/>
        </w:rPr>
        <w:tab/>
        <w:t>:</w:t>
      </w:r>
      <w:r>
        <w:rPr>
          <w:rFonts w:cs="Arial"/>
          <w:bCs/>
        </w:rPr>
        <w:tab/>
      </w:r>
      <w:r w:rsidRPr="0031473D">
        <w:rPr>
          <w:rFonts w:cs="Arial"/>
          <w:bCs/>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1E2EB6">
      <w:pPr>
        <w:tabs>
          <w:tab w:val="left" w:pos="3686"/>
          <w:tab w:val="left" w:pos="4253"/>
        </w:tabs>
        <w:spacing w:after="0"/>
      </w:pPr>
    </w:p>
    <w:p w:rsidR="00E27430" w:rsidRPr="008E2486" w:rsidRDefault="00E27430" w:rsidP="007F1114">
      <w:pPr>
        <w:pStyle w:val="Nadpis2"/>
        <w:numPr>
          <w:ilvl w:val="0"/>
          <w:numId w:val="17"/>
        </w:numPr>
        <w:rPr>
          <w:rFonts w:cs="Arial"/>
        </w:rPr>
      </w:pPr>
      <w:bookmarkStart w:id="140" w:name="_Toc518289780"/>
      <w:r w:rsidRPr="008E2486">
        <w:rPr>
          <w:rFonts w:cs="Arial"/>
        </w:rPr>
        <w:t xml:space="preserve">208-00 </w:t>
      </w:r>
      <w:r w:rsidRPr="001E2EB6">
        <w:rPr>
          <w:rFonts w:cs="Arial"/>
        </w:rPr>
        <w:t>Most na R2 nad PC v km 2.150</w:t>
      </w:r>
      <w:bookmarkEnd w:id="140"/>
      <w:r w:rsidRPr="001E2EB6">
        <w:rPr>
          <w:rFonts w:cs="Arial"/>
        </w:rPr>
        <w:t xml:space="preserve"> </w:t>
      </w:r>
      <w:r>
        <w:rPr>
          <w:rFonts w:cs="Arial"/>
        </w:rPr>
        <w:t xml:space="preserve"> </w:t>
      </w:r>
    </w:p>
    <w:p w:rsidR="00D05583" w:rsidRDefault="00D05583" w:rsidP="00D05583">
      <w:r w:rsidRPr="00784780">
        <w:t xml:space="preserve">DSP </w:t>
      </w:r>
      <w:r>
        <w:t>pre tento objekt nie je záväzná s </w:t>
      </w:r>
      <w:r w:rsidRPr="0089775F">
        <w:t>nasledovným spresnením:</w:t>
      </w:r>
      <w:r w:rsidRPr="00C1001A">
        <w:t xml:space="preserve"> </w:t>
      </w:r>
    </w:p>
    <w:p w:rsidR="00D05583" w:rsidRDefault="00D05583" w:rsidP="00D05583">
      <w:r>
        <w:t>J</w:t>
      </w:r>
      <w:r w:rsidRPr="00784780">
        <w:t>e potrebné dodržať požiadavky uvedené vo Zväzku 3, časť 1, čl. 2.2 Normy a technické predpisy a to bez navýšenia ceny diela.</w:t>
      </w:r>
    </w:p>
    <w:p w:rsidR="00E27430" w:rsidRPr="00244D5A" w:rsidRDefault="00E27430" w:rsidP="005238E3">
      <w:pPr>
        <w:tabs>
          <w:tab w:val="left" w:pos="3686"/>
        </w:tabs>
        <w:spacing w:after="0"/>
      </w:pPr>
      <w:r w:rsidRPr="00244D5A">
        <w:t>Dĺžk</w:t>
      </w:r>
      <w:r>
        <w:t xml:space="preserve">a premostenia </w:t>
      </w:r>
      <w:r>
        <w:tab/>
        <w:t>:</w:t>
      </w:r>
      <w:r>
        <w:tab/>
        <w:t>108,8m v osi R2</w:t>
      </w:r>
    </w:p>
    <w:p w:rsidR="00E27430" w:rsidRDefault="00E27430" w:rsidP="001E2EB6">
      <w:pPr>
        <w:tabs>
          <w:tab w:val="left" w:pos="3686"/>
        </w:tabs>
        <w:spacing w:after="0"/>
      </w:pPr>
      <w:r w:rsidRPr="00244D5A">
        <w:t xml:space="preserve">Šírka </w:t>
      </w:r>
      <w:r>
        <w:t xml:space="preserve">vozovky </w:t>
      </w:r>
      <w:r w:rsidRPr="00244D5A">
        <w:t xml:space="preserve">medzi </w:t>
      </w:r>
      <w:r>
        <w:t>zvodidlami</w:t>
      </w:r>
      <w:r>
        <w:tab/>
      </w:r>
      <w:r w:rsidRPr="00244D5A">
        <w:t>:</w:t>
      </w:r>
      <w:r w:rsidRPr="00244D5A">
        <w:tab/>
      </w:r>
      <w:r>
        <w:t xml:space="preserve">11,25m + 11,25m </w:t>
      </w:r>
    </w:p>
    <w:p w:rsidR="00E27430" w:rsidRDefault="00E27430" w:rsidP="001E2EB6">
      <w:pPr>
        <w:tabs>
          <w:tab w:val="left" w:pos="3686"/>
        </w:tabs>
        <w:spacing w:after="0"/>
      </w:pPr>
      <w:r w:rsidRPr="0049264F">
        <w:t>Šírka služobného chodníka</w:t>
      </w:r>
      <w:r>
        <w:tab/>
      </w:r>
      <w:r w:rsidRPr="0049264F">
        <w:t>:</w:t>
      </w:r>
      <w:r w:rsidRPr="0049264F">
        <w:tab/>
      </w:r>
      <w:r>
        <w:t>0,75m + 0,75m</w:t>
      </w:r>
    </w:p>
    <w:p w:rsidR="00E27430" w:rsidRDefault="00E27430" w:rsidP="00794C8A">
      <w:pPr>
        <w:tabs>
          <w:tab w:val="left" w:pos="3686"/>
          <w:tab w:val="left" w:pos="4253"/>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w:t>
      </w:r>
      <w:r>
        <w:rPr>
          <w:spacing w:val="6"/>
        </w:rPr>
        <w:tab/>
      </w:r>
      <w:r w:rsidRPr="000C69D3">
        <w:rPr>
          <w:spacing w:val="6"/>
        </w:rPr>
        <w:t>v zmysl</w:t>
      </w:r>
      <w:r>
        <w:rPr>
          <w:spacing w:val="6"/>
        </w:rPr>
        <w:t xml:space="preserve">e STN EN 1990, STN EN 1991, ST </w:t>
      </w:r>
      <w:r w:rsidRPr="000C69D3">
        <w:rPr>
          <w:spacing w:val="6"/>
        </w:rPr>
        <w:t>EN 1998</w:t>
      </w:r>
    </w:p>
    <w:p w:rsidR="00E27430" w:rsidRDefault="00E27430" w:rsidP="00794C8A">
      <w:pPr>
        <w:tabs>
          <w:tab w:val="left" w:pos="3686"/>
          <w:tab w:val="left" w:pos="4253"/>
          <w:tab w:val="right" w:pos="8505"/>
        </w:tabs>
        <w:autoSpaceDE w:val="0"/>
        <w:autoSpaceDN w:val="0"/>
        <w:adjustRightInd w:val="0"/>
        <w:spacing w:beforeLines="20" w:before="48" w:afterLines="20" w:after="48" w:line="240" w:lineRule="auto"/>
        <w:ind w:left="4536" w:hanging="4536"/>
        <w:jc w:val="left"/>
        <w:rPr>
          <w:spacing w:val="6"/>
        </w:rPr>
      </w:pPr>
      <w:r w:rsidRPr="0016712F">
        <w:rPr>
          <w:spacing w:val="6"/>
        </w:rPr>
        <w:lastRenderedPageBreak/>
        <w:t>Za</w:t>
      </w:r>
      <w:r>
        <w:rPr>
          <w:spacing w:val="6"/>
        </w:rPr>
        <w:t>ťaženie mosta dopravou</w:t>
      </w:r>
      <w:r>
        <w:rPr>
          <w:spacing w:val="6"/>
        </w:rPr>
        <w:tab/>
        <w:t>:</w:t>
      </w:r>
      <w:r>
        <w:rPr>
          <w:spacing w:val="6"/>
        </w:rPr>
        <w:tab/>
      </w:r>
      <w:r w:rsidRPr="0016712F">
        <w:rPr>
          <w:spacing w:val="6"/>
        </w:rPr>
        <w:t xml:space="preserve">podľa STN EN 1991-2, zaťažovacie </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ab/>
      </w:r>
      <w:r w:rsidRPr="004912EA">
        <w:rPr>
          <w:spacing w:val="6"/>
        </w:rPr>
        <w:t>modely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C36BCD">
      <w:pPr>
        <w:spacing w:after="0" w:line="240" w:lineRule="auto"/>
      </w:pPr>
    </w:p>
    <w:p w:rsidR="00E27430" w:rsidRDefault="00E27430" w:rsidP="00C36BCD">
      <w:pPr>
        <w:spacing w:after="0" w:line="240" w:lineRule="auto"/>
        <w:rPr>
          <w:rFonts w:cs="Arial"/>
        </w:rPr>
      </w:pPr>
      <w:r w:rsidRPr="00E677B7">
        <w:t xml:space="preserve">Dĺžka </w:t>
      </w:r>
      <w:r>
        <w:t>premostenia</w:t>
      </w:r>
      <w:r w:rsidRPr="00E677B7">
        <w:t xml:space="preserve"> je záväzná v </w:t>
      </w:r>
      <w:r w:rsidRPr="00244845">
        <w:t xml:space="preserve">zmysle </w:t>
      </w:r>
      <w:r w:rsidRPr="00244845">
        <w:rPr>
          <w:rFonts w:cs="Arial"/>
        </w:rPr>
        <w:t>zväzku 3., Časť 4, bod 1.4, ods. 25.</w:t>
      </w:r>
    </w:p>
    <w:p w:rsidR="00E27430" w:rsidRDefault="00E27430" w:rsidP="00C36BCD">
      <w:pPr>
        <w:spacing w:after="0" w:line="240" w:lineRule="auto"/>
        <w:rPr>
          <w:rFonts w:cs="Arial"/>
          <w:color w:val="FF0000"/>
        </w:rPr>
      </w:pPr>
    </w:p>
    <w:p w:rsidR="00E27430" w:rsidRDefault="00E27430" w:rsidP="001166CD">
      <w:pPr>
        <w:spacing w:after="0" w:line="240" w:lineRule="auto"/>
        <w:rPr>
          <w:rFonts w:cs="Arial"/>
          <w:color w:val="FF0000"/>
        </w:rPr>
      </w:pPr>
      <w:r w:rsidRPr="0003044F">
        <w:t>Objekt musí sp</w:t>
      </w:r>
      <w:r w:rsidR="006375E3" w:rsidRPr="0003044F">
        <w:t>ĺ</w:t>
      </w:r>
      <w:r w:rsidRPr="0003044F">
        <w:t>ňa</w:t>
      </w:r>
      <w:r w:rsidR="006375E3" w:rsidRPr="0003044F">
        <w:t>ť</w:t>
      </w:r>
      <w:r w:rsidRPr="0003044F">
        <w:t xml:space="preserve"> </w:t>
      </w:r>
      <w:r w:rsidR="006375E3" w:rsidRPr="0003044F">
        <w:t>ideálne</w:t>
      </w:r>
      <w:r w:rsidRPr="0003044F">
        <w:t xml:space="preserve"> </w:t>
      </w:r>
      <w:r w:rsidR="006375E3" w:rsidRPr="0003044F">
        <w:t>parametre</w:t>
      </w:r>
      <w:r w:rsidRPr="0003044F">
        <w:t xml:space="preserve"> </w:t>
      </w:r>
      <w:r w:rsidR="006375E3" w:rsidRPr="0003044F">
        <w:t>migračného</w:t>
      </w:r>
      <w:r w:rsidRPr="0003044F">
        <w:t xml:space="preserve"> objektu </w:t>
      </w:r>
      <w:r w:rsidR="006375E3" w:rsidRPr="0003044F">
        <w:t>kategórie</w:t>
      </w:r>
      <w:r w:rsidRPr="0003044F">
        <w:t xml:space="preserve"> B </w:t>
      </w:r>
      <w:r w:rsidR="006375E3" w:rsidRPr="0003044F">
        <w:t>po</w:t>
      </w:r>
      <w:r w:rsidRPr="0003044F">
        <w:t>d</w:t>
      </w:r>
      <w:r w:rsidR="006375E3" w:rsidRPr="0003044F">
        <w:t>ľa</w:t>
      </w:r>
      <w:r w:rsidRPr="0003044F">
        <w:t xml:space="preserve"> TP 67 (TP 04/2013), </w:t>
      </w:r>
      <w:r w:rsidR="006375E3" w:rsidRPr="0003044F">
        <w:t>viď</w:t>
      </w:r>
      <w:r w:rsidRPr="0003044F">
        <w:t xml:space="preserve"> </w:t>
      </w:r>
      <w:r w:rsidR="006375E3" w:rsidRPr="0003044F">
        <w:t>tabuľka</w:t>
      </w:r>
      <w:r w:rsidRPr="0003044F">
        <w:t xml:space="preserve"> </w:t>
      </w:r>
      <w:r w:rsidR="006375E3" w:rsidRPr="0003044F">
        <w:t>parametrov</w:t>
      </w:r>
      <w:r w:rsidRPr="0003044F">
        <w:t xml:space="preserve"> vo </w:t>
      </w:r>
      <w:r w:rsidRPr="0003044F">
        <w:rPr>
          <w:rFonts w:cs="Arial"/>
        </w:rPr>
        <w:t>zväzku 3., Časť 4, bod 1.4, ods. 61</w:t>
      </w:r>
      <w:r w:rsidRPr="0003044F">
        <w:t>.</w:t>
      </w:r>
    </w:p>
    <w:p w:rsidR="00E27430" w:rsidRDefault="00E27430" w:rsidP="00C36BCD">
      <w:pPr>
        <w:numPr>
          <w:ins w:id="141" w:author="Jitka Kaslová" w:date="2018-05-29T12:09:00Z"/>
        </w:numPr>
        <w:spacing w:after="0" w:line="240" w:lineRule="auto"/>
        <w:rPr>
          <w:rFonts w:cs="Arial"/>
          <w:color w:val="FF0000"/>
        </w:rPr>
      </w:pPr>
    </w:p>
    <w:p w:rsidR="00E27430" w:rsidRPr="000977A8" w:rsidRDefault="00E27430" w:rsidP="007F1114">
      <w:pPr>
        <w:pStyle w:val="Nadpis2"/>
        <w:numPr>
          <w:ilvl w:val="0"/>
          <w:numId w:val="17"/>
        </w:numPr>
        <w:rPr>
          <w:rFonts w:cs="Arial"/>
        </w:rPr>
      </w:pPr>
      <w:bookmarkStart w:id="142" w:name="_Toc518289781"/>
      <w:r>
        <w:rPr>
          <w:rFonts w:cs="Arial"/>
        </w:rPr>
        <w:t>209</w:t>
      </w:r>
      <w:r w:rsidRPr="000977A8">
        <w:rPr>
          <w:rFonts w:cs="Arial"/>
        </w:rPr>
        <w:t>-0</w:t>
      </w:r>
      <w:r>
        <w:rPr>
          <w:rFonts w:cs="Arial"/>
        </w:rPr>
        <w:t>1</w:t>
      </w:r>
      <w:r w:rsidRPr="000977A8">
        <w:rPr>
          <w:rFonts w:cs="Arial"/>
        </w:rPr>
        <w:t xml:space="preserve"> </w:t>
      </w:r>
      <w:r w:rsidRPr="00C36BCD">
        <w:rPr>
          <w:rFonts w:cs="Arial"/>
        </w:rPr>
        <w:t>Estakáda v km 2.700-5.310</w:t>
      </w:r>
      <w:bookmarkEnd w:id="142"/>
      <w:r>
        <w:rPr>
          <w:rFonts w:cs="Arial"/>
        </w:rPr>
        <w:t xml:space="preserve"> </w:t>
      </w:r>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r>
        <w:t>J</w:t>
      </w:r>
      <w:r w:rsidRPr="00784780">
        <w:t>e potrebné dodržať požiadavky uvedené vo Zväzku 3, časť 1, čl. 2.2 Normy a technické predpisy a to bez navýšenia ceny diela.</w:t>
      </w:r>
    </w:p>
    <w:p w:rsidR="00E27430" w:rsidRPr="00244D5A" w:rsidRDefault="00E27430" w:rsidP="00DA4641">
      <w:pPr>
        <w:spacing w:after="0"/>
      </w:pPr>
      <w:r w:rsidRPr="00244D5A">
        <w:t>Dĺžk</w:t>
      </w:r>
      <w:r>
        <w:t xml:space="preserve">a premostenia </w:t>
      </w:r>
      <w:r>
        <w:tab/>
      </w:r>
      <w:r>
        <w:tab/>
      </w:r>
      <w:r>
        <w:tab/>
        <w:t>:</w:t>
      </w:r>
      <w:r>
        <w:tab/>
        <w:t>2601,75m v osi R2</w:t>
      </w:r>
    </w:p>
    <w:p w:rsidR="00E27430" w:rsidRDefault="00E27430" w:rsidP="008726BD">
      <w:pPr>
        <w:tabs>
          <w:tab w:val="left" w:pos="3544"/>
        </w:tabs>
        <w:spacing w:after="0"/>
      </w:pPr>
      <w:r w:rsidRPr="005D2832">
        <w:t>Šírka vozovky medzi zvodidlami</w:t>
      </w:r>
      <w:r w:rsidRPr="005D2832">
        <w:tab/>
        <w:t>:</w:t>
      </w:r>
      <w:r w:rsidRPr="005D2832">
        <w:tab/>
        <w:t>24,5m</w:t>
      </w:r>
      <w:r>
        <w:t xml:space="preserve"> </w:t>
      </w:r>
    </w:p>
    <w:p w:rsidR="00E27430" w:rsidRPr="0099794E" w:rsidRDefault="00E27430" w:rsidP="00DA4641">
      <w:pPr>
        <w:spacing w:after="0"/>
      </w:pPr>
      <w:r w:rsidRPr="0099794E">
        <w:t>Šírka služobných chodníkov</w:t>
      </w:r>
      <w:r>
        <w:tab/>
      </w:r>
      <w:r>
        <w:tab/>
        <w:t>:</w:t>
      </w:r>
      <w:r>
        <w:tab/>
      </w:r>
      <w:r w:rsidRPr="0099794E">
        <w:t>0,75 m</w:t>
      </w:r>
      <w:r>
        <w:t xml:space="preserve"> + 0,75m</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rsidR="00E27430" w:rsidRDefault="00E27430" w:rsidP="00794C8A">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156386">
      <w:pPr>
        <w:spacing w:after="0" w:line="240" w:lineRule="auto"/>
        <w:rPr>
          <w:rFonts w:cs="Arial"/>
          <w:lang w:eastAsia="sk-SK"/>
        </w:rPr>
      </w:pPr>
    </w:p>
    <w:p w:rsidR="00E27430" w:rsidRPr="00906F32" w:rsidRDefault="00E27430" w:rsidP="00156386">
      <w:pPr>
        <w:spacing w:after="0" w:line="240" w:lineRule="auto"/>
        <w:rPr>
          <w:rFonts w:cs="Arial"/>
        </w:rPr>
      </w:pPr>
      <w:r>
        <w:t>Celková d</w:t>
      </w:r>
      <w:r w:rsidRPr="00E677B7">
        <w:t xml:space="preserve">ĺžka </w:t>
      </w:r>
      <w:r>
        <w:t>premostenia mostov 209-01 a 209-02</w:t>
      </w:r>
      <w:r w:rsidRPr="00E677B7">
        <w:t xml:space="preserve"> je záväzná v </w:t>
      </w:r>
      <w:r w:rsidRPr="00244845">
        <w:t xml:space="preserve">zmysle </w:t>
      </w:r>
      <w:r w:rsidRPr="00244845">
        <w:rPr>
          <w:rFonts w:cs="Arial"/>
        </w:rPr>
        <w:t>zväz</w:t>
      </w:r>
      <w:r>
        <w:rPr>
          <w:rFonts w:cs="Arial"/>
        </w:rPr>
        <w:t xml:space="preserve">ku 3., Časť 4, </w:t>
      </w:r>
      <w:r w:rsidRPr="00906F32">
        <w:rPr>
          <w:rFonts w:cs="Arial"/>
        </w:rPr>
        <w:t>bod 1.4, ods. 25.</w:t>
      </w:r>
    </w:p>
    <w:p w:rsidR="00E27430" w:rsidRPr="00906F32" w:rsidRDefault="00E27430" w:rsidP="00C934CC">
      <w:pPr>
        <w:spacing w:after="0" w:line="240" w:lineRule="auto"/>
        <w:rPr>
          <w:rFonts w:cs="Arial"/>
        </w:rPr>
      </w:pPr>
      <w:r w:rsidRPr="00906F32">
        <w:t>Objekt musí sp</w:t>
      </w:r>
      <w:r w:rsidR="006375E3" w:rsidRPr="00906F32">
        <w:t>ĺ</w:t>
      </w:r>
      <w:r w:rsidRPr="00906F32">
        <w:t>ň</w:t>
      </w:r>
      <w:r w:rsidR="006375E3" w:rsidRPr="00906F32">
        <w:t>ať</w:t>
      </w:r>
      <w:r w:rsidRPr="00906F32">
        <w:t xml:space="preserve"> </w:t>
      </w:r>
      <w:r w:rsidR="006375E3" w:rsidRPr="00906F32">
        <w:t>ideálne</w:t>
      </w:r>
      <w:r w:rsidRPr="00906F32">
        <w:t xml:space="preserve"> </w:t>
      </w:r>
      <w:r w:rsidR="006375E3" w:rsidRPr="00906F32">
        <w:t>parametre</w:t>
      </w:r>
      <w:r w:rsidRPr="00906F32">
        <w:t xml:space="preserve"> </w:t>
      </w:r>
      <w:r w:rsidR="006375E3" w:rsidRPr="00906F32">
        <w:t>migračného</w:t>
      </w:r>
      <w:r w:rsidRPr="00906F32">
        <w:t xml:space="preserve"> objektu </w:t>
      </w:r>
      <w:r w:rsidR="006375E3" w:rsidRPr="00906F32">
        <w:t>kategórie</w:t>
      </w:r>
      <w:r w:rsidRPr="00906F32">
        <w:t xml:space="preserve"> A </w:t>
      </w:r>
      <w:r w:rsidR="006375E3" w:rsidRPr="00906F32">
        <w:t>po</w:t>
      </w:r>
      <w:r w:rsidRPr="00906F32">
        <w:t>d</w:t>
      </w:r>
      <w:r w:rsidR="006375E3" w:rsidRPr="00906F32">
        <w:t>ľa</w:t>
      </w:r>
      <w:r w:rsidRPr="00906F32">
        <w:t xml:space="preserve"> TP 67 (TP 04/2013), </w:t>
      </w:r>
      <w:r w:rsidR="006375E3" w:rsidRPr="00906F32">
        <w:t>viď</w:t>
      </w:r>
      <w:r w:rsidRPr="00906F32">
        <w:t xml:space="preserve"> </w:t>
      </w:r>
      <w:r w:rsidR="006375E3" w:rsidRPr="00906F32">
        <w:t>tabuľka</w:t>
      </w:r>
      <w:r w:rsidRPr="00906F32">
        <w:t xml:space="preserve"> </w:t>
      </w:r>
      <w:r w:rsidR="006375E3" w:rsidRPr="00906F32">
        <w:t>parametrov</w:t>
      </w:r>
      <w:r w:rsidRPr="00906F32">
        <w:t xml:space="preserve"> vo </w:t>
      </w:r>
      <w:r w:rsidRPr="00906F32">
        <w:rPr>
          <w:rFonts w:cs="Arial"/>
        </w:rPr>
        <w:t>zväzku 3., Časť 4, bod 1.4, ods. 61</w:t>
      </w:r>
      <w:r w:rsidRPr="00906F32">
        <w:t>. T</w:t>
      </w:r>
      <w:r w:rsidR="006375E3" w:rsidRPr="00906F32">
        <w:t>ie</w:t>
      </w:r>
      <w:r w:rsidRPr="00906F32">
        <w:t xml:space="preserve">to </w:t>
      </w:r>
      <w:r w:rsidR="006375E3" w:rsidRPr="00906F32">
        <w:t>parametre</w:t>
      </w:r>
      <w:r w:rsidRPr="00906F32">
        <w:t xml:space="preserve"> mus</w:t>
      </w:r>
      <w:r w:rsidR="006375E3" w:rsidRPr="00906F32">
        <w:t>ia</w:t>
      </w:r>
      <w:r w:rsidRPr="00906F32">
        <w:t xml:space="preserve"> </w:t>
      </w:r>
      <w:r w:rsidR="006375E3" w:rsidRPr="00906F32">
        <w:t>byť</w:t>
      </w:r>
      <w:r w:rsidRPr="00906F32">
        <w:t xml:space="preserve"> </w:t>
      </w:r>
      <w:r w:rsidR="006375E3" w:rsidRPr="00906F32">
        <w:t>dodržané</w:t>
      </w:r>
      <w:r w:rsidRPr="00906F32">
        <w:t xml:space="preserve"> </w:t>
      </w:r>
      <w:r w:rsidR="006375E3" w:rsidRPr="00906F32">
        <w:t>hlavne</w:t>
      </w:r>
      <w:r w:rsidRPr="00906F32">
        <w:t xml:space="preserve"> v m</w:t>
      </w:r>
      <w:r w:rsidR="006375E3" w:rsidRPr="00906F32">
        <w:t>ie</w:t>
      </w:r>
      <w:r w:rsidRPr="00906F32">
        <w:t>st</w:t>
      </w:r>
      <w:r w:rsidR="006375E3" w:rsidRPr="00906F32">
        <w:t>ach</w:t>
      </w:r>
      <w:r w:rsidRPr="00906F32">
        <w:t xml:space="preserve"> p</w:t>
      </w:r>
      <w:r w:rsidR="006375E3" w:rsidRPr="00906F32">
        <w:t>r</w:t>
      </w:r>
      <w:r w:rsidRPr="00906F32">
        <w:t>ítok</w:t>
      </w:r>
      <w:r w:rsidR="006375E3" w:rsidRPr="00906F32">
        <w:t>ov</w:t>
      </w:r>
      <w:r w:rsidRPr="00906F32">
        <w:t xml:space="preserve"> </w:t>
      </w:r>
      <w:proofErr w:type="spellStart"/>
      <w:r w:rsidRPr="00906F32">
        <w:t>Krivá</w:t>
      </w:r>
      <w:r w:rsidR="006375E3" w:rsidRPr="00906F32">
        <w:t>n</w:t>
      </w:r>
      <w:r w:rsidRPr="00906F32">
        <w:t>ského</w:t>
      </w:r>
      <w:proofErr w:type="spellEnd"/>
      <w:r w:rsidRPr="00906F32">
        <w:t xml:space="preserve"> potoka a vyúst</w:t>
      </w:r>
      <w:r w:rsidR="006375E3" w:rsidRPr="00906F32">
        <w:t>e</w:t>
      </w:r>
      <w:r w:rsidRPr="00906F32">
        <w:t>n</w:t>
      </w:r>
      <w:r w:rsidR="006375E3" w:rsidRPr="00906F32">
        <w:t>ia</w:t>
      </w:r>
      <w:r w:rsidRPr="00906F32">
        <w:t xml:space="preserve"> </w:t>
      </w:r>
      <w:r w:rsidR="006375E3" w:rsidRPr="00906F32">
        <w:t>bočných</w:t>
      </w:r>
      <w:r w:rsidRPr="00906F32">
        <w:t xml:space="preserve"> údolí, </w:t>
      </w:r>
      <w:r w:rsidR="006375E3" w:rsidRPr="00906F32">
        <w:t>teda</w:t>
      </w:r>
      <w:r w:rsidRPr="00906F32">
        <w:t xml:space="preserve"> </w:t>
      </w:r>
      <w:r w:rsidR="006375E3" w:rsidRPr="00906F32">
        <w:t>približne</w:t>
      </w:r>
      <w:r w:rsidRPr="00906F32">
        <w:t xml:space="preserve"> v km 4,4 a v km 5,2.</w:t>
      </w:r>
    </w:p>
    <w:p w:rsidR="00E27430" w:rsidRDefault="00E27430" w:rsidP="00156386">
      <w:pPr>
        <w:spacing w:after="0" w:line="240" w:lineRule="auto"/>
        <w:rPr>
          <w:rFonts w:cs="Arial"/>
        </w:rPr>
      </w:pPr>
      <w:r w:rsidRPr="00906F32">
        <w:rPr>
          <w:rFonts w:cs="Arial"/>
        </w:rPr>
        <w:t>S ohľadom na zmenu výškového vedenia je možné časť mosta nahradiť násypom.- viď pod</w:t>
      </w:r>
      <w:r>
        <w:rPr>
          <w:rFonts w:cs="Arial"/>
        </w:rPr>
        <w:t xml:space="preserve">mienky pri objekte 100-00. Jednotlivé stavebné objekty budú mať </w:t>
      </w:r>
      <w:proofErr w:type="spellStart"/>
      <w:r>
        <w:rPr>
          <w:rFonts w:cs="Arial"/>
        </w:rPr>
        <w:t>podčíslo</w:t>
      </w:r>
      <w:proofErr w:type="spellEnd"/>
      <w:r>
        <w:rPr>
          <w:rFonts w:cs="Arial"/>
        </w:rPr>
        <w:t xml:space="preserve"> stavebného objektu doplnené o malé písmeno abecedy.  </w:t>
      </w:r>
    </w:p>
    <w:p w:rsidR="00E27430" w:rsidRDefault="00E27430" w:rsidP="00156386">
      <w:pPr>
        <w:spacing w:after="0" w:line="240" w:lineRule="auto"/>
        <w:rPr>
          <w:rFonts w:cs="Arial"/>
        </w:rPr>
      </w:pPr>
      <w:r>
        <w:rPr>
          <w:rFonts w:cs="Arial"/>
        </w:rPr>
        <w:t xml:space="preserve">Poloha opory 01 je záväzná </w:t>
      </w:r>
      <w:r w:rsidRPr="00E677B7">
        <w:t>v </w:t>
      </w:r>
      <w:r w:rsidRPr="00244845">
        <w:t xml:space="preserve">zmysle </w:t>
      </w:r>
      <w:r w:rsidRPr="00244845">
        <w:rPr>
          <w:rFonts w:cs="Arial"/>
        </w:rPr>
        <w:t>zväzku 3., Časť 4, bod 1.4, ods. 2</w:t>
      </w:r>
      <w:r>
        <w:rPr>
          <w:rFonts w:cs="Arial"/>
        </w:rPr>
        <w:t>6</w:t>
      </w:r>
      <w:r w:rsidRPr="00244845">
        <w:rPr>
          <w:rFonts w:cs="Arial"/>
        </w:rPr>
        <w:t>.</w:t>
      </w:r>
    </w:p>
    <w:p w:rsidR="00E27430" w:rsidRPr="00906F32" w:rsidRDefault="00E27430" w:rsidP="00156386">
      <w:pPr>
        <w:spacing w:after="0" w:line="240" w:lineRule="auto"/>
        <w:rPr>
          <w:rFonts w:cs="Arial"/>
        </w:rPr>
      </w:pPr>
      <w:r>
        <w:rPr>
          <w:rFonts w:cs="Arial"/>
        </w:rPr>
        <w:t xml:space="preserve">Polohu dilatačného piliera je možné upraviť s ohľadom na zvolenú technológiu budovania </w:t>
      </w:r>
      <w:r w:rsidRPr="00906F32">
        <w:rPr>
          <w:rFonts w:cs="Arial"/>
        </w:rPr>
        <w:t>mostov.</w:t>
      </w:r>
    </w:p>
    <w:p w:rsidR="00E27430" w:rsidRDefault="00E27430" w:rsidP="00156386">
      <w:pPr>
        <w:spacing w:after="0" w:line="240" w:lineRule="auto"/>
        <w:rPr>
          <w:rFonts w:cs="Arial"/>
        </w:rPr>
      </w:pPr>
      <w:r w:rsidRPr="00906F32">
        <w:rPr>
          <w:rFonts w:cs="Arial"/>
        </w:rPr>
        <w:t xml:space="preserve">S ohľadom na záverečné stanovisko MŽP nie sú možné ďalšie zásahy a úpravy </w:t>
      </w:r>
      <w:proofErr w:type="spellStart"/>
      <w:r w:rsidRPr="00906F32">
        <w:rPr>
          <w:rFonts w:cs="Arial"/>
        </w:rPr>
        <w:t>Krivánského</w:t>
      </w:r>
      <w:proofErr w:type="spellEnd"/>
      <w:r w:rsidRPr="00906F32">
        <w:rPr>
          <w:rFonts w:cs="Arial"/>
        </w:rPr>
        <w:t xml:space="preserve"> potoka nad rozsah DSP.</w:t>
      </w:r>
      <w:r>
        <w:rPr>
          <w:rFonts w:cs="Arial"/>
        </w:rPr>
        <w:t xml:space="preserve"> </w:t>
      </w:r>
    </w:p>
    <w:p w:rsidR="00E27430" w:rsidRDefault="00E27430" w:rsidP="00156386">
      <w:pPr>
        <w:spacing w:after="0" w:line="240" w:lineRule="auto"/>
        <w:rPr>
          <w:rFonts w:cs="Arial"/>
        </w:rPr>
      </w:pPr>
    </w:p>
    <w:p w:rsidR="00E27430" w:rsidRPr="00244D5A" w:rsidRDefault="00E27430" w:rsidP="009F751A">
      <w:pPr>
        <w:spacing w:after="0" w:line="240" w:lineRule="auto"/>
        <w:rPr>
          <w:rFonts w:cs="Arial"/>
        </w:rPr>
      </w:pPr>
      <w:r w:rsidRPr="00244D5A">
        <w:rPr>
          <w:rFonts w:cs="Arial"/>
        </w:rPr>
        <w:t xml:space="preserve">Objednávateľ súhlasí s použitím jednej nosnej konštrukcie na celú šírku </w:t>
      </w:r>
      <w:r>
        <w:rPr>
          <w:rFonts w:cs="Arial"/>
        </w:rPr>
        <w:t>rýchlostnej cesty</w:t>
      </w:r>
      <w:r w:rsidRPr="00244D5A">
        <w:rPr>
          <w:rFonts w:cs="Arial"/>
        </w:rPr>
        <w:t>.</w:t>
      </w:r>
    </w:p>
    <w:p w:rsidR="00E27430" w:rsidRDefault="00E27430" w:rsidP="00AE3654">
      <w:pPr>
        <w:pStyle w:val="Bezriadkovania"/>
        <w:spacing w:before="240"/>
        <w:jc w:val="both"/>
        <w:rPr>
          <w:rFonts w:ascii="Arial" w:hAnsi="Arial" w:cs="Arial"/>
          <w:b/>
        </w:rPr>
      </w:pPr>
    </w:p>
    <w:p w:rsidR="00E27430" w:rsidRPr="000977A8" w:rsidRDefault="00E27430" w:rsidP="007F1114">
      <w:pPr>
        <w:pStyle w:val="Nadpis2"/>
        <w:numPr>
          <w:ilvl w:val="0"/>
          <w:numId w:val="17"/>
        </w:numPr>
        <w:rPr>
          <w:rFonts w:cs="Arial"/>
        </w:rPr>
      </w:pPr>
      <w:bookmarkStart w:id="143" w:name="_Toc518289782"/>
      <w:r>
        <w:rPr>
          <w:rFonts w:cs="Arial"/>
        </w:rPr>
        <w:t>209</w:t>
      </w:r>
      <w:r w:rsidRPr="000977A8">
        <w:rPr>
          <w:rFonts w:cs="Arial"/>
        </w:rPr>
        <w:t>-0</w:t>
      </w:r>
      <w:r>
        <w:rPr>
          <w:rFonts w:cs="Arial"/>
        </w:rPr>
        <w:t>2</w:t>
      </w:r>
      <w:r w:rsidRPr="000977A8">
        <w:rPr>
          <w:rFonts w:cs="Arial"/>
        </w:rPr>
        <w:t xml:space="preserve"> </w:t>
      </w:r>
      <w:r w:rsidRPr="00415F94">
        <w:rPr>
          <w:rFonts w:cs="Arial"/>
        </w:rPr>
        <w:t>Estakáda v km 5.310-7.062</w:t>
      </w:r>
      <w:bookmarkEnd w:id="143"/>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r>
        <w:t>J</w:t>
      </w:r>
      <w:r w:rsidRPr="00784780">
        <w:t>e potrebné dodržať požiadavky uvedené vo Zväzku 3, časť 1, čl. 2.2 Normy a technické predpisy a to bez navýšenia ceny diela.</w:t>
      </w:r>
    </w:p>
    <w:p w:rsidR="00E27430" w:rsidRPr="00244D5A" w:rsidRDefault="00E27430" w:rsidP="00415F94">
      <w:pPr>
        <w:spacing w:after="0"/>
      </w:pPr>
      <w:r w:rsidRPr="00244D5A">
        <w:t>Dĺžk</w:t>
      </w:r>
      <w:r>
        <w:t xml:space="preserve">a premostenia </w:t>
      </w:r>
      <w:r>
        <w:tab/>
      </w:r>
      <w:r>
        <w:tab/>
      </w:r>
      <w:r>
        <w:tab/>
        <w:t>:</w:t>
      </w:r>
      <w:r>
        <w:tab/>
        <w:t>1942,75m v osi R2</w:t>
      </w:r>
    </w:p>
    <w:p w:rsidR="00E27430" w:rsidRDefault="00E27430" w:rsidP="008726BD">
      <w:pPr>
        <w:tabs>
          <w:tab w:val="left" w:pos="3544"/>
        </w:tabs>
        <w:spacing w:after="0"/>
      </w:pPr>
      <w:r w:rsidRPr="00D350BE">
        <w:t>Šírka vozovky medzi zvodidlami</w:t>
      </w:r>
      <w:r w:rsidRPr="00D350BE">
        <w:tab/>
        <w:t>:</w:t>
      </w:r>
      <w:r w:rsidRPr="00D350BE">
        <w:tab/>
        <w:t>24,5m</w:t>
      </w:r>
      <w:r>
        <w:t xml:space="preserve"> </w:t>
      </w:r>
    </w:p>
    <w:p w:rsidR="00E27430" w:rsidRPr="0099794E" w:rsidRDefault="00E27430" w:rsidP="00415F94">
      <w:pPr>
        <w:spacing w:after="0"/>
      </w:pPr>
      <w:r w:rsidRPr="0099794E">
        <w:lastRenderedPageBreak/>
        <w:t>Šírka služobných chodníkov</w:t>
      </w:r>
      <w:r>
        <w:tab/>
      </w:r>
      <w:r>
        <w:tab/>
        <w:t>:</w:t>
      </w:r>
      <w:r>
        <w:tab/>
      </w:r>
      <w:r w:rsidRPr="0099794E">
        <w:t>0,75 m</w:t>
      </w:r>
      <w:r>
        <w:t xml:space="preserve"> + 0,75m</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rsidR="00E27430" w:rsidRDefault="00E27430" w:rsidP="00794C8A">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415F94">
      <w:pPr>
        <w:spacing w:after="0" w:line="240" w:lineRule="auto"/>
        <w:rPr>
          <w:rFonts w:cs="Arial"/>
          <w:lang w:eastAsia="sk-SK"/>
        </w:rPr>
      </w:pPr>
    </w:p>
    <w:p w:rsidR="00E27430" w:rsidRPr="00906F32" w:rsidRDefault="00E27430" w:rsidP="00415F94">
      <w:pPr>
        <w:spacing w:after="0" w:line="240" w:lineRule="auto"/>
        <w:rPr>
          <w:rFonts w:cs="Arial"/>
        </w:rPr>
      </w:pPr>
      <w:r>
        <w:t>Celková d</w:t>
      </w:r>
      <w:r w:rsidRPr="00E677B7">
        <w:t xml:space="preserve">ĺžka </w:t>
      </w:r>
      <w:r>
        <w:t>premostenia mostov 209-01 a 209-02</w:t>
      </w:r>
      <w:r w:rsidRPr="00E677B7">
        <w:t xml:space="preserve"> je záväzná v </w:t>
      </w:r>
      <w:r w:rsidRPr="00244845">
        <w:t xml:space="preserve">zmysle </w:t>
      </w:r>
      <w:r w:rsidRPr="00244845">
        <w:rPr>
          <w:rFonts w:cs="Arial"/>
        </w:rPr>
        <w:t>zväz</w:t>
      </w:r>
      <w:r>
        <w:rPr>
          <w:rFonts w:cs="Arial"/>
        </w:rPr>
        <w:t xml:space="preserve">ku 3., Časť 4, </w:t>
      </w:r>
      <w:r w:rsidRPr="00906F32">
        <w:rPr>
          <w:rFonts w:cs="Arial"/>
        </w:rPr>
        <w:t>bod 1.4, ods. 25.</w:t>
      </w:r>
    </w:p>
    <w:p w:rsidR="00E27430" w:rsidRPr="00906F32" w:rsidRDefault="00E27430" w:rsidP="00C934CC">
      <w:pPr>
        <w:spacing w:after="0" w:line="240" w:lineRule="auto"/>
        <w:rPr>
          <w:rFonts w:cs="Arial"/>
        </w:rPr>
      </w:pPr>
      <w:r w:rsidRPr="00906F32">
        <w:t>Objekt musí sp</w:t>
      </w:r>
      <w:r w:rsidR="006375E3" w:rsidRPr="00906F32">
        <w:t>ĺ</w:t>
      </w:r>
      <w:r w:rsidRPr="00906F32">
        <w:t>ňa</w:t>
      </w:r>
      <w:r w:rsidR="006375E3" w:rsidRPr="00906F32">
        <w:t>ť</w:t>
      </w:r>
      <w:r w:rsidRPr="00906F32">
        <w:t xml:space="preserve"> ideáln</w:t>
      </w:r>
      <w:r w:rsidR="006375E3" w:rsidRPr="00906F32">
        <w:t>e</w:t>
      </w:r>
      <w:r w:rsidRPr="00906F32">
        <w:t xml:space="preserve"> </w:t>
      </w:r>
      <w:r w:rsidR="006375E3" w:rsidRPr="00906F32">
        <w:t>parametre</w:t>
      </w:r>
      <w:r w:rsidRPr="00906F32">
        <w:t xml:space="preserve"> </w:t>
      </w:r>
      <w:r w:rsidR="006375E3" w:rsidRPr="00906F32">
        <w:t>migračného</w:t>
      </w:r>
      <w:r w:rsidRPr="00906F32">
        <w:t xml:space="preserve"> objektu </w:t>
      </w:r>
      <w:r w:rsidR="006375E3" w:rsidRPr="00906F32">
        <w:t>kategórie</w:t>
      </w:r>
      <w:r w:rsidRPr="00906F32">
        <w:t xml:space="preserve"> A </w:t>
      </w:r>
      <w:r w:rsidR="006375E3" w:rsidRPr="00906F32">
        <w:t>po</w:t>
      </w:r>
      <w:r w:rsidRPr="00906F32">
        <w:t>d</w:t>
      </w:r>
      <w:r w:rsidR="006375E3" w:rsidRPr="00906F32">
        <w:t>ľa</w:t>
      </w:r>
      <w:r w:rsidRPr="00906F32">
        <w:t xml:space="preserve"> TP 67 (TP 04/2013), </w:t>
      </w:r>
      <w:r w:rsidR="006375E3" w:rsidRPr="00906F32">
        <w:t>viď</w:t>
      </w:r>
      <w:r w:rsidRPr="00906F32">
        <w:t xml:space="preserve"> </w:t>
      </w:r>
      <w:r w:rsidR="006375E3" w:rsidRPr="00906F32">
        <w:t>tabuľka</w:t>
      </w:r>
      <w:r w:rsidRPr="00906F32">
        <w:t xml:space="preserve"> </w:t>
      </w:r>
      <w:r w:rsidR="006375E3" w:rsidRPr="00906F32">
        <w:t>parametrov</w:t>
      </w:r>
      <w:r w:rsidRPr="00906F32">
        <w:t xml:space="preserve"> vo </w:t>
      </w:r>
      <w:r w:rsidRPr="00906F32">
        <w:rPr>
          <w:rFonts w:cs="Arial"/>
        </w:rPr>
        <w:t>zväzku 3., Časť 4, bod 1.4, ods. 61</w:t>
      </w:r>
      <w:r w:rsidRPr="00906F32">
        <w:t>. T</w:t>
      </w:r>
      <w:r w:rsidR="006375E3" w:rsidRPr="00906F32">
        <w:t>ie</w:t>
      </w:r>
      <w:r w:rsidRPr="00906F32">
        <w:t xml:space="preserve">to </w:t>
      </w:r>
      <w:r w:rsidR="006375E3" w:rsidRPr="00906F32">
        <w:t>parametre</w:t>
      </w:r>
      <w:r w:rsidRPr="00906F32">
        <w:t xml:space="preserve"> mus</w:t>
      </w:r>
      <w:r w:rsidR="006375E3" w:rsidRPr="00906F32">
        <w:t>ia byť</w:t>
      </w:r>
      <w:r w:rsidRPr="00906F32">
        <w:t xml:space="preserve"> </w:t>
      </w:r>
      <w:r w:rsidR="006375E3" w:rsidRPr="00906F32">
        <w:t>dodržané</w:t>
      </w:r>
      <w:r w:rsidRPr="00906F32">
        <w:t xml:space="preserve"> </w:t>
      </w:r>
      <w:r w:rsidR="006375E3" w:rsidRPr="00906F32">
        <w:t>hlavne</w:t>
      </w:r>
      <w:r w:rsidRPr="00906F32">
        <w:t xml:space="preserve"> v m</w:t>
      </w:r>
      <w:r w:rsidR="006375E3" w:rsidRPr="00906F32">
        <w:t>ie</w:t>
      </w:r>
      <w:r w:rsidRPr="00906F32">
        <w:t>st</w:t>
      </w:r>
      <w:r w:rsidR="006375E3" w:rsidRPr="00906F32">
        <w:t>ach</w:t>
      </w:r>
      <w:r w:rsidRPr="00906F32">
        <w:t xml:space="preserve"> p</w:t>
      </w:r>
      <w:r w:rsidR="006375E3" w:rsidRPr="00906F32">
        <w:t>r</w:t>
      </w:r>
      <w:r w:rsidRPr="00906F32">
        <w:t>ítok</w:t>
      </w:r>
      <w:r w:rsidR="006375E3" w:rsidRPr="00906F32">
        <w:t>ov</w:t>
      </w:r>
      <w:r w:rsidRPr="00906F32">
        <w:t xml:space="preserve"> </w:t>
      </w:r>
      <w:proofErr w:type="spellStart"/>
      <w:r w:rsidRPr="00906F32">
        <w:t>Krivá</w:t>
      </w:r>
      <w:r w:rsidR="006375E3" w:rsidRPr="00906F32">
        <w:t>n</w:t>
      </w:r>
      <w:r w:rsidRPr="00906F32">
        <w:t>ského</w:t>
      </w:r>
      <w:proofErr w:type="spellEnd"/>
      <w:r w:rsidRPr="00906F32">
        <w:t xml:space="preserve"> potoka a </w:t>
      </w:r>
      <w:r w:rsidR="006375E3" w:rsidRPr="00906F32">
        <w:t>vyústenia bočných</w:t>
      </w:r>
      <w:r w:rsidRPr="00906F32">
        <w:t xml:space="preserve"> údolí, </w:t>
      </w:r>
      <w:r w:rsidR="006375E3" w:rsidRPr="00906F32">
        <w:t>teda</w:t>
      </w:r>
      <w:r w:rsidRPr="00906F32">
        <w:t xml:space="preserve"> </w:t>
      </w:r>
      <w:r w:rsidR="006375E3" w:rsidRPr="00906F32">
        <w:t>približne</w:t>
      </w:r>
      <w:r w:rsidRPr="00906F32">
        <w:t xml:space="preserve"> v km 5,6; km 6,0 a v km 6,3.</w:t>
      </w:r>
    </w:p>
    <w:p w:rsidR="00E27430" w:rsidRDefault="00E27430" w:rsidP="00415F94">
      <w:pPr>
        <w:spacing w:after="0" w:line="240" w:lineRule="auto"/>
        <w:rPr>
          <w:rFonts w:cs="Arial"/>
        </w:rPr>
      </w:pPr>
      <w:r w:rsidRPr="00906F32">
        <w:rPr>
          <w:rFonts w:cs="Arial"/>
        </w:rPr>
        <w:t>S ohľadom na zmenu výškového vedenia je možné časť mosta nahradiť násypom.- viď podmienky pri objekte 100-00. Jednotlivé stavebné objekty budú mať pod-číslo stavebného ob</w:t>
      </w:r>
      <w:r>
        <w:rPr>
          <w:rFonts w:cs="Arial"/>
        </w:rPr>
        <w:t xml:space="preserve">jektu doplnené o malé písmeno abecedy.  </w:t>
      </w:r>
    </w:p>
    <w:p w:rsidR="00E27430" w:rsidRDefault="00E27430" w:rsidP="00415F94">
      <w:pPr>
        <w:spacing w:after="0" w:line="240" w:lineRule="auto"/>
        <w:rPr>
          <w:rFonts w:cs="Arial"/>
        </w:rPr>
      </w:pPr>
      <w:r>
        <w:rPr>
          <w:rFonts w:cs="Arial"/>
        </w:rPr>
        <w:t xml:space="preserve">Poloha opory smer Lučenec je záväzná </w:t>
      </w:r>
      <w:r w:rsidRPr="00E677B7">
        <w:t>v </w:t>
      </w:r>
      <w:r w:rsidRPr="00244845">
        <w:t xml:space="preserve">zmysle </w:t>
      </w:r>
      <w:r w:rsidRPr="00244845">
        <w:rPr>
          <w:rFonts w:cs="Arial"/>
        </w:rPr>
        <w:t>zväzku 3., Časť 4, bod 1.4, ods. 2</w:t>
      </w:r>
      <w:r>
        <w:rPr>
          <w:rFonts w:cs="Arial"/>
        </w:rPr>
        <w:t>6</w:t>
      </w:r>
      <w:r w:rsidRPr="00244845">
        <w:rPr>
          <w:rFonts w:cs="Arial"/>
        </w:rPr>
        <w:t>.</w:t>
      </w:r>
    </w:p>
    <w:p w:rsidR="00E27430" w:rsidRPr="00906F32" w:rsidRDefault="00E27430" w:rsidP="00415F94">
      <w:pPr>
        <w:spacing w:after="0" w:line="240" w:lineRule="auto"/>
        <w:rPr>
          <w:rFonts w:cs="Arial"/>
        </w:rPr>
      </w:pPr>
      <w:r>
        <w:rPr>
          <w:rFonts w:cs="Arial"/>
        </w:rPr>
        <w:t xml:space="preserve">Polohu dilatačného piliera je možné upraviť s ohľadom na zvolenú technológiu budovania </w:t>
      </w:r>
      <w:r w:rsidRPr="00906F32">
        <w:rPr>
          <w:rFonts w:cs="Arial"/>
        </w:rPr>
        <w:t>mostov.</w:t>
      </w:r>
    </w:p>
    <w:p w:rsidR="0042539E" w:rsidRDefault="0042539E" w:rsidP="0042539E">
      <w:pPr>
        <w:spacing w:after="0" w:line="240" w:lineRule="auto"/>
        <w:rPr>
          <w:rFonts w:cs="Arial"/>
        </w:rPr>
      </w:pPr>
      <w:r w:rsidRPr="00906F32">
        <w:rPr>
          <w:rFonts w:cs="Arial"/>
        </w:rPr>
        <w:t xml:space="preserve">S ohľadom na záverečné stanovisko MŽP nie sú možné ďalšie zásahy a úpravy </w:t>
      </w:r>
      <w:proofErr w:type="spellStart"/>
      <w:r w:rsidRPr="00906F32">
        <w:rPr>
          <w:rFonts w:cs="Arial"/>
        </w:rPr>
        <w:t>Krivánského</w:t>
      </w:r>
      <w:proofErr w:type="spellEnd"/>
      <w:r w:rsidRPr="00906F32">
        <w:rPr>
          <w:rFonts w:cs="Arial"/>
        </w:rPr>
        <w:t xml:space="preserve"> potoka nad rozsah DSP.</w:t>
      </w:r>
      <w:r>
        <w:rPr>
          <w:rFonts w:cs="Arial"/>
        </w:rPr>
        <w:t xml:space="preserve"> </w:t>
      </w:r>
    </w:p>
    <w:p w:rsidR="00E27430" w:rsidRDefault="00E27430" w:rsidP="00415F94">
      <w:pPr>
        <w:spacing w:after="0" w:line="240" w:lineRule="auto"/>
        <w:rPr>
          <w:rFonts w:cs="Arial"/>
        </w:rPr>
      </w:pPr>
    </w:p>
    <w:p w:rsidR="00E27430" w:rsidRPr="00244D5A" w:rsidRDefault="00F33AFA" w:rsidP="00415F94">
      <w:pPr>
        <w:spacing w:after="0" w:line="240" w:lineRule="auto"/>
        <w:rPr>
          <w:rFonts w:cs="Arial"/>
        </w:rPr>
      </w:pPr>
      <w:r>
        <w:rPr>
          <w:rFonts w:cs="Arial"/>
        </w:rPr>
        <w:t xml:space="preserve">Objednávateľ súhlasí </w:t>
      </w:r>
      <w:r w:rsidR="00E27430" w:rsidRPr="00244D5A">
        <w:rPr>
          <w:rFonts w:cs="Arial"/>
        </w:rPr>
        <w:t xml:space="preserve">s použitím jednej nosnej konštrukcie na celú šírku </w:t>
      </w:r>
      <w:r w:rsidR="00E27430">
        <w:rPr>
          <w:rFonts w:cs="Arial"/>
        </w:rPr>
        <w:t>rýchlostnej cesty</w:t>
      </w:r>
      <w:r w:rsidR="00E27430" w:rsidRPr="00244D5A">
        <w:rPr>
          <w:rFonts w:cs="Arial"/>
        </w:rPr>
        <w:t>.</w:t>
      </w:r>
    </w:p>
    <w:p w:rsidR="00E27430" w:rsidRDefault="00E27430" w:rsidP="00415F94">
      <w:pPr>
        <w:pStyle w:val="Bezriadkovania"/>
        <w:spacing w:before="240"/>
        <w:jc w:val="both"/>
        <w:rPr>
          <w:rFonts w:ascii="Arial" w:hAnsi="Arial" w:cs="Arial"/>
          <w:b/>
        </w:rPr>
      </w:pPr>
    </w:p>
    <w:p w:rsidR="00E27430" w:rsidRPr="000977A8" w:rsidRDefault="00E27430" w:rsidP="007F1114">
      <w:pPr>
        <w:pStyle w:val="Nadpis2"/>
        <w:numPr>
          <w:ilvl w:val="0"/>
          <w:numId w:val="17"/>
        </w:numPr>
        <w:rPr>
          <w:rFonts w:cs="Arial"/>
        </w:rPr>
      </w:pPr>
      <w:bookmarkStart w:id="144" w:name="_Toc518289783"/>
      <w:r>
        <w:rPr>
          <w:rFonts w:cs="Arial"/>
        </w:rPr>
        <w:t>210</w:t>
      </w:r>
      <w:r w:rsidRPr="000977A8">
        <w:rPr>
          <w:rFonts w:cs="Arial"/>
        </w:rPr>
        <w:t>-0</w:t>
      </w:r>
      <w:r>
        <w:rPr>
          <w:rFonts w:cs="Arial"/>
        </w:rPr>
        <w:t>0</w:t>
      </w:r>
      <w:r w:rsidRPr="000977A8">
        <w:rPr>
          <w:rFonts w:cs="Arial"/>
        </w:rPr>
        <w:t xml:space="preserve"> </w:t>
      </w:r>
      <w:r w:rsidRPr="00415F94">
        <w:rPr>
          <w:rFonts w:cs="Arial"/>
        </w:rPr>
        <w:t>Estakáda v km 7.155-8.798</w:t>
      </w:r>
      <w:bookmarkEnd w:id="144"/>
      <w:r>
        <w:rPr>
          <w:rFonts w:cs="Arial"/>
        </w:rPr>
        <w:t xml:space="preserve"> </w:t>
      </w:r>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r>
        <w:t>J</w:t>
      </w:r>
      <w:r w:rsidRPr="00784780">
        <w:t>e potrebné dodržať požiadavky uvedené vo Zväzku 3, časť 1, čl. 2.2 Normy a technické predpisy a to bez navýšenia ceny diela.</w:t>
      </w:r>
    </w:p>
    <w:p w:rsidR="00E27430" w:rsidRPr="00244D5A" w:rsidRDefault="00E27430" w:rsidP="00415F94">
      <w:pPr>
        <w:spacing w:after="0"/>
      </w:pPr>
      <w:r w:rsidRPr="00244D5A">
        <w:t>Dĺžk</w:t>
      </w:r>
      <w:r>
        <w:t xml:space="preserve">a premostenia </w:t>
      </w:r>
      <w:r>
        <w:tab/>
      </w:r>
      <w:r>
        <w:tab/>
      </w:r>
      <w:r>
        <w:tab/>
        <w:t>:</w:t>
      </w:r>
      <w:r>
        <w:tab/>
        <w:t>1617,90m v osi R2</w:t>
      </w:r>
    </w:p>
    <w:p w:rsidR="00E27430" w:rsidRDefault="00E27430" w:rsidP="00415F94">
      <w:pPr>
        <w:tabs>
          <w:tab w:val="left" w:pos="3544"/>
        </w:tabs>
        <w:spacing w:after="0"/>
      </w:pPr>
      <w:r w:rsidRPr="00D350BE">
        <w:t>Voľna šírka mosta</w:t>
      </w:r>
      <w:r w:rsidRPr="00D350BE">
        <w:tab/>
        <w:t>:</w:t>
      </w:r>
      <w:r w:rsidRPr="00D350BE">
        <w:tab/>
        <w:t>2</w:t>
      </w:r>
      <w:r>
        <w:t>4</w:t>
      </w:r>
      <w:r w:rsidRPr="00D350BE">
        <w:t>,5m</w:t>
      </w:r>
      <w:r>
        <w:t xml:space="preserve"> </w:t>
      </w:r>
    </w:p>
    <w:p w:rsidR="00E27430" w:rsidRPr="0099794E" w:rsidRDefault="00E27430" w:rsidP="00415F94">
      <w:pPr>
        <w:spacing w:after="0"/>
      </w:pPr>
      <w:r w:rsidRPr="0099794E">
        <w:t>Šírka služobných chodníkov</w:t>
      </w:r>
      <w:r>
        <w:tab/>
      </w:r>
      <w:r>
        <w:tab/>
        <w:t>:</w:t>
      </w:r>
      <w:r>
        <w:tab/>
      </w:r>
      <w:r w:rsidRPr="0099794E">
        <w:t>0,75 m</w:t>
      </w:r>
      <w:r>
        <w:t xml:space="preserve"> + 0,75m</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rsidR="00E27430" w:rsidRDefault="00E27430" w:rsidP="00794C8A">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415F94">
      <w:pPr>
        <w:spacing w:after="0" w:line="240" w:lineRule="auto"/>
        <w:rPr>
          <w:rFonts w:cs="Arial"/>
          <w:lang w:eastAsia="sk-SK"/>
        </w:rPr>
      </w:pPr>
    </w:p>
    <w:p w:rsidR="00E27430" w:rsidRPr="0099794E" w:rsidRDefault="00E27430" w:rsidP="008726BD">
      <w:pPr>
        <w:spacing w:after="0" w:line="240" w:lineRule="auto"/>
        <w:rPr>
          <w:rFonts w:cs="Arial"/>
        </w:rPr>
      </w:pPr>
      <w:r w:rsidRPr="00670577">
        <w:t xml:space="preserve">Dĺžka </w:t>
      </w:r>
      <w:r>
        <w:t>premostenia</w:t>
      </w:r>
      <w:r w:rsidRPr="00670577">
        <w:t xml:space="preserve"> je záväzná v </w:t>
      </w:r>
      <w:r w:rsidRPr="00244845">
        <w:t xml:space="preserve">zmysle </w:t>
      </w:r>
      <w:r w:rsidRPr="00244845">
        <w:rPr>
          <w:rFonts w:cs="Arial"/>
        </w:rPr>
        <w:t>zväzku 3., Časť 4, bod 1.4, ods. 25.</w:t>
      </w:r>
      <w:r w:rsidRPr="00670577">
        <w:rPr>
          <w:rFonts w:cs="Arial"/>
        </w:rPr>
        <w:t xml:space="preserve">     </w:t>
      </w:r>
    </w:p>
    <w:p w:rsidR="00E27430" w:rsidRPr="00906F32" w:rsidRDefault="00E27430" w:rsidP="00415F94">
      <w:pPr>
        <w:spacing w:after="0" w:line="240" w:lineRule="auto"/>
        <w:rPr>
          <w:rFonts w:cs="Arial"/>
        </w:rPr>
      </w:pPr>
      <w:r>
        <w:rPr>
          <w:rFonts w:cs="Arial"/>
        </w:rPr>
        <w:t>S ohľadom na zmenu výškového vedenia je možné časť mosta nahradiť násypom.- viď podmienky pri objekte 100-00. Jednotlivé stavebné objekty budú mať pod číslo stavebného ob</w:t>
      </w:r>
      <w:r w:rsidRPr="00906F32">
        <w:rPr>
          <w:rFonts w:cs="Arial"/>
        </w:rPr>
        <w:t xml:space="preserve">jektu doplnené o malé písmeno abecedy.  </w:t>
      </w:r>
    </w:p>
    <w:p w:rsidR="00E27430" w:rsidRDefault="00E27430" w:rsidP="00D476A4">
      <w:pPr>
        <w:spacing w:after="0" w:line="240" w:lineRule="auto"/>
        <w:rPr>
          <w:rFonts w:cs="Arial"/>
        </w:rPr>
      </w:pPr>
      <w:r w:rsidRPr="00906F32">
        <w:t>Objekt musí sp</w:t>
      </w:r>
      <w:r w:rsidR="006375E3" w:rsidRPr="00906F32">
        <w:t>ĺň</w:t>
      </w:r>
      <w:r w:rsidRPr="00906F32">
        <w:t>a</w:t>
      </w:r>
      <w:r w:rsidR="006375E3" w:rsidRPr="00906F32">
        <w:t>ť</w:t>
      </w:r>
      <w:r w:rsidRPr="00906F32">
        <w:t xml:space="preserve"> </w:t>
      </w:r>
      <w:r w:rsidR="006375E3" w:rsidRPr="00906F32">
        <w:t>ideálne</w:t>
      </w:r>
      <w:r w:rsidRPr="00906F32">
        <w:t xml:space="preserve"> </w:t>
      </w:r>
      <w:r w:rsidR="006375E3" w:rsidRPr="00906F32">
        <w:t>parametre</w:t>
      </w:r>
      <w:r w:rsidRPr="00906F32">
        <w:t xml:space="preserve"> </w:t>
      </w:r>
      <w:r w:rsidR="006375E3" w:rsidRPr="00906F32">
        <w:t>migračného</w:t>
      </w:r>
      <w:r w:rsidRPr="00906F32">
        <w:t xml:space="preserve"> objektu </w:t>
      </w:r>
      <w:r w:rsidR="006375E3" w:rsidRPr="00906F32">
        <w:t>kategórie</w:t>
      </w:r>
      <w:r w:rsidRPr="00906F32">
        <w:t xml:space="preserve"> A </w:t>
      </w:r>
      <w:r w:rsidR="006375E3" w:rsidRPr="00906F32">
        <w:t>po</w:t>
      </w:r>
      <w:r w:rsidRPr="00906F32">
        <w:t>d</w:t>
      </w:r>
      <w:r w:rsidR="006375E3" w:rsidRPr="00906F32">
        <w:t xml:space="preserve">ľa </w:t>
      </w:r>
      <w:r w:rsidRPr="00906F32">
        <w:t xml:space="preserve">TP 67 (TP 04/2013), </w:t>
      </w:r>
      <w:r w:rsidR="006375E3" w:rsidRPr="00906F32">
        <w:t>viď</w:t>
      </w:r>
      <w:r w:rsidRPr="00906F32">
        <w:t xml:space="preserve"> </w:t>
      </w:r>
      <w:r w:rsidR="006375E3" w:rsidRPr="00906F32">
        <w:t>tabuľka</w:t>
      </w:r>
      <w:r w:rsidRPr="00906F32">
        <w:t xml:space="preserve"> </w:t>
      </w:r>
      <w:r w:rsidR="006375E3" w:rsidRPr="00906F32">
        <w:t>parametrov</w:t>
      </w:r>
      <w:r w:rsidRPr="00906F32">
        <w:t xml:space="preserve"> vo </w:t>
      </w:r>
      <w:r w:rsidRPr="00906F32">
        <w:rPr>
          <w:rFonts w:cs="Arial"/>
        </w:rPr>
        <w:t>zväzku 3., Časť 4, bod 1.4, ods. 61</w:t>
      </w:r>
      <w:r w:rsidRPr="00906F32">
        <w:t>. T</w:t>
      </w:r>
      <w:r w:rsidR="006375E3" w:rsidRPr="00906F32">
        <w:t>ie</w:t>
      </w:r>
      <w:r w:rsidRPr="00906F32">
        <w:t xml:space="preserve">to </w:t>
      </w:r>
      <w:r w:rsidR="006375E3" w:rsidRPr="00906F32">
        <w:t>parametre</w:t>
      </w:r>
      <w:r w:rsidRPr="00906F32">
        <w:t xml:space="preserve"> mus</w:t>
      </w:r>
      <w:r w:rsidR="006375E3" w:rsidRPr="00906F32">
        <w:t>ia</w:t>
      </w:r>
      <w:r w:rsidRPr="00906F32">
        <w:t xml:space="preserve"> </w:t>
      </w:r>
      <w:r w:rsidR="006375E3" w:rsidRPr="00906F32">
        <w:t>byť</w:t>
      </w:r>
      <w:r w:rsidRPr="00906F32">
        <w:t xml:space="preserve"> </w:t>
      </w:r>
      <w:r w:rsidR="006375E3" w:rsidRPr="00906F32">
        <w:t>dodržané</w:t>
      </w:r>
      <w:r w:rsidR="00E06608" w:rsidRPr="00906F32">
        <w:t xml:space="preserve"> </w:t>
      </w:r>
      <w:r w:rsidRPr="00906F32">
        <w:rPr>
          <w:rFonts w:cs="Arial"/>
        </w:rPr>
        <w:t xml:space="preserve">od opory 1 po staničenie v km 7,700 a od </w:t>
      </w:r>
      <w:proofErr w:type="spellStart"/>
      <w:r w:rsidRPr="00906F32">
        <w:rPr>
          <w:rFonts w:cs="Arial"/>
        </w:rPr>
        <w:t>staničenia</w:t>
      </w:r>
      <w:proofErr w:type="spellEnd"/>
      <w:r w:rsidRPr="00906F32">
        <w:rPr>
          <w:rFonts w:cs="Arial"/>
        </w:rPr>
        <w:t xml:space="preserve"> v km 8,350 po km 8,550</w:t>
      </w:r>
      <w:r w:rsidR="00E06608" w:rsidRPr="00906F32">
        <w:rPr>
          <w:rFonts w:cs="Arial"/>
        </w:rPr>
        <w:t>, vodn</w:t>
      </w:r>
      <w:r w:rsidR="006375E3" w:rsidRPr="00906F32">
        <w:rPr>
          <w:rFonts w:cs="Arial"/>
        </w:rPr>
        <w:t>á</w:t>
      </w:r>
      <w:r w:rsidR="00E06608" w:rsidRPr="00906F32">
        <w:rPr>
          <w:rFonts w:cs="Arial"/>
        </w:rPr>
        <w:t xml:space="preserve"> nádrž </w:t>
      </w:r>
      <w:proofErr w:type="spellStart"/>
      <w:r w:rsidR="00E06608" w:rsidRPr="00906F32">
        <w:rPr>
          <w:rFonts w:cs="Arial"/>
        </w:rPr>
        <w:t>Mýtná</w:t>
      </w:r>
      <w:proofErr w:type="spellEnd"/>
      <w:r w:rsidR="00E06608" w:rsidRPr="00906F32">
        <w:rPr>
          <w:rFonts w:cs="Arial"/>
        </w:rPr>
        <w:t xml:space="preserve"> </w:t>
      </w:r>
      <w:r w:rsidR="006375E3" w:rsidRPr="00906F32">
        <w:t>tvorí</w:t>
      </w:r>
      <w:r w:rsidR="00E06608" w:rsidRPr="00906F32">
        <w:t xml:space="preserve"> </w:t>
      </w:r>
      <w:r w:rsidR="006375E3" w:rsidRPr="00906F32">
        <w:t>prirodzenú</w:t>
      </w:r>
      <w:r w:rsidR="00E06608" w:rsidRPr="00906F32">
        <w:t xml:space="preserve"> migračn</w:t>
      </w:r>
      <w:r w:rsidR="006375E3" w:rsidRPr="00906F32">
        <w:t>ú</w:t>
      </w:r>
      <w:r w:rsidR="00E06608" w:rsidRPr="00906F32">
        <w:t xml:space="preserve"> bariéru.</w:t>
      </w:r>
      <w:r>
        <w:rPr>
          <w:rFonts w:cs="Arial"/>
        </w:rPr>
        <w:t xml:space="preserve"> </w:t>
      </w:r>
    </w:p>
    <w:p w:rsidR="00E27430" w:rsidRDefault="00E27430" w:rsidP="00415F94">
      <w:pPr>
        <w:spacing w:after="0" w:line="240" w:lineRule="auto"/>
        <w:rPr>
          <w:rFonts w:cs="Arial"/>
        </w:rPr>
      </w:pPr>
    </w:p>
    <w:p w:rsidR="00E27430" w:rsidRPr="00244D5A" w:rsidRDefault="00E27430" w:rsidP="00415F94">
      <w:pPr>
        <w:spacing w:after="0" w:line="240" w:lineRule="auto"/>
        <w:rPr>
          <w:rFonts w:cs="Arial"/>
        </w:rPr>
      </w:pPr>
      <w:r w:rsidRPr="00244D5A">
        <w:rPr>
          <w:rFonts w:cs="Arial"/>
        </w:rPr>
        <w:t xml:space="preserve">Objednávateľ súhlasí s použitím jednej nosnej konštrukcie na celú šírku </w:t>
      </w:r>
      <w:r>
        <w:rPr>
          <w:rFonts w:cs="Arial"/>
        </w:rPr>
        <w:t>rýchlostnej cesty</w:t>
      </w:r>
      <w:r w:rsidRPr="00244D5A">
        <w:rPr>
          <w:rFonts w:cs="Arial"/>
        </w:rPr>
        <w:t>.</w:t>
      </w:r>
    </w:p>
    <w:p w:rsidR="00E27430" w:rsidRPr="00BB0430" w:rsidRDefault="00E27430" w:rsidP="007F1114">
      <w:pPr>
        <w:pStyle w:val="Nadpis2"/>
        <w:numPr>
          <w:ilvl w:val="0"/>
          <w:numId w:val="17"/>
        </w:numPr>
        <w:rPr>
          <w:rFonts w:cs="Arial"/>
        </w:rPr>
      </w:pPr>
      <w:bookmarkStart w:id="145" w:name="_Toc518289784"/>
      <w:r w:rsidRPr="00BB0430">
        <w:rPr>
          <w:rFonts w:cs="Arial"/>
        </w:rPr>
        <w:lastRenderedPageBreak/>
        <w:t>2</w:t>
      </w:r>
      <w:r>
        <w:rPr>
          <w:rFonts w:cs="Arial"/>
        </w:rPr>
        <w:t>25-</w:t>
      </w:r>
      <w:r w:rsidRPr="00BB0430">
        <w:rPr>
          <w:rFonts w:cs="Arial"/>
        </w:rPr>
        <w:t xml:space="preserve">00 </w:t>
      </w:r>
      <w:r w:rsidRPr="00D476A4">
        <w:rPr>
          <w:rFonts w:cs="Arial"/>
        </w:rPr>
        <w:t>Most na R2 nad cestou II/526 v MÚK Kriváň</w:t>
      </w:r>
      <w:bookmarkEnd w:id="145"/>
      <w:r>
        <w:rPr>
          <w:rFonts w:cs="Arial"/>
        </w:rPr>
        <w:t xml:space="preserve"> </w:t>
      </w:r>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r>
        <w:t>J</w:t>
      </w:r>
      <w:r w:rsidRPr="00784780">
        <w:t>e potrebné dodržať požiadavky uvedené vo Zväzku 3, časť 1, čl. 2.2 Normy a technické predpisy a to bez navýšenia ceny diela.</w:t>
      </w:r>
    </w:p>
    <w:p w:rsidR="00E27430" w:rsidRDefault="00E27430" w:rsidP="00D476A4">
      <w:pPr>
        <w:spacing w:after="0"/>
      </w:pPr>
      <w:r w:rsidRPr="00244D5A">
        <w:t>Dĺžk</w:t>
      </w:r>
      <w:r>
        <w:t xml:space="preserve">a premostenia </w:t>
      </w:r>
      <w:r>
        <w:tab/>
      </w:r>
      <w:r>
        <w:tab/>
      </w:r>
      <w:r>
        <w:tab/>
        <w:t>:</w:t>
      </w:r>
      <w:r>
        <w:tab/>
        <w:t>71,06m v osi R2</w:t>
      </w:r>
    </w:p>
    <w:p w:rsidR="00906F32" w:rsidRPr="0049264F" w:rsidRDefault="00906F32" w:rsidP="00906F32">
      <w:pPr>
        <w:tabs>
          <w:tab w:val="left" w:pos="3686"/>
        </w:tabs>
        <w:spacing w:after="0"/>
      </w:pPr>
      <w:proofErr w:type="spellStart"/>
      <w:r>
        <w:t>Podjazdný</w:t>
      </w:r>
      <w:proofErr w:type="spellEnd"/>
      <w:r>
        <w:t xml:space="preserve"> profil výšky </w:t>
      </w:r>
      <w:r>
        <w:tab/>
        <w:t>:</w:t>
      </w:r>
      <w:r>
        <w:tab/>
        <w:t>min 4,8m + 0,15m</w:t>
      </w:r>
    </w:p>
    <w:p w:rsidR="00E27430" w:rsidRDefault="00E27430" w:rsidP="00D476A4">
      <w:pPr>
        <w:tabs>
          <w:tab w:val="left" w:pos="3544"/>
        </w:tabs>
        <w:spacing w:after="0"/>
      </w:pPr>
      <w:r w:rsidRPr="00244D5A">
        <w:t xml:space="preserve">Šírka </w:t>
      </w:r>
      <w:r>
        <w:t xml:space="preserve">vozovky </w:t>
      </w:r>
      <w:r w:rsidRPr="00244D5A">
        <w:t xml:space="preserve">medzi </w:t>
      </w:r>
      <w:r>
        <w:t>zvodidlami</w:t>
      </w:r>
      <w:r>
        <w:tab/>
      </w:r>
      <w:r w:rsidRPr="00244D5A">
        <w:t>:</w:t>
      </w:r>
      <w:r w:rsidRPr="00244D5A">
        <w:tab/>
      </w:r>
      <w:r>
        <w:t xml:space="preserve">12,75m + 12,75m </w:t>
      </w:r>
    </w:p>
    <w:p w:rsidR="00E27430" w:rsidRPr="0099794E" w:rsidRDefault="00E27430" w:rsidP="00D476A4">
      <w:pPr>
        <w:spacing w:after="0"/>
      </w:pPr>
      <w:r w:rsidRPr="0099794E">
        <w:t>Šírka služobných chodníkov</w:t>
      </w:r>
      <w:r>
        <w:tab/>
      </w:r>
      <w:r>
        <w:tab/>
        <w:t>:</w:t>
      </w:r>
      <w:r>
        <w:tab/>
      </w:r>
      <w:r w:rsidRPr="0099794E">
        <w:t>0,75 m</w:t>
      </w:r>
      <w:r>
        <w:t xml:space="preserve"> + 0,75m</w:t>
      </w:r>
    </w:p>
    <w:p w:rsidR="00E27430" w:rsidRDefault="00E27430" w:rsidP="00794C8A">
      <w:pPr>
        <w:tabs>
          <w:tab w:val="left" w:pos="3544"/>
          <w:tab w:val="num" w:pos="4253"/>
          <w:tab w:val="left" w:pos="4536"/>
        </w:tabs>
        <w:autoSpaceDE w:val="0"/>
        <w:autoSpaceDN w:val="0"/>
        <w:adjustRightInd w:val="0"/>
        <w:spacing w:beforeLines="20" w:before="48" w:afterLines="20" w:after="48" w:line="240" w:lineRule="auto"/>
        <w:ind w:left="4253" w:hanging="4253"/>
        <w:jc w:val="left"/>
        <w:rPr>
          <w:spacing w:val="6"/>
        </w:rPr>
      </w:pPr>
      <w:r>
        <w:rPr>
          <w:spacing w:val="6"/>
        </w:rPr>
        <w:t>Zaťaženie mosta</w:t>
      </w:r>
      <w:r>
        <w:rPr>
          <w:spacing w:val="6"/>
        </w:rPr>
        <w:tab/>
        <w:t xml:space="preserve">: </w:t>
      </w:r>
      <w:r>
        <w:rPr>
          <w:spacing w:val="6"/>
        </w:rPr>
        <w:tab/>
      </w:r>
      <w:r w:rsidRPr="000977A8">
        <w:rPr>
          <w:spacing w:val="6"/>
        </w:rPr>
        <w:t>v zmysl</w:t>
      </w:r>
      <w:r>
        <w:rPr>
          <w:spacing w:val="6"/>
        </w:rPr>
        <w:t xml:space="preserve">e STN EN 1990, STN EN 1991, STN </w:t>
      </w:r>
      <w:r w:rsidRPr="000977A8">
        <w:rPr>
          <w:spacing w:val="6"/>
        </w:rPr>
        <w:t>EN 1998</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spacing w:val="6"/>
        </w:rPr>
      </w:pPr>
      <w:r>
        <w:rPr>
          <w:spacing w:val="6"/>
        </w:rPr>
        <w:t xml:space="preserve">Zaťaženie mosta dopravou </w:t>
      </w:r>
      <w:r>
        <w:rPr>
          <w:spacing w:val="6"/>
        </w:rPr>
        <w:tab/>
      </w:r>
      <w:r w:rsidRPr="00E677B7">
        <w:rPr>
          <w:spacing w:val="6"/>
        </w:rPr>
        <w:t xml:space="preserve">podľa STN EN 1991-2, zaťažovacie </w:t>
      </w:r>
    </w:p>
    <w:p w:rsidR="00E27430" w:rsidRDefault="00E27430" w:rsidP="00794C8A">
      <w:pPr>
        <w:tabs>
          <w:tab w:val="left" w:pos="4536"/>
          <w:tab w:val="num" w:pos="4820"/>
        </w:tabs>
        <w:autoSpaceDE w:val="0"/>
        <w:autoSpaceDN w:val="0"/>
        <w:adjustRightInd w:val="0"/>
        <w:spacing w:beforeLines="20" w:before="48" w:afterLines="20" w:after="48" w:line="240" w:lineRule="auto"/>
        <w:ind w:left="4820" w:hanging="4820"/>
        <w:jc w:val="left"/>
        <w:rPr>
          <w:spacing w:val="6"/>
        </w:rPr>
      </w:pPr>
      <w:r w:rsidRPr="00E677B7">
        <w:rPr>
          <w:spacing w:val="6"/>
        </w:rPr>
        <w:t xml:space="preserve">                                                               </w:t>
      </w:r>
      <w:r>
        <w:rPr>
          <w:spacing w:val="6"/>
        </w:rPr>
        <w:t>mo</w:t>
      </w:r>
      <w:r w:rsidRPr="00E677B7">
        <w:rPr>
          <w:spacing w:val="6"/>
        </w:rPr>
        <w:t>dely LM1, LM2 a LM3</w:t>
      </w:r>
    </w:p>
    <w:p w:rsidR="00E27430" w:rsidRDefault="00E27430" w:rsidP="00794C8A">
      <w:pPr>
        <w:tabs>
          <w:tab w:val="left" w:pos="4253"/>
          <w:tab w:val="right" w:pos="8505"/>
        </w:tabs>
        <w:autoSpaceDE w:val="0"/>
        <w:autoSpaceDN w:val="0"/>
        <w:adjustRightInd w:val="0"/>
        <w:spacing w:beforeLines="20" w:before="48" w:afterLines="20" w:after="48" w:line="240" w:lineRule="auto"/>
        <w:ind w:left="4536" w:hanging="4536"/>
        <w:jc w:val="left"/>
        <w:rPr>
          <w:rFonts w:cs="Arial"/>
          <w:bCs/>
        </w:rPr>
      </w:pPr>
      <w:r>
        <w:rPr>
          <w:rFonts w:cs="Arial"/>
          <w:bCs/>
        </w:rPr>
        <w:t>Most sa nachádza na osobitne určenej trase.</w:t>
      </w:r>
    </w:p>
    <w:p w:rsidR="00E27430" w:rsidRDefault="00E27430" w:rsidP="00156386">
      <w:pPr>
        <w:spacing w:after="0" w:line="240" w:lineRule="auto"/>
        <w:rPr>
          <w:color w:val="FF0000"/>
          <w:highlight w:val="cyan"/>
        </w:rPr>
      </w:pPr>
    </w:p>
    <w:p w:rsidR="00E27430" w:rsidRDefault="00E27430" w:rsidP="0099794E">
      <w:pPr>
        <w:spacing w:after="0" w:line="240" w:lineRule="auto"/>
        <w:rPr>
          <w:rFonts w:cs="Arial"/>
        </w:rPr>
      </w:pPr>
      <w:r w:rsidRPr="00670577">
        <w:t xml:space="preserve">Dĺžka </w:t>
      </w:r>
      <w:r>
        <w:t>premostenia</w:t>
      </w:r>
      <w:r w:rsidRPr="00670577">
        <w:t xml:space="preserve"> je záväzná v </w:t>
      </w:r>
      <w:r w:rsidRPr="00244845">
        <w:t xml:space="preserve">zmysle </w:t>
      </w:r>
      <w:r w:rsidRPr="00244845">
        <w:rPr>
          <w:rFonts w:cs="Arial"/>
        </w:rPr>
        <w:t>zväzku 3., Časť 4, bod 1.4, ods. 25.</w:t>
      </w:r>
      <w:r w:rsidRPr="00670577">
        <w:rPr>
          <w:rFonts w:cs="Arial"/>
        </w:rPr>
        <w:t xml:space="preserve">     </w:t>
      </w:r>
    </w:p>
    <w:p w:rsidR="00E27430" w:rsidRPr="0099794E" w:rsidRDefault="00E27430" w:rsidP="0099794E">
      <w:pPr>
        <w:spacing w:after="0" w:line="240" w:lineRule="auto"/>
        <w:rPr>
          <w:rFonts w:cs="Arial"/>
        </w:rPr>
      </w:pPr>
    </w:p>
    <w:p w:rsidR="00E27430" w:rsidRDefault="00E27430" w:rsidP="007F1114">
      <w:pPr>
        <w:pStyle w:val="Nadpis2"/>
        <w:numPr>
          <w:ilvl w:val="0"/>
          <w:numId w:val="17"/>
        </w:numPr>
      </w:pPr>
      <w:bookmarkStart w:id="146" w:name="_Toc518289785"/>
      <w:r>
        <w:t xml:space="preserve">230-00 </w:t>
      </w:r>
      <w:r w:rsidRPr="00F42388">
        <w:t>Oporný múr na R2 v km 0,035 - 0,090 L</w:t>
      </w:r>
      <w:bookmarkEnd w:id="146"/>
      <w:r>
        <w:t xml:space="preserve"> </w:t>
      </w:r>
    </w:p>
    <w:p w:rsidR="00E27430" w:rsidRDefault="00E27430" w:rsidP="00CA0669">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rsidR="00E27430" w:rsidRPr="00C52991" w:rsidRDefault="00E27430" w:rsidP="007F1114">
      <w:pPr>
        <w:pStyle w:val="Nadpis2"/>
        <w:numPr>
          <w:ilvl w:val="0"/>
          <w:numId w:val="17"/>
        </w:numPr>
      </w:pPr>
      <w:bookmarkStart w:id="147" w:name="_Toc518289786"/>
      <w:r w:rsidRPr="00C52991">
        <w:t>231-00 Zárubný múr na R2 v km 0,610 - 0,700 P</w:t>
      </w:r>
      <w:bookmarkEnd w:id="147"/>
    </w:p>
    <w:p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rsidR="00E27430" w:rsidRPr="00C52991" w:rsidRDefault="00E27430" w:rsidP="007F1114">
      <w:pPr>
        <w:pStyle w:val="Nadpis2"/>
        <w:numPr>
          <w:ilvl w:val="0"/>
          <w:numId w:val="17"/>
        </w:numPr>
      </w:pPr>
      <w:bookmarkStart w:id="148" w:name="_Toc518289787"/>
      <w:r w:rsidRPr="00C52991">
        <w:t>232-00 Zárubný múr na R2 v km 1,645 - 1,855 L</w:t>
      </w:r>
      <w:bookmarkEnd w:id="148"/>
    </w:p>
    <w:p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rsidR="00E27430" w:rsidRPr="00C52991" w:rsidRDefault="00E27430" w:rsidP="007F1114">
      <w:pPr>
        <w:pStyle w:val="Nadpis2"/>
        <w:numPr>
          <w:ilvl w:val="0"/>
          <w:numId w:val="17"/>
        </w:numPr>
      </w:pPr>
      <w:bookmarkStart w:id="149" w:name="_Toc518289788"/>
      <w:r w:rsidRPr="00C52991">
        <w:t>233-00 Zárubný múr na R2 v km 2,230 - 2,680 L</w:t>
      </w:r>
      <w:bookmarkEnd w:id="149"/>
    </w:p>
    <w:p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rsidR="00E27430" w:rsidRPr="00C52991" w:rsidRDefault="00E27430" w:rsidP="007F1114">
      <w:pPr>
        <w:pStyle w:val="Nadpis2"/>
        <w:numPr>
          <w:ilvl w:val="0"/>
          <w:numId w:val="17"/>
        </w:numPr>
      </w:pPr>
      <w:bookmarkStart w:id="150" w:name="_Toc518289789"/>
      <w:r w:rsidRPr="00C52991">
        <w:t>242-00 Oporný múr na R2 v km 2,650 - 2,700 P</w:t>
      </w:r>
      <w:bookmarkEnd w:id="150"/>
    </w:p>
    <w:p w:rsidR="00E27430" w:rsidRDefault="00E27430" w:rsidP="00F42388">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A0669">
        <w:rPr>
          <w:rFonts w:cs="Arial"/>
        </w:rPr>
        <w:t xml:space="preserve"> predpisy a taktiež požiadavky uvedené v bode 1.6 </w:t>
      </w:r>
      <w:proofErr w:type="spellStart"/>
      <w:r w:rsidRPr="00CA0669">
        <w:rPr>
          <w:rFonts w:cs="Arial"/>
        </w:rPr>
        <w:t>Zárubné</w:t>
      </w:r>
      <w:proofErr w:type="spellEnd"/>
      <w:r w:rsidRPr="00CA0669">
        <w:rPr>
          <w:rFonts w:cs="Arial"/>
        </w:rPr>
        <w:t xml:space="preserve"> a oporné múry.</w:t>
      </w:r>
    </w:p>
    <w:p w:rsidR="00E27430" w:rsidRPr="00C52991" w:rsidRDefault="00E27430" w:rsidP="007F1114">
      <w:pPr>
        <w:pStyle w:val="Nadpis2"/>
        <w:numPr>
          <w:ilvl w:val="0"/>
          <w:numId w:val="17"/>
        </w:numPr>
      </w:pPr>
      <w:bookmarkStart w:id="151" w:name="_Toc518289790"/>
      <w:r w:rsidRPr="00C52991">
        <w:t>251-00 PH stena na R2 v km 0,000-0,250 L</w:t>
      </w:r>
      <w:bookmarkEnd w:id="151"/>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Default="00E27430" w:rsidP="007F1114">
      <w:pPr>
        <w:pStyle w:val="Odsekzoznamu"/>
        <w:numPr>
          <w:ilvl w:val="0"/>
          <w:numId w:val="20"/>
        </w:numPr>
        <w:spacing w:after="60"/>
      </w:pPr>
      <w:r>
        <w:t>dĺžka a výška PH steny bude upravená na základe Aktualizovanej hlukovej štúdie spracovanej zhotoviteľom</w:t>
      </w:r>
    </w:p>
    <w:p w:rsidR="00E27430" w:rsidRPr="00C52991" w:rsidRDefault="00E27430" w:rsidP="007F1114">
      <w:pPr>
        <w:pStyle w:val="Nadpis2"/>
        <w:numPr>
          <w:ilvl w:val="0"/>
          <w:numId w:val="17"/>
        </w:numPr>
      </w:pPr>
      <w:bookmarkStart w:id="152" w:name="_Toc518289791"/>
      <w:r w:rsidRPr="00C52991">
        <w:t>252-00 PH stena na R2 v km 0,000-0,300 P</w:t>
      </w:r>
      <w:bookmarkEnd w:id="152"/>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pPr>
        <w:pStyle w:val="Odsekzoznamu"/>
        <w:numPr>
          <w:ilvl w:val="0"/>
          <w:numId w:val="20"/>
        </w:numPr>
        <w:spacing w:after="60"/>
      </w:pPr>
      <w:r>
        <w:lastRenderedPageBreak/>
        <w:t>dĺžka a výška PH steny bude upravená na základe Aktualizovanej hlukovej štúdie spracovanej zhotoviteľom</w:t>
      </w:r>
    </w:p>
    <w:p w:rsidR="00E27430" w:rsidRPr="00C52991" w:rsidRDefault="00E27430" w:rsidP="007F1114">
      <w:pPr>
        <w:pStyle w:val="Nadpis2"/>
        <w:numPr>
          <w:ilvl w:val="0"/>
          <w:numId w:val="17"/>
        </w:numPr>
      </w:pPr>
      <w:bookmarkStart w:id="153" w:name="_Toc518289792"/>
      <w:r w:rsidRPr="00C52991">
        <w:t>253-00 PH stena na R2 v km 0,825-1,000 a 1,075-1,150 P</w:t>
      </w:r>
      <w:bookmarkEnd w:id="153"/>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pPr>
        <w:pStyle w:val="Odsekzoznamu"/>
        <w:numPr>
          <w:ilvl w:val="0"/>
          <w:numId w:val="20"/>
        </w:numPr>
        <w:spacing w:after="60"/>
      </w:pPr>
      <w:r>
        <w:t>dĺžka a výška PH steny bude upravená na základe Aktualizovanej hlukovej štúdie spracovanej zhotoviteľom</w:t>
      </w:r>
    </w:p>
    <w:p w:rsidR="00E27430" w:rsidRPr="00C52991" w:rsidRDefault="00E27430" w:rsidP="007F1114">
      <w:pPr>
        <w:pStyle w:val="Nadpis2"/>
        <w:numPr>
          <w:ilvl w:val="0"/>
          <w:numId w:val="17"/>
        </w:numPr>
      </w:pPr>
      <w:bookmarkStart w:id="154" w:name="_Toc518289793"/>
      <w:r w:rsidRPr="00C52991">
        <w:t>256-00 PH stena na R2 v km 1,520-1,615 L</w:t>
      </w:r>
      <w:bookmarkEnd w:id="154"/>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pPr>
        <w:pStyle w:val="Odsekzoznamu"/>
        <w:numPr>
          <w:ilvl w:val="0"/>
          <w:numId w:val="20"/>
        </w:numPr>
        <w:spacing w:after="60"/>
      </w:pPr>
      <w:r>
        <w:t>dĺžka a výška PH steny bude upravená na základe Aktualizovanej hlukovej štúdie spracovanej zhotoviteľom</w:t>
      </w:r>
    </w:p>
    <w:p w:rsidR="00E27430" w:rsidRPr="00C52991" w:rsidRDefault="00E27430" w:rsidP="007F1114">
      <w:pPr>
        <w:pStyle w:val="Nadpis2"/>
        <w:numPr>
          <w:ilvl w:val="0"/>
          <w:numId w:val="17"/>
        </w:numPr>
      </w:pPr>
      <w:bookmarkStart w:id="155" w:name="_Toc518289794"/>
      <w:r w:rsidRPr="00C52991">
        <w:t>257-00 PH stena na R2 v km 1,830-2,005 P</w:t>
      </w:r>
      <w:bookmarkEnd w:id="155"/>
    </w:p>
    <w:p w:rsidR="00906F32" w:rsidRDefault="00906F32" w:rsidP="00906F32">
      <w:r w:rsidRPr="00784780">
        <w:t xml:space="preserve">DSP </w:t>
      </w:r>
      <w:r>
        <w:t>pre tento objekt nie je záväzná s </w:t>
      </w:r>
      <w:r w:rsidRPr="0089775F">
        <w:t>nasledovným spresnením:</w:t>
      </w:r>
      <w:r w:rsidRPr="00C1001A">
        <w:t xml:space="preserve"> </w:t>
      </w:r>
    </w:p>
    <w:p w:rsidR="00906F32" w:rsidRDefault="00906F32" w:rsidP="00906F32">
      <w:pPr>
        <w:pStyle w:val="Odsekzoznamu"/>
        <w:numPr>
          <w:ilvl w:val="0"/>
          <w:numId w:val="20"/>
        </w:numPr>
        <w:spacing w:after="60"/>
      </w:pPr>
      <w:r>
        <w:t>dĺžka a výška PH steny bude upravená na základe Aktualizovanej hlukovej štúdie spracovanej zhotoviteľom</w:t>
      </w:r>
    </w:p>
    <w:p w:rsidR="00E27430" w:rsidRPr="00C52991" w:rsidRDefault="00E27430" w:rsidP="007F1114">
      <w:pPr>
        <w:pStyle w:val="Nadpis2"/>
        <w:numPr>
          <w:ilvl w:val="0"/>
          <w:numId w:val="17"/>
        </w:numPr>
      </w:pPr>
      <w:bookmarkStart w:id="156" w:name="_Toc518289795"/>
      <w:r w:rsidRPr="00C52991">
        <w:t>258-00 PH stena na R2 v km 2,650-2,925 P</w:t>
      </w:r>
      <w:bookmarkEnd w:id="156"/>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rsidR="00E27430" w:rsidRPr="00C52991" w:rsidRDefault="00E27430" w:rsidP="007F1114">
      <w:pPr>
        <w:pStyle w:val="Nadpis2"/>
        <w:numPr>
          <w:ilvl w:val="0"/>
          <w:numId w:val="17"/>
        </w:numPr>
      </w:pPr>
      <w:bookmarkStart w:id="157" w:name="_Toc518289796"/>
      <w:r w:rsidRPr="00C52991">
        <w:t>259-00 PH stena na R2 v km 5,175-5,725 P</w:t>
      </w:r>
      <w:bookmarkEnd w:id="157"/>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rsidR="00E27430" w:rsidRPr="00D350BE" w:rsidRDefault="00E27430" w:rsidP="007F1114">
      <w:pPr>
        <w:pStyle w:val="Odsekzoznamu"/>
        <w:numPr>
          <w:ilvl w:val="0"/>
          <w:numId w:val="20"/>
        </w:numPr>
        <w:spacing w:after="60"/>
      </w:pPr>
      <w:r w:rsidRPr="00D350BE">
        <w:t>poloha PH steny bude upravená na šírkové usporiadanie pre kategóriu R24,5</w:t>
      </w:r>
    </w:p>
    <w:p w:rsidR="00E27430" w:rsidRPr="00C52991" w:rsidRDefault="00E27430" w:rsidP="007F1114">
      <w:pPr>
        <w:pStyle w:val="Nadpis2"/>
        <w:numPr>
          <w:ilvl w:val="0"/>
          <w:numId w:val="17"/>
        </w:numPr>
      </w:pPr>
      <w:bookmarkStart w:id="158" w:name="_Toc518289797"/>
      <w:r w:rsidRPr="00C52991">
        <w:t>260-00 PH stena na R2 v km 6,100-6,600 P</w:t>
      </w:r>
      <w:bookmarkEnd w:id="158"/>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rsidR="00E27430" w:rsidRPr="00D350BE" w:rsidRDefault="00E27430" w:rsidP="007F1114">
      <w:pPr>
        <w:pStyle w:val="Odsekzoznamu"/>
        <w:numPr>
          <w:ilvl w:val="0"/>
          <w:numId w:val="20"/>
        </w:numPr>
        <w:spacing w:after="60"/>
      </w:pPr>
      <w:r w:rsidRPr="00D350BE">
        <w:t>poloha PH steny bude upravená na šírkové usporiadanie pre kategóriu R24,5</w:t>
      </w:r>
    </w:p>
    <w:p w:rsidR="00E27430" w:rsidRPr="00C52991" w:rsidRDefault="00E27430" w:rsidP="007F1114">
      <w:pPr>
        <w:pStyle w:val="Nadpis2"/>
        <w:numPr>
          <w:ilvl w:val="0"/>
          <w:numId w:val="17"/>
        </w:numPr>
      </w:pPr>
      <w:bookmarkStart w:id="159" w:name="_Toc518289798"/>
      <w:r w:rsidRPr="00C52991">
        <w:t>261-00 PH stena na R2 v km 7,100-8,525 P</w:t>
      </w:r>
      <w:bookmarkEnd w:id="159"/>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rsidR="00E27430" w:rsidRPr="00D350BE" w:rsidRDefault="00E27430" w:rsidP="007F1114">
      <w:pPr>
        <w:pStyle w:val="Odsekzoznamu"/>
        <w:numPr>
          <w:ilvl w:val="0"/>
          <w:numId w:val="20"/>
        </w:numPr>
        <w:spacing w:after="60"/>
      </w:pPr>
      <w:r w:rsidRPr="00D350BE">
        <w:t>poloha PH steny bude upravená na šírkové usporiadanie pre kategóriu R24,5</w:t>
      </w:r>
    </w:p>
    <w:p w:rsidR="00E27430" w:rsidRPr="00C52991" w:rsidRDefault="00E27430" w:rsidP="007F1114">
      <w:pPr>
        <w:pStyle w:val="Nadpis2"/>
        <w:numPr>
          <w:ilvl w:val="0"/>
          <w:numId w:val="17"/>
        </w:numPr>
      </w:pPr>
      <w:bookmarkStart w:id="160" w:name="_Toc518289799"/>
      <w:r w:rsidRPr="00C52991">
        <w:lastRenderedPageBreak/>
        <w:t>267-00 PH stena na R2 v MÚK Kriváň</w:t>
      </w:r>
      <w:bookmarkEnd w:id="160"/>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Default="00906F32" w:rsidP="00906F32">
      <w:pPr>
        <w:pStyle w:val="Odsekzoznamu"/>
        <w:numPr>
          <w:ilvl w:val="0"/>
          <w:numId w:val="20"/>
        </w:numPr>
        <w:spacing w:after="60"/>
      </w:pPr>
      <w:r>
        <w:t>dĺžka a výška PH steny bude upravená na základe Aktualizovanej hlukovej štúdie spracovanej zhotoviteľom</w:t>
      </w:r>
      <w:r w:rsidR="00E27430">
        <w:t xml:space="preserve">. </w:t>
      </w:r>
    </w:p>
    <w:p w:rsidR="00E27430" w:rsidRPr="00C52991" w:rsidRDefault="00E27430" w:rsidP="007F1114">
      <w:pPr>
        <w:pStyle w:val="Nadpis2"/>
        <w:numPr>
          <w:ilvl w:val="0"/>
          <w:numId w:val="17"/>
        </w:numPr>
      </w:pPr>
      <w:bookmarkStart w:id="161" w:name="_Toc518289800"/>
      <w:r w:rsidRPr="00C52991">
        <w:t>270-00 Sekundárne opatrenia</w:t>
      </w:r>
      <w:bookmarkEnd w:id="161"/>
    </w:p>
    <w:p w:rsidR="00611643" w:rsidRDefault="00611643" w:rsidP="00611643">
      <w:r w:rsidRPr="00784780">
        <w:t xml:space="preserve">DSP </w:t>
      </w:r>
      <w:r>
        <w:t>pre tento objekt nie je záväzná s </w:t>
      </w:r>
      <w:r w:rsidRPr="0089775F">
        <w:t>nasledovným spresnením:</w:t>
      </w:r>
      <w:r w:rsidRPr="00C1001A">
        <w:t xml:space="preserve"> </w:t>
      </w:r>
    </w:p>
    <w:p w:rsidR="00E27430" w:rsidRPr="007512D1" w:rsidRDefault="00E27430" w:rsidP="007F1114">
      <w:pPr>
        <w:pStyle w:val="Odsekzoznamu"/>
        <w:numPr>
          <w:ilvl w:val="0"/>
          <w:numId w:val="20"/>
        </w:numPr>
        <w:spacing w:after="0"/>
        <w:rPr>
          <w:b/>
          <w:bCs/>
        </w:rPr>
      </w:pPr>
      <w:r>
        <w:t>s</w:t>
      </w:r>
      <w:r w:rsidRPr="00C52991">
        <w:t>ekundárne opatrenia</w:t>
      </w:r>
      <w:r>
        <w:t xml:space="preserve"> budú upravená na základe Aktualizovanej hlukovej štúdie</w:t>
      </w:r>
    </w:p>
    <w:p w:rsidR="00E27430" w:rsidRDefault="00E27430" w:rsidP="00F42388">
      <w:pPr>
        <w:spacing w:line="240" w:lineRule="auto"/>
        <w:rPr>
          <w:rFonts w:cs="Arial"/>
        </w:rPr>
      </w:pPr>
    </w:p>
    <w:p w:rsidR="00E27430" w:rsidRPr="00C22A7C" w:rsidRDefault="00E27430" w:rsidP="007F1114">
      <w:pPr>
        <w:pStyle w:val="Nadpis2"/>
        <w:numPr>
          <w:ilvl w:val="0"/>
          <w:numId w:val="17"/>
        </w:numPr>
      </w:pPr>
      <w:bookmarkStart w:id="162" w:name="_Toc518289801"/>
      <w:r>
        <w:t xml:space="preserve">300-00 </w:t>
      </w:r>
      <w:r w:rsidRPr="00931087">
        <w:t>Oplotenie R2</w:t>
      </w:r>
      <w:bookmarkEnd w:id="162"/>
      <w:r w:rsidRPr="00931087">
        <w:t xml:space="preserve"> </w:t>
      </w:r>
    </w:p>
    <w:p w:rsidR="00906F32" w:rsidRDefault="00906F32" w:rsidP="00906F32">
      <w:r w:rsidRPr="00784780">
        <w:t xml:space="preserve">DSP </w:t>
      </w:r>
      <w:r>
        <w:t>pre tento objekt nie je záväzná s </w:t>
      </w:r>
      <w:r w:rsidRPr="0089775F">
        <w:t>nasledovným spresnením:</w:t>
      </w:r>
      <w:r w:rsidRPr="00C1001A">
        <w:t xml:space="preserve"> </w:t>
      </w:r>
    </w:p>
    <w:p w:rsidR="00E27430" w:rsidRPr="000977A8" w:rsidRDefault="00906F32" w:rsidP="00906F32">
      <w:r>
        <w:t>J</w:t>
      </w:r>
      <w:r w:rsidRPr="00784780">
        <w:t>e potrebné dodržať požiadavky uvedené vo Zväzku 3, časť 1, čl. 2.2 Normy a technické predpisy a to bez navýšenia ceny diela</w:t>
      </w:r>
      <w:r w:rsidR="00E27430" w:rsidRPr="000977A8">
        <w:t>:</w:t>
      </w:r>
    </w:p>
    <w:p w:rsidR="00E27430" w:rsidRPr="000977A8" w:rsidRDefault="00E27430" w:rsidP="003F2FAD">
      <w:pPr>
        <w:spacing w:line="240" w:lineRule="auto"/>
      </w:pPr>
      <w:r w:rsidRPr="000977A8">
        <w:t xml:space="preserve">Oplotenie požadujeme pozinkované bez </w:t>
      </w:r>
      <w:proofErr w:type="spellStart"/>
      <w:r w:rsidRPr="000977A8">
        <w:t>poplastovania</w:t>
      </w:r>
      <w:proofErr w:type="spellEnd"/>
      <w:r w:rsidRPr="000977A8">
        <w:t xml:space="preserve"> a bude zrealizované na prípadné zmeny v šírke zemného telesa – možnosť ro</w:t>
      </w:r>
      <w:r>
        <w:t xml:space="preserve">zšírenia krajnice pre PH </w:t>
      </w:r>
      <w:proofErr w:type="spellStart"/>
      <w:r>
        <w:t>steny.a</w:t>
      </w:r>
      <w:proofErr w:type="spellEnd"/>
      <w:r>
        <w:t xml:space="preserve"> zmena kategórie rýchlostnej cesty</w:t>
      </w:r>
    </w:p>
    <w:p w:rsidR="00E27430" w:rsidRDefault="00E27430" w:rsidP="003F2FAD">
      <w:pPr>
        <w:spacing w:line="240" w:lineRule="auto"/>
        <w:rPr>
          <w:rFonts w:cs="Arial"/>
        </w:rPr>
      </w:pPr>
      <w:r w:rsidRPr="000977A8">
        <w:t xml:space="preserve">V prípade, ak pletivo bude križovať vodný tok, požadujeme ho navrhnúť tak, aby zamedzovalo prístupu divokej zvery. </w:t>
      </w:r>
      <w:r w:rsidRPr="000977A8">
        <w:rPr>
          <w:rFonts w:cs="Arial"/>
        </w:rPr>
        <w:t>V prípade napájania oplotenia na  most požadujeme oplotenie napojiť na oporu prípadne krídlo tak, aby sa zamedzilo vniknutiu divokej zvery. Šírku dvierok požadujeme 1m ak bude prístup určený len pre pracovníkov a šírky 3m pre prístup mechanizmov.</w:t>
      </w:r>
    </w:p>
    <w:p w:rsidR="00E27430" w:rsidRDefault="00E27430" w:rsidP="003F2FAD">
      <w:pPr>
        <w:spacing w:line="240" w:lineRule="auto"/>
        <w:rPr>
          <w:rFonts w:cs="Arial"/>
        </w:rPr>
      </w:pPr>
      <w:r>
        <w:rPr>
          <w:rFonts w:cs="Arial"/>
        </w:rPr>
        <w:t>Dočasné oplotenie biotopov a mokradí:-</w:t>
      </w:r>
    </w:p>
    <w:p w:rsidR="00E27430" w:rsidRPr="00016438" w:rsidRDefault="00E27430" w:rsidP="00016438">
      <w:pPr>
        <w:autoSpaceDE w:val="0"/>
        <w:autoSpaceDN w:val="0"/>
        <w:adjustRightInd w:val="0"/>
        <w:spacing w:after="0" w:line="240" w:lineRule="auto"/>
        <w:rPr>
          <w:rFonts w:cs="Arial"/>
          <w:lang w:eastAsia="sk-SK"/>
        </w:rPr>
      </w:pPr>
      <w:r>
        <w:rPr>
          <w:rFonts w:cs="Arial"/>
          <w:lang w:eastAsia="sk-SK"/>
        </w:rPr>
        <w:t>V</w:t>
      </w:r>
      <w:r w:rsidRPr="00016438">
        <w:rPr>
          <w:rFonts w:cs="Arial"/>
          <w:lang w:eastAsia="sk-SK"/>
        </w:rPr>
        <w:t xml:space="preserve"> záujme ochrany prírody časti vybraných biotopov a</w:t>
      </w:r>
      <w:r>
        <w:rPr>
          <w:rFonts w:cs="Arial"/>
          <w:lang w:eastAsia="sk-SK"/>
        </w:rPr>
        <w:t> </w:t>
      </w:r>
      <w:r w:rsidRPr="00016438">
        <w:rPr>
          <w:rFonts w:cs="Arial"/>
          <w:lang w:eastAsia="sk-SK"/>
        </w:rPr>
        <w:t>mokradí</w:t>
      </w:r>
      <w:r>
        <w:rPr>
          <w:rFonts w:cs="Arial"/>
          <w:lang w:eastAsia="sk-SK"/>
        </w:rPr>
        <w:t xml:space="preserve"> budú počas výstavby dočasne oplotené</w:t>
      </w:r>
      <w:r w:rsidRPr="00016438">
        <w:rPr>
          <w:rFonts w:cs="Arial"/>
          <w:lang w:eastAsia="sk-SK"/>
        </w:rPr>
        <w:t>. Presné lokality</w:t>
      </w:r>
      <w:r>
        <w:rPr>
          <w:rFonts w:cs="Arial"/>
          <w:lang w:eastAsia="sk-SK"/>
        </w:rPr>
        <w:t xml:space="preserve"> </w:t>
      </w:r>
      <w:r w:rsidRPr="00016438">
        <w:rPr>
          <w:rFonts w:cs="Arial"/>
          <w:lang w:eastAsia="sk-SK"/>
        </w:rPr>
        <w:t>sú uvedené v monitoringu ŽP. Dočasné</w:t>
      </w:r>
      <w:r>
        <w:rPr>
          <w:rFonts w:cs="Arial"/>
          <w:lang w:eastAsia="sk-SK"/>
        </w:rPr>
        <w:t xml:space="preserve"> </w:t>
      </w:r>
      <w:r w:rsidRPr="00016438">
        <w:rPr>
          <w:rFonts w:cs="Arial"/>
          <w:lang w:eastAsia="sk-SK"/>
        </w:rPr>
        <w:t>oplotenie vybraných biotopov a mokradí sa prevedie takým spôsobom, aby tieto chránené lokality neboli</w:t>
      </w:r>
      <w:r>
        <w:rPr>
          <w:rFonts w:cs="Arial"/>
          <w:lang w:eastAsia="sk-SK"/>
        </w:rPr>
        <w:t xml:space="preserve"> </w:t>
      </w:r>
      <w:r w:rsidRPr="00016438">
        <w:rPr>
          <w:rFonts w:cs="Arial"/>
          <w:lang w:eastAsia="sk-SK"/>
        </w:rPr>
        <w:t>oplotením uzavreté a nezamedzilo sa tak pohybu fauny. Z tohto dôvodu sa neuvažujú ani bránky.</w:t>
      </w:r>
    </w:p>
    <w:p w:rsidR="00E27430" w:rsidRPr="00016438" w:rsidRDefault="00E27430" w:rsidP="00016438">
      <w:pPr>
        <w:autoSpaceDE w:val="0"/>
        <w:autoSpaceDN w:val="0"/>
        <w:adjustRightInd w:val="0"/>
        <w:spacing w:after="0" w:line="240" w:lineRule="auto"/>
        <w:rPr>
          <w:rFonts w:cs="Arial"/>
        </w:rPr>
      </w:pPr>
      <w:r w:rsidRPr="00016438">
        <w:rPr>
          <w:rFonts w:cs="Arial"/>
          <w:lang w:eastAsia="sk-SK"/>
        </w:rPr>
        <w:t>Dočasné oplotenie bude slúžiť na oddelenie staveniska od tých častí chránených biotopov a</w:t>
      </w:r>
      <w:r>
        <w:rPr>
          <w:rFonts w:cs="Arial"/>
          <w:lang w:eastAsia="sk-SK"/>
        </w:rPr>
        <w:t> </w:t>
      </w:r>
      <w:r w:rsidRPr="00016438">
        <w:rPr>
          <w:rFonts w:cs="Arial"/>
          <w:lang w:eastAsia="sk-SK"/>
        </w:rPr>
        <w:t>mokradí</w:t>
      </w:r>
      <w:r>
        <w:rPr>
          <w:rFonts w:cs="Arial"/>
          <w:lang w:eastAsia="sk-SK"/>
        </w:rPr>
        <w:t xml:space="preserve"> </w:t>
      </w:r>
      <w:r w:rsidRPr="00016438">
        <w:rPr>
          <w:rFonts w:cs="Arial"/>
          <w:lang w:eastAsia="sk-SK"/>
        </w:rPr>
        <w:t>zmapovaných v projekte monitoringu, ktoré susedia s trvalo aj dočasne zabratými plochami staveniska.</w:t>
      </w:r>
      <w:r>
        <w:rPr>
          <w:rFonts w:cs="Arial"/>
          <w:lang w:eastAsia="sk-SK"/>
        </w:rPr>
        <w:t xml:space="preserve"> J</w:t>
      </w:r>
      <w:r w:rsidRPr="00016438">
        <w:rPr>
          <w:rFonts w:cs="Arial"/>
          <w:lang w:eastAsia="sk-SK"/>
        </w:rPr>
        <w:t>eho úlohou bude zabrániť vstupu stavebných mechanizmov na tieto chránené lokality .</w:t>
      </w:r>
    </w:p>
    <w:p w:rsidR="00E27430" w:rsidRDefault="00E27430" w:rsidP="003F2FAD">
      <w:pPr>
        <w:spacing w:line="240" w:lineRule="auto"/>
        <w:rPr>
          <w:rFonts w:cs="Arial"/>
        </w:rPr>
      </w:pPr>
    </w:p>
    <w:p w:rsidR="00E27430" w:rsidRDefault="00E27430" w:rsidP="007F1114">
      <w:pPr>
        <w:pStyle w:val="Nadpis2"/>
        <w:numPr>
          <w:ilvl w:val="0"/>
          <w:numId w:val="17"/>
        </w:numPr>
      </w:pPr>
      <w:bookmarkStart w:id="163" w:name="_Toc518289802"/>
      <w:r w:rsidRPr="00931087">
        <w:t>301-00 Úprava bezmenného potoka v km 0,100</w:t>
      </w:r>
      <w:bookmarkEnd w:id="163"/>
    </w:p>
    <w:p w:rsidR="00611643" w:rsidRDefault="00611643" w:rsidP="00611643">
      <w:r w:rsidRPr="00784780">
        <w:t xml:space="preserve">DSP </w:t>
      </w:r>
      <w:r>
        <w:t>pre tento objekt nie je záväzná s </w:t>
      </w:r>
      <w:r w:rsidRPr="0089775F">
        <w:t>nasledovným spresnením:</w:t>
      </w:r>
      <w:r w:rsidRPr="00C1001A">
        <w:t xml:space="preserve"> </w:t>
      </w:r>
    </w:p>
    <w:p w:rsidR="0078025F" w:rsidRDefault="0078025F" w:rsidP="0078025F">
      <w:pPr>
        <w:pStyle w:val="Odsekzoznamu"/>
        <w:numPr>
          <w:ilvl w:val="0"/>
          <w:numId w:val="20"/>
        </w:numPr>
        <w:spacing w:after="60"/>
      </w:pPr>
      <w:r>
        <w:t xml:space="preserve">Koryto upravovaného potoka je navrhnuté lichobežníkového tvaru so sklonom svahov 1:1,5. </w:t>
      </w:r>
    </w:p>
    <w:p w:rsidR="0078025F" w:rsidRDefault="0078025F" w:rsidP="0078025F">
      <w:pPr>
        <w:pStyle w:val="Odsekzoznamu"/>
        <w:numPr>
          <w:ilvl w:val="0"/>
          <w:numId w:val="20"/>
        </w:numPr>
        <w:spacing w:after="60"/>
      </w:pPr>
      <w:r>
        <w:t>Šírka  koryta  vo  dne  je  navrhnutá  rovnaká  ako  u  stávajúceho,  teda  1,0 m.  Pozdĺžny  spád navrhnutej preložky vychádza zo spádu okolitého terénu.</w:t>
      </w:r>
    </w:p>
    <w:p w:rsidR="0078025F" w:rsidRDefault="0078025F" w:rsidP="0078025F">
      <w:pPr>
        <w:pStyle w:val="Odsekzoznamu"/>
        <w:numPr>
          <w:ilvl w:val="0"/>
          <w:numId w:val="20"/>
        </w:numPr>
        <w:spacing w:after="60"/>
      </w:pPr>
      <w:r>
        <w:t>Hĺbka koryta vychádza z okolitého terénu. V miestach, kde by pri hĺbke 0,7 m bola brehová hrana koryta nad terénom je navrhnuté dosypanie okolitého terénu</w:t>
      </w:r>
    </w:p>
    <w:p w:rsidR="0078025F" w:rsidRDefault="0078025F" w:rsidP="0078025F">
      <w:pPr>
        <w:pStyle w:val="Odsekzoznamu"/>
        <w:numPr>
          <w:ilvl w:val="0"/>
          <w:numId w:val="20"/>
        </w:numPr>
        <w:spacing w:after="60"/>
      </w:pPr>
      <w:r>
        <w:t>Na koryte sú na začiatku a na konci úpravy a ďalej potom vždy na začiatku a na konci oblúku navrhnuté  betónové  zaisťovacie  prahy.  Ďalšie  zaisťovacie  prahy  sú  navrhnuté  na  oboch stranách mostu. Koryto bude na začiatku trasy napojené na stáva</w:t>
      </w:r>
      <w:r>
        <w:lastRenderedPageBreak/>
        <w:t xml:space="preserve">júci priepust, na konci trasy bude  napojenie  na  stávajúce  koryto  realizované  kamennou  </w:t>
      </w:r>
      <w:proofErr w:type="spellStart"/>
      <w:r>
        <w:t>rovnaninou</w:t>
      </w:r>
      <w:proofErr w:type="spellEnd"/>
      <w:r>
        <w:t xml:space="preserve">  v dĺžke  cca  5 m. </w:t>
      </w:r>
    </w:p>
    <w:p w:rsidR="0078025F" w:rsidRDefault="0078025F" w:rsidP="0078025F">
      <w:pPr>
        <w:pStyle w:val="Odsekzoznamu"/>
        <w:numPr>
          <w:ilvl w:val="0"/>
          <w:numId w:val="20"/>
        </w:numPr>
        <w:spacing w:after="60"/>
      </w:pPr>
      <w:r>
        <w:t xml:space="preserve">Stávajúce koryto bude na konci úpravy prečistené v dĺžke 30 m. </w:t>
      </w:r>
    </w:p>
    <w:p w:rsidR="0078025F" w:rsidRDefault="0078025F" w:rsidP="0078025F">
      <w:pPr>
        <w:pStyle w:val="Odsekzoznamu"/>
        <w:numPr>
          <w:ilvl w:val="0"/>
          <w:numId w:val="20"/>
        </w:numPr>
        <w:spacing w:after="60"/>
      </w:pPr>
      <w:r>
        <w:t xml:space="preserve">Opevnenie koryta je navrhnuté pod mostom SO 201 z kamennej dlažby.  Mimo most bude koryto spevnené kamennou </w:t>
      </w:r>
      <w:proofErr w:type="spellStart"/>
      <w:r>
        <w:t>rovnaninou</w:t>
      </w:r>
      <w:proofErr w:type="spellEnd"/>
      <w:r>
        <w:t xml:space="preserve"> z lomového kameňa.</w:t>
      </w:r>
    </w:p>
    <w:p w:rsidR="00E27430" w:rsidRDefault="00E27430" w:rsidP="007F1114">
      <w:pPr>
        <w:pStyle w:val="Odsekzoznamu"/>
        <w:numPr>
          <w:ilvl w:val="0"/>
          <w:numId w:val="20"/>
        </w:numPr>
        <w:spacing w:after="60"/>
      </w:pPr>
      <w:r>
        <w:t xml:space="preserve">šírka </w:t>
      </w:r>
      <w:proofErr w:type="spellStart"/>
      <w:r>
        <w:t>bermy</w:t>
      </w:r>
      <w:proofErr w:type="spellEnd"/>
      <w:r>
        <w:t xml:space="preserve"> pod mostom bude upravená podľa mosta </w:t>
      </w:r>
    </w:p>
    <w:p w:rsidR="00E27430" w:rsidRDefault="00E27430" w:rsidP="007F1114">
      <w:pPr>
        <w:pStyle w:val="Nadpis2"/>
        <w:numPr>
          <w:ilvl w:val="0"/>
          <w:numId w:val="17"/>
        </w:numPr>
      </w:pPr>
      <w:bookmarkStart w:id="164" w:name="_Toc518289803"/>
      <w:r>
        <w:t xml:space="preserve">302-00 </w:t>
      </w:r>
      <w:r w:rsidRPr="00B865A3">
        <w:t>Úprava bezmenného potoka v km 1,000</w:t>
      </w:r>
      <w:bookmarkEnd w:id="164"/>
    </w:p>
    <w:p w:rsidR="00611643" w:rsidRDefault="00611643" w:rsidP="0078025F">
      <w:pPr>
        <w:spacing w:after="60"/>
      </w:pPr>
      <w:r w:rsidRPr="00784780">
        <w:t xml:space="preserve">DSP </w:t>
      </w:r>
      <w:r>
        <w:t>pre tento objekt nie je záväzná s </w:t>
      </w:r>
      <w:r w:rsidRPr="0089775F">
        <w:t>nasledovným spresnením:</w:t>
      </w:r>
      <w:r w:rsidRPr="00C1001A">
        <w:t xml:space="preserve"> </w:t>
      </w:r>
    </w:p>
    <w:p w:rsidR="0078025F" w:rsidRDefault="0078025F" w:rsidP="0078025F">
      <w:pPr>
        <w:pStyle w:val="Odsekzoznamu"/>
        <w:numPr>
          <w:ilvl w:val="0"/>
          <w:numId w:val="20"/>
        </w:numPr>
        <w:spacing w:after="60"/>
      </w:pPr>
      <w:r>
        <w:t xml:space="preserve">Koryto upravovaného potoka je navrhnuté lichobežníkového tvaru so sklonom svahov 1:1,5. </w:t>
      </w:r>
    </w:p>
    <w:p w:rsidR="0078025F" w:rsidRDefault="0078025F" w:rsidP="0078025F">
      <w:pPr>
        <w:pStyle w:val="Odsekzoznamu"/>
        <w:numPr>
          <w:ilvl w:val="0"/>
          <w:numId w:val="20"/>
        </w:numPr>
        <w:spacing w:after="60"/>
      </w:pPr>
      <w:r>
        <w:t>Šírka  koryta  vo  dne  je  navrhnutá  rovnaká  ako  u  stávajúceho,  teda  0,2 m.</w:t>
      </w:r>
    </w:p>
    <w:p w:rsidR="0078025F" w:rsidRDefault="0078025F" w:rsidP="0078025F">
      <w:pPr>
        <w:pStyle w:val="Odsekzoznamu"/>
        <w:numPr>
          <w:ilvl w:val="0"/>
          <w:numId w:val="20"/>
        </w:numPr>
        <w:spacing w:after="60"/>
      </w:pPr>
      <w:r>
        <w:t xml:space="preserve">Na koryte sú na začiatku a na konci úpravy a ďalej potom vždy na začiatku a na konci oblúku navrhnuté betónové stabilizačné prahy. Koryto bude na začiatku a na konci trasy napojené na stávajúce koryto kamennou </w:t>
      </w:r>
      <w:proofErr w:type="spellStart"/>
      <w:r>
        <w:t>rovnaninou</w:t>
      </w:r>
      <w:proofErr w:type="spellEnd"/>
      <w:r>
        <w:t xml:space="preserve"> v dĺžke cca 10 m.  </w:t>
      </w:r>
    </w:p>
    <w:p w:rsidR="0078025F" w:rsidRDefault="0078025F" w:rsidP="0078025F">
      <w:pPr>
        <w:pStyle w:val="Odsekzoznamu"/>
        <w:numPr>
          <w:ilvl w:val="0"/>
          <w:numId w:val="20"/>
        </w:numPr>
        <w:spacing w:after="60"/>
      </w:pPr>
      <w:r>
        <w:t>Opevnenie koryta je v celej dĺžke navrhnuté z  kamennej dlažby z lomového kameňa.</w:t>
      </w:r>
    </w:p>
    <w:p w:rsidR="00E27430" w:rsidRDefault="00E27430" w:rsidP="007F1114">
      <w:pPr>
        <w:pStyle w:val="Odsekzoznamu"/>
        <w:numPr>
          <w:ilvl w:val="0"/>
          <w:numId w:val="20"/>
        </w:numPr>
        <w:spacing w:after="60"/>
      </w:pPr>
      <w:r>
        <w:t xml:space="preserve">šírka </w:t>
      </w:r>
      <w:proofErr w:type="spellStart"/>
      <w:r>
        <w:t>bermy</w:t>
      </w:r>
      <w:proofErr w:type="spellEnd"/>
      <w:r>
        <w:t xml:space="preserve"> pod mostom bude upravená podľa mosta </w:t>
      </w:r>
    </w:p>
    <w:p w:rsidR="00E27430" w:rsidRDefault="00E27430" w:rsidP="007F1114">
      <w:pPr>
        <w:pStyle w:val="Nadpis2"/>
        <w:numPr>
          <w:ilvl w:val="0"/>
          <w:numId w:val="17"/>
        </w:numPr>
      </w:pPr>
      <w:bookmarkStart w:id="165" w:name="_Toc518289804"/>
      <w:r>
        <w:t xml:space="preserve">304-00 </w:t>
      </w:r>
      <w:r w:rsidRPr="00B865A3">
        <w:t>Úprava bezmenného potoka v km 2,130</w:t>
      </w:r>
      <w:bookmarkEnd w:id="165"/>
    </w:p>
    <w:p w:rsidR="00611643" w:rsidRDefault="00611643" w:rsidP="00611643">
      <w:pPr>
        <w:spacing w:after="60"/>
      </w:pPr>
      <w:r w:rsidRPr="00784780">
        <w:t xml:space="preserve">DSP </w:t>
      </w:r>
      <w:r>
        <w:t>pre tento objekt nie je záväzná s </w:t>
      </w:r>
      <w:r w:rsidRPr="0089775F">
        <w:t>nasledovným spresnením:</w:t>
      </w:r>
      <w:r w:rsidRPr="00C1001A">
        <w:t xml:space="preserve"> </w:t>
      </w:r>
    </w:p>
    <w:p w:rsidR="0078025F" w:rsidRDefault="0078025F" w:rsidP="00B1599A">
      <w:pPr>
        <w:pStyle w:val="Odsekzoznamu"/>
        <w:numPr>
          <w:ilvl w:val="0"/>
          <w:numId w:val="33"/>
        </w:numPr>
        <w:spacing w:after="60"/>
      </w:pPr>
      <w:r>
        <w:t>Úprava koryta je navrhnutá iba v minimálne nutnej dĺžke pod mostom SO 208, spočívajúca v uvedení  koryta  do  pôvodného  stavu  po  jeho  predpokladanom  porušení  vplyvom stavebných prác na objekte mostu.</w:t>
      </w:r>
    </w:p>
    <w:p w:rsidR="0078025F" w:rsidRDefault="0078025F" w:rsidP="00B1599A">
      <w:pPr>
        <w:pStyle w:val="Odsekzoznamu"/>
        <w:numPr>
          <w:ilvl w:val="0"/>
          <w:numId w:val="33"/>
        </w:numPr>
        <w:spacing w:after="60"/>
      </w:pPr>
      <w:r>
        <w:t xml:space="preserve">Koryto upravovaného potoka je navrhnuté trojuholníkového tvaru so sklonom svahov 1:1,5. </w:t>
      </w:r>
    </w:p>
    <w:p w:rsidR="0078025F" w:rsidRDefault="0078025F" w:rsidP="00B1599A">
      <w:pPr>
        <w:pStyle w:val="Odsekzoznamu"/>
        <w:numPr>
          <w:ilvl w:val="0"/>
          <w:numId w:val="33"/>
        </w:numPr>
        <w:spacing w:after="60"/>
      </w:pPr>
      <w:r>
        <w:t xml:space="preserve">Na  koryte  sú  na  začiatku  a  na  konci  úpravy  navrhnuté  stabilizačné  prahy  z kamennej </w:t>
      </w:r>
      <w:proofErr w:type="spellStart"/>
      <w:r>
        <w:t>rovnaniny</w:t>
      </w:r>
      <w:proofErr w:type="spellEnd"/>
      <w:r>
        <w:t xml:space="preserve"> </w:t>
      </w:r>
      <w:proofErr w:type="spellStart"/>
      <w:r>
        <w:t>fr</w:t>
      </w:r>
      <w:proofErr w:type="spellEnd"/>
      <w:r>
        <w:t xml:space="preserve">. do 80 kg.. Koryto bude na začiatku a na konci trasy napojené na stávajúce koryto kamennou </w:t>
      </w:r>
      <w:proofErr w:type="spellStart"/>
      <w:r>
        <w:t>rovnaninou</w:t>
      </w:r>
      <w:proofErr w:type="spellEnd"/>
      <w:r>
        <w:t xml:space="preserve"> v dĺžke cca 5 m.  </w:t>
      </w:r>
    </w:p>
    <w:p w:rsidR="0078025F" w:rsidRDefault="0078025F" w:rsidP="00B1599A">
      <w:pPr>
        <w:pStyle w:val="Odsekzoznamu"/>
        <w:numPr>
          <w:ilvl w:val="0"/>
          <w:numId w:val="33"/>
        </w:numPr>
        <w:spacing w:after="60"/>
      </w:pPr>
      <w:r>
        <w:t xml:space="preserve">Opevnenie koryta je v celej dĺžke navrhnuté do výšky 0,4 kamennou </w:t>
      </w:r>
      <w:proofErr w:type="spellStart"/>
      <w:r>
        <w:t>rovnaninou</w:t>
      </w:r>
      <w:proofErr w:type="spellEnd"/>
      <w:r>
        <w:t xml:space="preserve"> z lomového kameňa </w:t>
      </w:r>
      <w:proofErr w:type="spellStart"/>
      <w:r>
        <w:t>fr</w:t>
      </w:r>
      <w:proofErr w:type="spellEnd"/>
      <w:r>
        <w:t xml:space="preserve">. do 80 kg. Zvyšok brehu koryta bude </w:t>
      </w:r>
      <w:proofErr w:type="spellStart"/>
      <w:r>
        <w:t>zahumusovaný</w:t>
      </w:r>
      <w:proofErr w:type="spellEnd"/>
      <w:r>
        <w:t xml:space="preserve"> a osiaty trávnym semenom.</w:t>
      </w:r>
    </w:p>
    <w:p w:rsidR="00E27430" w:rsidRDefault="00E27430" w:rsidP="00B865A3">
      <w:pPr>
        <w:spacing w:after="60"/>
      </w:pPr>
    </w:p>
    <w:p w:rsidR="00E27430" w:rsidRDefault="00E27430" w:rsidP="007F1114">
      <w:pPr>
        <w:pStyle w:val="Nadpis2"/>
        <w:numPr>
          <w:ilvl w:val="0"/>
          <w:numId w:val="17"/>
        </w:numPr>
      </w:pPr>
      <w:bookmarkStart w:id="166" w:name="_Toc518289805"/>
      <w:r>
        <w:t xml:space="preserve">305-00 </w:t>
      </w:r>
      <w:r w:rsidRPr="00B865A3">
        <w:t>Preložka Krivánskeho potoka v km 3,850</w:t>
      </w:r>
      <w:bookmarkEnd w:id="166"/>
    </w:p>
    <w:p w:rsidR="00BA715D" w:rsidRDefault="00BA715D" w:rsidP="00BA715D">
      <w:r w:rsidRPr="00784780">
        <w:t xml:space="preserve">DSP </w:t>
      </w:r>
      <w:r>
        <w:t>pre tento objekt nie je záväzná s </w:t>
      </w:r>
      <w:r w:rsidRPr="0089775F">
        <w:t>nasledovným spresnením:</w:t>
      </w:r>
      <w:r w:rsidRPr="00C1001A">
        <w:t xml:space="preserve"> </w:t>
      </w:r>
    </w:p>
    <w:p w:rsidR="00C37BD5" w:rsidRDefault="00BA715D" w:rsidP="00BA715D">
      <w:r>
        <w:t>A</w:t>
      </w:r>
      <w:r w:rsidR="00E27430" w:rsidRPr="00BA715D">
        <w:t xml:space="preserve">k poloha piliera mosta nebude vyžadovať zmenu polohy potoka voči jestvujúcemu stavu, bude </w:t>
      </w:r>
      <w:r>
        <w:t xml:space="preserve">možné jej ponechať bez úprav. </w:t>
      </w:r>
    </w:p>
    <w:p w:rsidR="00E27430" w:rsidRPr="00BA715D" w:rsidRDefault="00BA715D" w:rsidP="00B1599A">
      <w:pPr>
        <w:pStyle w:val="Odsekzoznamu"/>
        <w:numPr>
          <w:ilvl w:val="0"/>
          <w:numId w:val="35"/>
        </w:numPr>
      </w:pPr>
      <w:r>
        <w:t>V</w:t>
      </w:r>
      <w:r w:rsidR="00C37BD5">
        <w:t> </w:t>
      </w:r>
      <w:r>
        <w:t>prípade</w:t>
      </w:r>
      <w:r w:rsidR="00C37BD5">
        <w:t xml:space="preserve"> ak by mohlo v budúcnosti dôjsť k podomletiu piliera tokom, bude </w:t>
      </w:r>
      <w:r w:rsidR="00E27430" w:rsidRPr="00BA715D">
        <w:t xml:space="preserve">navrhnuté spevnenie potoka kamennou </w:t>
      </w:r>
      <w:proofErr w:type="spellStart"/>
      <w:r w:rsidR="00E27430" w:rsidRPr="00BA715D">
        <w:t>nahádzkou</w:t>
      </w:r>
      <w:proofErr w:type="spellEnd"/>
      <w:r w:rsidR="00E27430" w:rsidRPr="00BA715D">
        <w:t xml:space="preserve"> alebo kamennou </w:t>
      </w:r>
      <w:proofErr w:type="spellStart"/>
      <w:r w:rsidR="00E27430" w:rsidRPr="00BA715D">
        <w:t>rovnaninou</w:t>
      </w:r>
      <w:proofErr w:type="spellEnd"/>
      <w:r w:rsidR="00E27430" w:rsidRPr="00BA715D">
        <w:t xml:space="preserve"> v e</w:t>
      </w:r>
      <w:r w:rsidR="006375E3" w:rsidRPr="00BA715D">
        <w:t>xi</w:t>
      </w:r>
      <w:r w:rsidR="00E27430" w:rsidRPr="00BA715D">
        <w:t>stujúcej polohe v</w:t>
      </w:r>
      <w:r w:rsidR="00C37BD5">
        <w:t xml:space="preserve"> dĺžke </w:t>
      </w:r>
      <w:r w:rsidR="00E27430" w:rsidRPr="00BA715D">
        <w:t xml:space="preserve"> podľa DSP</w:t>
      </w:r>
    </w:p>
    <w:p w:rsidR="00E27430" w:rsidRDefault="00E27430" w:rsidP="007F1114">
      <w:pPr>
        <w:pStyle w:val="Nadpis2"/>
        <w:numPr>
          <w:ilvl w:val="0"/>
          <w:numId w:val="17"/>
        </w:numPr>
      </w:pPr>
      <w:bookmarkStart w:id="167" w:name="_Toc518289806"/>
      <w:r>
        <w:t xml:space="preserve">305-01 </w:t>
      </w:r>
      <w:r w:rsidRPr="00B865A3">
        <w:t>Dočasná preložka Krivánskeho potoka v km 3.850</w:t>
      </w:r>
      <w:bookmarkEnd w:id="167"/>
    </w:p>
    <w:p w:rsidR="00E27430" w:rsidRPr="006B6E07" w:rsidRDefault="00E27430" w:rsidP="00F3176A">
      <w:pPr>
        <w:pStyle w:val="Odsekzoznamu1"/>
        <w:tabs>
          <w:tab w:val="left" w:pos="284"/>
        </w:tabs>
        <w:spacing w:after="0" w:line="240" w:lineRule="auto"/>
        <w:ind w:left="0"/>
        <w:contextualSpacing w:val="0"/>
        <w:rPr>
          <w:rFonts w:cs="Arial"/>
        </w:rPr>
      </w:pPr>
      <w:r w:rsidRPr="006B6E07">
        <w:rPr>
          <w:rFonts w:cs="Arial"/>
        </w:rPr>
        <w:t xml:space="preserve">DSP pre tento objekt nie je záväzná. </w:t>
      </w:r>
    </w:p>
    <w:p w:rsidR="00E27430" w:rsidRDefault="00E27430" w:rsidP="00B1599A">
      <w:pPr>
        <w:pStyle w:val="Odsekzoznamu1"/>
        <w:numPr>
          <w:ilvl w:val="0"/>
          <w:numId w:val="34"/>
        </w:numPr>
        <w:tabs>
          <w:tab w:val="left" w:pos="284"/>
        </w:tabs>
        <w:spacing w:after="0" w:line="240" w:lineRule="auto"/>
        <w:contextualSpacing w:val="0"/>
        <w:rPr>
          <w:rFonts w:cs="Arial"/>
        </w:rPr>
      </w:pPr>
      <w:r w:rsidRPr="006B6E07">
        <w:rPr>
          <w:rFonts w:cs="Arial"/>
        </w:rPr>
        <w:t>V</w:t>
      </w:r>
      <w:r>
        <w:rPr>
          <w:rFonts w:cs="Arial"/>
        </w:rPr>
        <w:t> </w:t>
      </w:r>
      <w:r w:rsidRPr="006B6E07">
        <w:rPr>
          <w:rFonts w:cs="Arial"/>
        </w:rPr>
        <w:t>prípade</w:t>
      </w:r>
      <w:r>
        <w:rPr>
          <w:rFonts w:cs="Arial"/>
        </w:rPr>
        <w:t xml:space="preserve"> inej polohy piliera mosta 209-01, u ktorého nebude nutné realizovať zmenu polohy potoka voči jestvujúcemu stavu je možné tento objekt vypustiť.</w:t>
      </w:r>
    </w:p>
    <w:p w:rsidR="00E27430" w:rsidRDefault="00E27430" w:rsidP="007F1114">
      <w:pPr>
        <w:pStyle w:val="Nadpis2"/>
        <w:numPr>
          <w:ilvl w:val="0"/>
          <w:numId w:val="17"/>
        </w:numPr>
      </w:pPr>
      <w:bookmarkStart w:id="168" w:name="_Toc518289807"/>
      <w:r>
        <w:lastRenderedPageBreak/>
        <w:t xml:space="preserve">306-00 </w:t>
      </w:r>
      <w:r w:rsidRPr="00B865A3">
        <w:t>Preložka Krivánskeho potoka v km 4,400</w:t>
      </w:r>
      <w:bookmarkEnd w:id="168"/>
    </w:p>
    <w:p w:rsidR="00C37BD5" w:rsidRDefault="00C37BD5" w:rsidP="00C37BD5">
      <w:r w:rsidRPr="00784780">
        <w:t xml:space="preserve">DSP </w:t>
      </w:r>
      <w:r>
        <w:t>pre tento objekt nie je záväzná s </w:t>
      </w:r>
      <w:r w:rsidRPr="0089775F">
        <w:t>nasledovným spresnením:</w:t>
      </w:r>
      <w:r w:rsidRPr="00C1001A">
        <w:t xml:space="preserve"> </w:t>
      </w:r>
    </w:p>
    <w:p w:rsidR="00C37BD5" w:rsidRPr="002B7E08" w:rsidRDefault="00C37BD5" w:rsidP="00B1599A">
      <w:pPr>
        <w:pStyle w:val="Odsekzoznamu"/>
        <w:numPr>
          <w:ilvl w:val="0"/>
          <w:numId w:val="34"/>
        </w:numPr>
      </w:pPr>
      <w:r w:rsidRPr="002B7E08">
        <w:t xml:space="preserve">Ak poloha piliera mosta nebude vyžadovať zmenu polohy potoka voči jestvujúcemu stavu, bude možné jej ponechať bez úprav. </w:t>
      </w:r>
    </w:p>
    <w:p w:rsidR="00E27430" w:rsidRPr="002B7E08" w:rsidRDefault="00C37BD5" w:rsidP="00B1599A">
      <w:pPr>
        <w:pStyle w:val="Odsekzoznamu"/>
        <w:numPr>
          <w:ilvl w:val="0"/>
          <w:numId w:val="34"/>
        </w:numPr>
      </w:pPr>
      <w:r w:rsidRPr="002B7E08">
        <w:t xml:space="preserve">V prípade ak by mohlo v budúcnosti dôjsť k podomletiu piliera tokom, bude navrhnuté spevnenie potoka kamennou </w:t>
      </w:r>
      <w:proofErr w:type="spellStart"/>
      <w:r w:rsidRPr="002B7E08">
        <w:t>nahádzkou</w:t>
      </w:r>
      <w:proofErr w:type="spellEnd"/>
      <w:r w:rsidRPr="002B7E08">
        <w:t xml:space="preserve"> alebo kamennou </w:t>
      </w:r>
      <w:proofErr w:type="spellStart"/>
      <w:r w:rsidRPr="002B7E08">
        <w:t>rovnaninou</w:t>
      </w:r>
      <w:proofErr w:type="spellEnd"/>
      <w:r w:rsidRPr="002B7E08">
        <w:t xml:space="preserve"> v existujúcej polohe v dĺžke  podľa DSP</w:t>
      </w:r>
    </w:p>
    <w:p w:rsidR="00E27430" w:rsidRDefault="00E27430" w:rsidP="007F1114">
      <w:pPr>
        <w:pStyle w:val="Nadpis2"/>
        <w:numPr>
          <w:ilvl w:val="0"/>
          <w:numId w:val="17"/>
        </w:numPr>
      </w:pPr>
      <w:bookmarkStart w:id="169" w:name="_Toc518289808"/>
      <w:r>
        <w:t xml:space="preserve">307-00 </w:t>
      </w:r>
      <w:r w:rsidRPr="00B865A3">
        <w:t>Preložka Krivánskeho potoka v km 5,200</w:t>
      </w:r>
      <w:bookmarkEnd w:id="169"/>
    </w:p>
    <w:p w:rsidR="00C37BD5" w:rsidRDefault="00C37BD5" w:rsidP="00C37BD5">
      <w:r w:rsidRPr="00784780">
        <w:t xml:space="preserve">DSP </w:t>
      </w:r>
      <w:r>
        <w:t>pre tento objekt nie je záväzná s </w:t>
      </w:r>
      <w:r w:rsidRPr="0089775F">
        <w:t>nasledovným spresnením:</w:t>
      </w:r>
      <w:r w:rsidRPr="00C1001A">
        <w:t xml:space="preserve"> </w:t>
      </w:r>
    </w:p>
    <w:p w:rsidR="00C37BD5" w:rsidRDefault="00C37BD5" w:rsidP="00B1599A">
      <w:pPr>
        <w:pStyle w:val="Odsekzoznamu"/>
        <w:numPr>
          <w:ilvl w:val="0"/>
          <w:numId w:val="36"/>
        </w:numPr>
      </w:pPr>
      <w:r>
        <w:t>A</w:t>
      </w:r>
      <w:r w:rsidRPr="00BA715D">
        <w:t xml:space="preserve">k poloha piliera mosta nebude vyžadovať zmenu polohy potoka voči jestvujúcemu stavu, bude </w:t>
      </w:r>
      <w:r>
        <w:t xml:space="preserve">možné jej ponechať bez úprav. </w:t>
      </w:r>
    </w:p>
    <w:p w:rsidR="00E27430" w:rsidRPr="00C37BD5" w:rsidRDefault="00C37BD5" w:rsidP="00B1599A">
      <w:pPr>
        <w:pStyle w:val="Odsekzoznamu"/>
        <w:numPr>
          <w:ilvl w:val="0"/>
          <w:numId w:val="36"/>
        </w:numPr>
      </w:pPr>
      <w:r w:rsidRPr="00C37BD5">
        <w:t xml:space="preserve">V prípade ak by mohlo v budúcnosti dôjsť k podomletiu piliera tokom, bude navrhnuté spevnenie potoka kamennou </w:t>
      </w:r>
      <w:proofErr w:type="spellStart"/>
      <w:r w:rsidRPr="00C37BD5">
        <w:t>nahádzkou</w:t>
      </w:r>
      <w:proofErr w:type="spellEnd"/>
      <w:r w:rsidRPr="00C37BD5">
        <w:t xml:space="preserve"> alebo kamennou </w:t>
      </w:r>
      <w:proofErr w:type="spellStart"/>
      <w:r w:rsidRPr="00C37BD5">
        <w:t>rovnaninou</w:t>
      </w:r>
      <w:proofErr w:type="spellEnd"/>
      <w:r w:rsidRPr="00C37BD5">
        <w:t xml:space="preserve"> v existujúcej polohe v dĺžke  podľa DSP</w:t>
      </w:r>
      <w:r w:rsidR="00E27430" w:rsidRPr="00C37BD5">
        <w:t>.</w:t>
      </w:r>
    </w:p>
    <w:p w:rsidR="00E27430" w:rsidRDefault="00E27430" w:rsidP="007F1114">
      <w:pPr>
        <w:pStyle w:val="Nadpis2"/>
        <w:numPr>
          <w:ilvl w:val="0"/>
          <w:numId w:val="17"/>
        </w:numPr>
      </w:pPr>
      <w:bookmarkStart w:id="170" w:name="_Toc518289809"/>
      <w:r>
        <w:t xml:space="preserve">307-01 </w:t>
      </w:r>
      <w:r w:rsidRPr="00B865A3">
        <w:t>Dočasná preložka Krivánskeho potoka v km 5,200</w:t>
      </w:r>
      <w:bookmarkEnd w:id="170"/>
    </w:p>
    <w:p w:rsidR="00E27430" w:rsidRPr="006B6E07" w:rsidRDefault="00E27430" w:rsidP="001305C8">
      <w:pPr>
        <w:pStyle w:val="Odsekzoznamu1"/>
        <w:tabs>
          <w:tab w:val="left" w:pos="284"/>
        </w:tabs>
        <w:spacing w:after="0" w:line="240" w:lineRule="auto"/>
        <w:ind w:left="0"/>
        <w:contextualSpacing w:val="0"/>
        <w:rPr>
          <w:rFonts w:cs="Arial"/>
        </w:rPr>
      </w:pPr>
      <w:r w:rsidRPr="006B6E07">
        <w:rPr>
          <w:rFonts w:cs="Arial"/>
        </w:rPr>
        <w:t>DSP pre tento objekt nie je záväzná</w:t>
      </w:r>
      <w:r w:rsidR="00200E68">
        <w:rPr>
          <w:rFonts w:cs="Arial"/>
        </w:rPr>
        <w:t xml:space="preserve"> </w:t>
      </w:r>
      <w:r w:rsidR="00200E68">
        <w:t>s </w:t>
      </w:r>
      <w:r w:rsidR="00200E68" w:rsidRPr="0089775F">
        <w:t>nasledovným spresnením:</w:t>
      </w:r>
      <w:r w:rsidRPr="006B6E07">
        <w:rPr>
          <w:rFonts w:cs="Arial"/>
        </w:rPr>
        <w:t xml:space="preserve">. </w:t>
      </w:r>
    </w:p>
    <w:p w:rsidR="00E27430" w:rsidRDefault="00E27430" w:rsidP="00B1599A">
      <w:pPr>
        <w:pStyle w:val="Odsekzoznamu1"/>
        <w:numPr>
          <w:ilvl w:val="0"/>
          <w:numId w:val="37"/>
        </w:numPr>
        <w:tabs>
          <w:tab w:val="left" w:pos="284"/>
        </w:tabs>
        <w:spacing w:after="0" w:line="240" w:lineRule="auto"/>
        <w:contextualSpacing w:val="0"/>
        <w:rPr>
          <w:rFonts w:cs="Arial"/>
        </w:rPr>
      </w:pPr>
      <w:r w:rsidRPr="006B6E07">
        <w:rPr>
          <w:rFonts w:cs="Arial"/>
        </w:rPr>
        <w:t>V</w:t>
      </w:r>
      <w:r>
        <w:rPr>
          <w:rFonts w:cs="Arial"/>
        </w:rPr>
        <w:t> </w:t>
      </w:r>
      <w:r w:rsidRPr="006B6E07">
        <w:rPr>
          <w:rFonts w:cs="Arial"/>
        </w:rPr>
        <w:t>prípade</w:t>
      </w:r>
      <w:r>
        <w:rPr>
          <w:rFonts w:cs="Arial"/>
        </w:rPr>
        <w:t xml:space="preserve"> inej polohy piliera mosta 209-01, u ktorého nebude nutné realizovať zmenu polohy potoka voči jestvujúcemu stavu je možné tento objekt vypustiť.</w:t>
      </w:r>
    </w:p>
    <w:p w:rsidR="00E27430" w:rsidRDefault="00E27430" w:rsidP="007F1114">
      <w:pPr>
        <w:pStyle w:val="Nadpis2"/>
        <w:numPr>
          <w:ilvl w:val="0"/>
          <w:numId w:val="17"/>
        </w:numPr>
      </w:pPr>
      <w:bookmarkStart w:id="171" w:name="_Toc518289810"/>
      <w:r>
        <w:t xml:space="preserve">308-00 </w:t>
      </w:r>
      <w:r w:rsidRPr="00B865A3">
        <w:t>Preložka Krivánskeho potoka v km 5,450</w:t>
      </w:r>
      <w:bookmarkEnd w:id="171"/>
    </w:p>
    <w:p w:rsidR="00C37BD5" w:rsidRDefault="00C37BD5" w:rsidP="00C37BD5">
      <w:r w:rsidRPr="00784780">
        <w:t xml:space="preserve">DSP </w:t>
      </w:r>
      <w:r>
        <w:t>pre tento objekt nie je záväzná s </w:t>
      </w:r>
      <w:r w:rsidRPr="0089775F">
        <w:t>nasledovným spresnením:</w:t>
      </w:r>
      <w:r w:rsidRPr="00C1001A">
        <w:t xml:space="preserve"> </w:t>
      </w:r>
    </w:p>
    <w:p w:rsidR="00C37BD5" w:rsidRDefault="00C37BD5" w:rsidP="00B1599A">
      <w:pPr>
        <w:pStyle w:val="Odsekzoznamu"/>
        <w:numPr>
          <w:ilvl w:val="0"/>
          <w:numId w:val="37"/>
        </w:numPr>
      </w:pPr>
      <w:r>
        <w:t>A</w:t>
      </w:r>
      <w:r w:rsidRPr="00BA715D">
        <w:t xml:space="preserve">k poloha piliera mosta nebude vyžadovať zmenu polohy potoka voči jestvujúcemu stavu, bude </w:t>
      </w:r>
      <w:r>
        <w:t xml:space="preserve">možné jej ponechať bez úprav. </w:t>
      </w:r>
    </w:p>
    <w:p w:rsidR="00E27430" w:rsidRDefault="00C37BD5" w:rsidP="00B1599A">
      <w:pPr>
        <w:pStyle w:val="Odsekzoznamu"/>
        <w:numPr>
          <w:ilvl w:val="0"/>
          <w:numId w:val="37"/>
        </w:numPr>
      </w:pPr>
      <w:r>
        <w:t xml:space="preserve">V prípade ak by mohlo v budúcnosti dôjsť k podomletiu piliera tokom, bude </w:t>
      </w:r>
      <w:r w:rsidRPr="00BA715D">
        <w:t xml:space="preserve">navrhnuté spevnenie potoka kamennou </w:t>
      </w:r>
      <w:proofErr w:type="spellStart"/>
      <w:r w:rsidRPr="00BA715D">
        <w:t>nahádzkou</w:t>
      </w:r>
      <w:proofErr w:type="spellEnd"/>
      <w:r w:rsidRPr="00BA715D">
        <w:t xml:space="preserve"> alebo kamennou </w:t>
      </w:r>
      <w:proofErr w:type="spellStart"/>
      <w:r w:rsidRPr="00BA715D">
        <w:t>rovnaninou</w:t>
      </w:r>
      <w:proofErr w:type="spellEnd"/>
      <w:r w:rsidRPr="00BA715D">
        <w:t xml:space="preserve"> v existujúcej polohe v</w:t>
      </w:r>
      <w:r>
        <w:t xml:space="preserve"> dĺžke </w:t>
      </w:r>
      <w:r w:rsidRPr="00BA715D">
        <w:t xml:space="preserve"> podľa DSP</w:t>
      </w:r>
    </w:p>
    <w:p w:rsidR="00E27430" w:rsidRDefault="00E27430" w:rsidP="007F1114">
      <w:pPr>
        <w:pStyle w:val="Nadpis2"/>
        <w:numPr>
          <w:ilvl w:val="0"/>
          <w:numId w:val="17"/>
        </w:numPr>
      </w:pPr>
      <w:bookmarkStart w:id="172" w:name="_Toc518289811"/>
      <w:r>
        <w:t xml:space="preserve">311-00 </w:t>
      </w:r>
      <w:r w:rsidRPr="00B865A3">
        <w:t>Preložka Uhliarskeho jarku v km 8,100</w:t>
      </w:r>
      <w:bookmarkEnd w:id="172"/>
    </w:p>
    <w:p w:rsidR="00C37BD5" w:rsidRDefault="00C37BD5" w:rsidP="00C37BD5">
      <w:r w:rsidRPr="00784780">
        <w:t xml:space="preserve">DSP </w:t>
      </w:r>
      <w:r>
        <w:t>pre tento objekt nie je záväzná s </w:t>
      </w:r>
      <w:r w:rsidRPr="0089775F">
        <w:t>nasledovným spresnením:</w:t>
      </w:r>
      <w:r w:rsidRPr="00C1001A">
        <w:t xml:space="preserve"> </w:t>
      </w:r>
    </w:p>
    <w:p w:rsidR="00200E68" w:rsidRDefault="00200E68" w:rsidP="00B1599A">
      <w:pPr>
        <w:pStyle w:val="Odsekzoznamu"/>
        <w:numPr>
          <w:ilvl w:val="0"/>
          <w:numId w:val="39"/>
        </w:numPr>
      </w:pPr>
      <w:r>
        <w:t xml:space="preserve">Koryto navrhnutej preložky je na začiatku trasy napojené na stávajúce koryto zaústené do nádrže </w:t>
      </w:r>
      <w:proofErr w:type="spellStart"/>
      <w:r>
        <w:t>Mýtná</w:t>
      </w:r>
      <w:proofErr w:type="spellEnd"/>
      <w:r>
        <w:t xml:space="preserve">. Pod čiastočne zachovávanou súčasnou cestou a pod navrhovanou preložkou cesty  I/16,  potok  podchádza  dvoma  priepustmi  DN 1200.  Medzi  priepusty  je  navrhnuté </w:t>
      </w:r>
      <w:proofErr w:type="spellStart"/>
      <w:r>
        <w:t>spadisko</w:t>
      </w:r>
      <w:proofErr w:type="spellEnd"/>
      <w:r>
        <w:t xml:space="preserve">  výšky  cca  1,2 m.  Za  priepustmi  je  koryto  napojené  na  stávajúci  priepust  pod telesom dráhy. </w:t>
      </w:r>
    </w:p>
    <w:p w:rsidR="00200E68" w:rsidRDefault="00200E68" w:rsidP="00B1599A">
      <w:pPr>
        <w:pStyle w:val="Odsekzoznamu"/>
        <w:numPr>
          <w:ilvl w:val="0"/>
          <w:numId w:val="39"/>
        </w:numPr>
      </w:pPr>
      <w:r>
        <w:t xml:space="preserve">Opevnenie  koryta  bude  v oboch  prípadoch  realizované  kamennou  dlažbou  do </w:t>
      </w:r>
    </w:p>
    <w:p w:rsidR="00200E68" w:rsidRDefault="00200E68" w:rsidP="00B1599A">
      <w:pPr>
        <w:pStyle w:val="Odsekzoznamu"/>
        <w:numPr>
          <w:ilvl w:val="0"/>
          <w:numId w:val="39"/>
        </w:numPr>
      </w:pPr>
      <w:r>
        <w:t xml:space="preserve">betónového lôžka. </w:t>
      </w:r>
    </w:p>
    <w:p w:rsidR="00E27430" w:rsidRDefault="00200E68" w:rsidP="00B1599A">
      <w:pPr>
        <w:pStyle w:val="Odsekzoznamu"/>
        <w:numPr>
          <w:ilvl w:val="0"/>
          <w:numId w:val="39"/>
        </w:numPr>
      </w:pPr>
      <w:r>
        <w:t xml:space="preserve">Na koryte budú osadené spádové stupne pre zmiernenie spádu koryta v úseku za priepustmi do KÚ. Stupne budú betónové, výška stupňa 25 cm. Ďalej sú na koryte vždy na začiatku a na  konci  oblúkov  navrhnuté  stabilizačné  prahy. </w:t>
      </w:r>
    </w:p>
    <w:p w:rsidR="00E27430" w:rsidRDefault="00E27430" w:rsidP="007F1114">
      <w:pPr>
        <w:pStyle w:val="Nadpis2"/>
        <w:numPr>
          <w:ilvl w:val="0"/>
          <w:numId w:val="17"/>
        </w:numPr>
      </w:pPr>
      <w:bookmarkStart w:id="173" w:name="_Toc518289812"/>
      <w:r>
        <w:t xml:space="preserve">316-00 </w:t>
      </w:r>
      <w:r w:rsidRPr="00B865A3">
        <w:t>Preložka Pílianskeho potoka v km 7.375</w:t>
      </w:r>
      <w:bookmarkEnd w:id="173"/>
    </w:p>
    <w:p w:rsidR="00C37BD5" w:rsidRDefault="00C37BD5" w:rsidP="00C37BD5">
      <w:r w:rsidRPr="00784780">
        <w:t xml:space="preserve">DSP </w:t>
      </w:r>
      <w:r>
        <w:t>pre tento objekt nie je záväzná s </w:t>
      </w:r>
      <w:r w:rsidRPr="0089775F">
        <w:t>nasledovným spresnením:</w:t>
      </w:r>
      <w:r w:rsidRPr="00C1001A">
        <w:t xml:space="preserve"> </w:t>
      </w:r>
    </w:p>
    <w:p w:rsidR="00200E68" w:rsidRDefault="00200E68" w:rsidP="00B1599A">
      <w:pPr>
        <w:pStyle w:val="Odsekzoznamu"/>
        <w:numPr>
          <w:ilvl w:val="0"/>
          <w:numId w:val="38"/>
        </w:numPr>
      </w:pPr>
      <w:r>
        <w:lastRenderedPageBreak/>
        <w:t xml:space="preserve">Koryto  preložky  je  navrhované  lichobežníkové  so  sklonom  svahov  1:1,5 m  a  šírkou  dna 1,0 m. Spevnenie bude v celej výške kamennou </w:t>
      </w:r>
      <w:proofErr w:type="spellStart"/>
      <w:r>
        <w:t>rovnaninou</w:t>
      </w:r>
      <w:proofErr w:type="spellEnd"/>
      <w:r>
        <w:t xml:space="preserve"> </w:t>
      </w:r>
      <w:proofErr w:type="spellStart"/>
      <w:r>
        <w:t>fr</w:t>
      </w:r>
      <w:proofErr w:type="spellEnd"/>
      <w:r>
        <w:t xml:space="preserve">. do 80 kg. Na začiatku a na koncoch  oblúkov  sú  navrhnuté  zaisťovacie  prahy.  Prahy  budú  z rovnakého materiálu ako koryto.  </w:t>
      </w:r>
    </w:p>
    <w:p w:rsidR="00200E68" w:rsidRDefault="00200E68" w:rsidP="00B1599A">
      <w:pPr>
        <w:pStyle w:val="Odsekzoznamu"/>
        <w:numPr>
          <w:ilvl w:val="0"/>
          <w:numId w:val="38"/>
        </w:numPr>
      </w:pPr>
      <w:r>
        <w:t>Prekladané  koryto  bude  na  súčasné  koryto  plynule  napojené  v dĺžke  cca  5 m.  Stávajúce koryto bude pred začiatkom úpravy prečistené dĺžke cca  15 m. Na konci úpravy bude koryto prečistené po existujúci priepust pod cestou I/16.</w:t>
      </w:r>
    </w:p>
    <w:p w:rsidR="00E27430" w:rsidRDefault="00E27430" w:rsidP="007F1114">
      <w:pPr>
        <w:pStyle w:val="Nadpis2"/>
        <w:numPr>
          <w:ilvl w:val="0"/>
          <w:numId w:val="17"/>
        </w:numPr>
      </w:pPr>
      <w:bookmarkStart w:id="174" w:name="_Toc518289813"/>
      <w:r>
        <w:t xml:space="preserve">401-00 </w:t>
      </w:r>
      <w:r w:rsidRPr="00FC6279">
        <w:t>Informačný systém R2 - stavebná časť</w:t>
      </w:r>
      <w:bookmarkEnd w:id="174"/>
    </w:p>
    <w:p w:rsidR="0003044F" w:rsidRDefault="0003044F" w:rsidP="0003044F">
      <w:r w:rsidRPr="00784780">
        <w:t xml:space="preserve">DSP </w:t>
      </w:r>
      <w:r>
        <w:t>pre tento objekt nie je záväzná s </w:t>
      </w:r>
      <w:r w:rsidRPr="0089775F">
        <w:t>nasledovným spresnením:</w:t>
      </w:r>
      <w:r w:rsidRPr="00C1001A">
        <w:t xml:space="preserve"> </w:t>
      </w:r>
    </w:p>
    <w:p w:rsidR="00E27430" w:rsidRDefault="00E27430" w:rsidP="007F1114">
      <w:pPr>
        <w:pStyle w:val="Odsekzoznamu"/>
        <w:numPr>
          <w:ilvl w:val="0"/>
          <w:numId w:val="20"/>
        </w:numPr>
        <w:spacing w:after="60"/>
      </w:pPr>
      <w:r>
        <w:t>súčasťou stavby R2 Kriváň - Mýtna je iba realizácia diela v </w:t>
      </w:r>
      <w:proofErr w:type="spellStart"/>
      <w:r>
        <w:t>staničení</w:t>
      </w:r>
      <w:proofErr w:type="spellEnd"/>
      <w:r>
        <w:t xml:space="preserve"> </w:t>
      </w:r>
      <w:r w:rsidRPr="0089775F">
        <w:t xml:space="preserve">od -0,262 60 do 8,941 17 </w:t>
      </w:r>
    </w:p>
    <w:p w:rsidR="00E27430" w:rsidRDefault="00E27430" w:rsidP="007F1114">
      <w:pPr>
        <w:pStyle w:val="Odsekzoznamu"/>
        <w:numPr>
          <w:ilvl w:val="0"/>
          <w:numId w:val="20"/>
        </w:numPr>
        <w:spacing w:after="60"/>
      </w:pPr>
      <w:r>
        <w:t>poloha a rozsah bude navrhnuté tak, aby bolo vyhovujúce pre novo navrhnutú kategóriu</w:t>
      </w:r>
    </w:p>
    <w:p w:rsidR="00E27430" w:rsidRDefault="00E27430" w:rsidP="007F1114">
      <w:pPr>
        <w:pStyle w:val="Odsekzoznamu"/>
        <w:numPr>
          <w:ilvl w:val="0"/>
          <w:numId w:val="20"/>
        </w:numPr>
        <w:spacing w:after="60"/>
      </w:pPr>
      <w:r>
        <w:t xml:space="preserve">súčasťou prác je napojenie na vedľajšie úseky R2 </w:t>
      </w:r>
      <w:proofErr w:type="spellStart"/>
      <w:r>
        <w:t>Pstruša</w:t>
      </w:r>
      <w:proofErr w:type="spellEnd"/>
      <w:r>
        <w:t xml:space="preserve"> - Kriváň a R2 Mýtna - Lovinobaňa, Tomášovce</w:t>
      </w:r>
    </w:p>
    <w:p w:rsidR="00E27430" w:rsidRDefault="00E27430" w:rsidP="007F1114">
      <w:pPr>
        <w:pStyle w:val="Nadpis2"/>
        <w:numPr>
          <w:ilvl w:val="0"/>
          <w:numId w:val="17"/>
        </w:numPr>
      </w:pPr>
      <w:bookmarkStart w:id="175" w:name="_Toc518289814"/>
      <w:r>
        <w:t xml:space="preserve">402-00 </w:t>
      </w:r>
      <w:r w:rsidRPr="00FC6279">
        <w:t>Informačný systém R2 - technologická časť</w:t>
      </w:r>
      <w:bookmarkEnd w:id="175"/>
    </w:p>
    <w:p w:rsidR="0003044F" w:rsidRDefault="0003044F" w:rsidP="0003044F">
      <w:r w:rsidRPr="00784780">
        <w:t xml:space="preserve">DSP </w:t>
      </w:r>
      <w:r>
        <w:t>pre tento objekt nie je záväzná s </w:t>
      </w:r>
      <w:r w:rsidRPr="0089775F">
        <w:t>nasledovným spresnením:</w:t>
      </w:r>
      <w:r w:rsidRPr="00C1001A">
        <w:t xml:space="preserve"> </w:t>
      </w:r>
    </w:p>
    <w:p w:rsidR="0003044F" w:rsidRDefault="0003044F" w:rsidP="0003044F">
      <w:pPr>
        <w:pStyle w:val="Odsekzoznamu"/>
        <w:numPr>
          <w:ilvl w:val="0"/>
          <w:numId w:val="20"/>
        </w:numPr>
        <w:spacing w:after="60"/>
      </w:pPr>
      <w:r>
        <w:t>j</w:t>
      </w:r>
      <w:r w:rsidRPr="00784780">
        <w:t xml:space="preserve">e potrebné dodržať požiadavky uvedené vo Zväzku 3, časť 1, čl. 2.2 Normy a technické </w:t>
      </w:r>
      <w:r w:rsidRPr="00BA715D">
        <w:t>predpisy a to bez navýšenia ceny diela:</w:t>
      </w:r>
    </w:p>
    <w:p w:rsidR="00E27430" w:rsidRDefault="00E27430" w:rsidP="007F1114">
      <w:pPr>
        <w:pStyle w:val="Odsekzoznamu"/>
        <w:numPr>
          <w:ilvl w:val="0"/>
          <w:numId w:val="20"/>
        </w:numPr>
        <w:spacing w:after="60"/>
      </w:pPr>
      <w:r>
        <w:t>súčasťou stavby R2 Kriváň - Mýtna je iba realizácia diela v </w:t>
      </w:r>
      <w:proofErr w:type="spellStart"/>
      <w:r>
        <w:t>staničení</w:t>
      </w:r>
      <w:proofErr w:type="spellEnd"/>
      <w:r>
        <w:t xml:space="preserve"> </w:t>
      </w:r>
      <w:r w:rsidRPr="0089775F">
        <w:t xml:space="preserve">od -0,262 60 do 8,941 17 </w:t>
      </w:r>
    </w:p>
    <w:p w:rsidR="00E27430" w:rsidRDefault="00E27430" w:rsidP="007F1114">
      <w:pPr>
        <w:pStyle w:val="Odsekzoznamu"/>
        <w:numPr>
          <w:ilvl w:val="0"/>
          <w:numId w:val="20"/>
        </w:numPr>
        <w:spacing w:after="60"/>
      </w:pPr>
      <w:r>
        <w:t>poloha a rozsah bude navrhnuté tak, aby bolo vyhovujúce pre novo navrhnutú kategóriu</w:t>
      </w:r>
    </w:p>
    <w:p w:rsidR="00E27430" w:rsidRDefault="00E27430" w:rsidP="007F1114">
      <w:pPr>
        <w:pStyle w:val="Odsekzoznamu"/>
        <w:numPr>
          <w:ilvl w:val="0"/>
          <w:numId w:val="20"/>
        </w:numPr>
        <w:spacing w:after="60"/>
      </w:pPr>
      <w:r>
        <w:t xml:space="preserve">súčasťou prác je napojenie na vedľajšie úseky R2 </w:t>
      </w:r>
      <w:proofErr w:type="spellStart"/>
      <w:r>
        <w:t>Pstruša</w:t>
      </w:r>
      <w:proofErr w:type="spellEnd"/>
      <w:r>
        <w:t xml:space="preserve"> - Kriváň a R2 Mýtna - Lovinobaňa, Tomášovce</w:t>
      </w:r>
    </w:p>
    <w:p w:rsidR="00E27430" w:rsidRDefault="00E27430" w:rsidP="008B1D51">
      <w:pPr>
        <w:pStyle w:val="Odsekzoznamu"/>
        <w:numPr>
          <w:ilvl w:val="0"/>
          <w:numId w:val="20"/>
        </w:numPr>
        <w:spacing w:after="60"/>
      </w:pPr>
      <w:r>
        <w:t xml:space="preserve">V km 2,025 bude postavený portál cez všetky štyri jazdné pruhy R2, na ktorom  budú  osadené  zariadenia  na  kontrolu  EDZ.  Zariadenia  budú napojené zo samostatného technologického rozvádzača, pri ktorom bude osadený aj rozvádzač s riadiacim </w:t>
      </w:r>
      <w:proofErr w:type="spellStart"/>
      <w:r>
        <w:t>kontrolérom</w:t>
      </w:r>
      <w:proofErr w:type="spellEnd"/>
      <w:r>
        <w:t xml:space="preserve"> a modulmi spracovania dát a obrazu systému so software „Meranie v pohybe“. Každý jazdný pruh R2 bude  mať  prehľadovú  kameru,  snímajúcu  celkový  pohľad  na  vozidlo, externý IR reflektor, </w:t>
      </w:r>
      <w:proofErr w:type="spellStart"/>
      <w:r>
        <w:t>detailové</w:t>
      </w:r>
      <w:proofErr w:type="spellEnd"/>
      <w:r>
        <w:t xml:space="preserve"> kamery snímajúce EČV a oblasť čelného skla a detektor vozidiel, zabezpečujúci riadenú synchronizáciu kamier a klasifikáciu vozidla.   Riadiaci </w:t>
      </w:r>
      <w:proofErr w:type="spellStart"/>
      <w:r>
        <w:t>kontrolér</w:t>
      </w:r>
      <w:proofErr w:type="spellEnd"/>
      <w:r>
        <w:t xml:space="preserve"> s vlastným softvérom bude prenášať spracované dáta do riadiaceho strediska, ktoré ho bude ďalej posielať do centrály evidencie diaľničných známok v SSÚD Bratislava.</w:t>
      </w:r>
    </w:p>
    <w:p w:rsidR="00E27430" w:rsidRDefault="00E27430" w:rsidP="00BD4EB0">
      <w:pPr>
        <w:pStyle w:val="Odsekzoznamu"/>
        <w:numPr>
          <w:ilvl w:val="0"/>
          <w:numId w:val="20"/>
        </w:numPr>
        <w:spacing w:after="60"/>
      </w:pPr>
      <w:r w:rsidRPr="00BD4EB0">
        <w:t>Zariadenie  cestnej  svetelnej  signalizácie</w:t>
      </w:r>
      <w:r>
        <w:t xml:space="preserve"> (1ks)</w:t>
      </w:r>
      <w:r w:rsidRPr="00BD4EB0">
        <w:t xml:space="preserve">  bude  v  súčinnosti  s</w:t>
      </w:r>
      <w:r>
        <w:t xml:space="preserve"> podružnou  </w:t>
      </w:r>
      <w:proofErr w:type="spellStart"/>
      <w:r>
        <w:t>meteostanicou</w:t>
      </w:r>
      <w:proofErr w:type="spellEnd"/>
      <w:r>
        <w:t xml:space="preserve">  signalizovať  vzniknuté  nebezpečenstvo  a varovať  prechádzajúce  motorové  vozidlá.  CSS  bude  spadať  pod počítačový systém informačného systému (PS ISRC) osadený v budove regionálneho  strediska  správy  ciest  Lučenec  alebo  Zvolen,  ktoré  bude zabezpečovať  údržbu  predmetného  úseku  rýchlostnej  cesty  R2.  Na miestach podľa výkresu budú osadené na oceľových stožiaroch podružné </w:t>
      </w:r>
      <w:proofErr w:type="spellStart"/>
      <w:r>
        <w:t>meteostanice</w:t>
      </w:r>
      <w:proofErr w:type="spellEnd"/>
      <w:r>
        <w:t xml:space="preserve">.  Tieto  stanice  budú  prostredníctvom  svojich  snímačov vyhodnocovať  meteorologickú  situáciu  v  meranej  lokalite  a  výsledky prenášať cez optickú sieť alebo operátora do počítačového systému IS. V prípade vytvárania </w:t>
      </w:r>
      <w:proofErr w:type="spellStart"/>
      <w:r>
        <w:t>náľa</w:t>
      </w:r>
      <w:r>
        <w:lastRenderedPageBreak/>
        <w:t>dia</w:t>
      </w:r>
      <w:proofErr w:type="spellEnd"/>
      <w:r>
        <w:t xml:space="preserve">  bude stanica CMMS aktivovať návestidlá a premenné značky, ktoré budú osadené na oceľových stožiaroch v oboch smeroch  rýchlostnej  komunikácie.  Zapínanie  návestidiel  zabezpečí podružná  </w:t>
      </w:r>
      <w:proofErr w:type="spellStart"/>
      <w:r>
        <w:t>meteostanica</w:t>
      </w:r>
      <w:proofErr w:type="spellEnd"/>
      <w:r>
        <w:t xml:space="preserve">  prostredníctvom  svojej  riadiacej  jednotky  alebo operátor z riadiaceho strediska.</w:t>
      </w:r>
    </w:p>
    <w:p w:rsidR="00E27430" w:rsidRDefault="00E27430" w:rsidP="00BD4EB0">
      <w:pPr>
        <w:pStyle w:val="Odsekzoznamu"/>
        <w:numPr>
          <w:ilvl w:val="0"/>
          <w:numId w:val="20"/>
        </w:numPr>
        <w:spacing w:after="60"/>
      </w:pPr>
      <w:r>
        <w:t xml:space="preserve">Podružné  </w:t>
      </w:r>
      <w:proofErr w:type="spellStart"/>
      <w:r>
        <w:t>meteostanice</w:t>
      </w:r>
      <w:proofErr w:type="spellEnd"/>
      <w:r>
        <w:t xml:space="preserve"> (2ks)  na  rýchlostnej  ceste  R2  bude  svojimi sondami  a  meracími  zariadeniami  merať  meteorologickú  situáciu  v predmetnej  lokalite  a  v  súčinnosti  s  CSS  budú  signalizovať  vzniknuté nebezpečenstvo  a  varovať  prechádzajúce  motorové  vozidlá.  Podružné </w:t>
      </w:r>
      <w:proofErr w:type="spellStart"/>
      <w:r>
        <w:t>meteostanice</w:t>
      </w:r>
      <w:proofErr w:type="spellEnd"/>
      <w:r>
        <w:t xml:space="preserve"> budú spadať pod počítačový systém informačného systému (PS ISRC) osadený v budove regionálneho strediska správy ciest Zvolen alebo  Lučenec.  Stanice  budú  prostredníctvom  svojich  snímačov vyhodnocovať  meteorologickú  situáciu  v  meranej  lokalite  a  výsledky prenášať    GPRS  prenosom  do  počítačového  systému  PS  ISRC. </w:t>
      </w:r>
      <w:proofErr w:type="spellStart"/>
      <w:r>
        <w:t>Meteostanice</w:t>
      </w:r>
      <w:proofErr w:type="spellEnd"/>
      <w:r>
        <w:t xml:space="preserve"> budú vybavené senzormi - rýchlosti a smeru vetra, merania množstva vody, ľadu snehu a teploty vozovky, vlhkosti a teploty ovzdušia a detektorom zrážok, ako aj otočnou kamerou.</w:t>
      </w:r>
    </w:p>
    <w:p w:rsidR="00E27430" w:rsidRDefault="00E27430" w:rsidP="007F1114">
      <w:pPr>
        <w:pStyle w:val="Nadpis2"/>
        <w:numPr>
          <w:ilvl w:val="0"/>
          <w:numId w:val="17"/>
        </w:numPr>
      </w:pPr>
      <w:bookmarkStart w:id="176" w:name="_Toc518289815"/>
      <w:r>
        <w:t xml:space="preserve">501-00 </w:t>
      </w:r>
      <w:r w:rsidRPr="00895238">
        <w:t>Cestná kanalizácia</w:t>
      </w:r>
      <w:bookmarkEnd w:id="176"/>
    </w:p>
    <w:p w:rsidR="0003044F" w:rsidRDefault="0003044F" w:rsidP="0003044F">
      <w:r w:rsidRPr="00784780">
        <w:t xml:space="preserve">DSP </w:t>
      </w:r>
      <w:r>
        <w:t>pre tento objekt nie je záväzná s </w:t>
      </w:r>
      <w:r w:rsidRPr="0089775F">
        <w:t>nasledovným spresnením:</w:t>
      </w:r>
      <w:r w:rsidRPr="00C1001A">
        <w:t xml:space="preserve"> </w:t>
      </w:r>
    </w:p>
    <w:p w:rsidR="00E27430" w:rsidRDefault="00E27430" w:rsidP="007F1114">
      <w:pPr>
        <w:pStyle w:val="Odsekzoznamu"/>
        <w:numPr>
          <w:ilvl w:val="0"/>
          <w:numId w:val="20"/>
        </w:numPr>
        <w:spacing w:after="60"/>
      </w:pPr>
      <w:r>
        <w:t>súčasťou stavby R2 Kriváň - Mýtna je iba realizácia diela v </w:t>
      </w:r>
      <w:proofErr w:type="spellStart"/>
      <w:r>
        <w:t>staničení</w:t>
      </w:r>
      <w:proofErr w:type="spellEnd"/>
      <w:r>
        <w:t xml:space="preserve"> </w:t>
      </w:r>
      <w:r w:rsidRPr="0089775F">
        <w:t xml:space="preserve">od -0,262 60 do 8,941 17 </w:t>
      </w:r>
    </w:p>
    <w:p w:rsidR="00E27430" w:rsidRDefault="00E27430" w:rsidP="007F1114">
      <w:pPr>
        <w:pStyle w:val="Odsekzoznamu"/>
        <w:numPr>
          <w:ilvl w:val="0"/>
          <w:numId w:val="20"/>
        </w:numPr>
        <w:spacing w:after="60"/>
      </w:pPr>
      <w:r>
        <w:t>poloha a rozsah bude navrhnuté tak, aby bolo vyhovujúce pre novo navrhnutú kategóriu</w:t>
      </w:r>
    </w:p>
    <w:p w:rsidR="00E27430" w:rsidRDefault="00E27430" w:rsidP="0036056D">
      <w:pPr>
        <w:spacing w:line="240" w:lineRule="auto"/>
      </w:pPr>
    </w:p>
    <w:p w:rsidR="00E27430" w:rsidRDefault="00E27430" w:rsidP="007F1114">
      <w:pPr>
        <w:pStyle w:val="Nadpis2"/>
        <w:numPr>
          <w:ilvl w:val="0"/>
          <w:numId w:val="17"/>
        </w:numPr>
      </w:pPr>
      <w:bookmarkStart w:id="177" w:name="_Toc518289816"/>
      <w:r>
        <w:t xml:space="preserve">501-01 </w:t>
      </w:r>
      <w:r w:rsidRPr="00895238">
        <w:t>Odlučovač ropných látok v km 0.000</w:t>
      </w:r>
      <w:bookmarkEnd w:id="177"/>
    </w:p>
    <w:p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p>
    <w:p w:rsidR="00E27430" w:rsidRDefault="00E27430" w:rsidP="007F1114">
      <w:pPr>
        <w:pStyle w:val="Nadpis2"/>
        <w:numPr>
          <w:ilvl w:val="0"/>
          <w:numId w:val="17"/>
        </w:numPr>
      </w:pPr>
      <w:bookmarkStart w:id="178" w:name="_Toc518289817"/>
      <w:r>
        <w:t xml:space="preserve">501-02 </w:t>
      </w:r>
      <w:r w:rsidRPr="003D323B">
        <w:t>Odlučovač ropných látok v km 1,615</w:t>
      </w:r>
      <w:bookmarkEnd w:id="178"/>
    </w:p>
    <w:p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rsidRPr="000977A8">
        <w:t xml:space="preserve"> </w:t>
      </w:r>
    </w:p>
    <w:p w:rsidR="00E27430" w:rsidRDefault="00E27430" w:rsidP="007F1114">
      <w:pPr>
        <w:pStyle w:val="Nadpis2"/>
        <w:numPr>
          <w:ilvl w:val="0"/>
          <w:numId w:val="17"/>
        </w:numPr>
      </w:pPr>
      <w:bookmarkStart w:id="179" w:name="_Toc518289818"/>
      <w:r>
        <w:t xml:space="preserve">501-03 </w:t>
      </w:r>
      <w:r w:rsidRPr="003D323B">
        <w:t>Odlučovač ropných látok v km 2,050</w:t>
      </w:r>
      <w:bookmarkEnd w:id="179"/>
    </w:p>
    <w:p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t>.</w:t>
      </w:r>
      <w:r w:rsidR="00E27430" w:rsidRPr="000977A8">
        <w:t xml:space="preserve"> </w:t>
      </w:r>
    </w:p>
    <w:p w:rsidR="00E27430" w:rsidRDefault="00E27430" w:rsidP="007F1114">
      <w:pPr>
        <w:pStyle w:val="Nadpis2"/>
        <w:numPr>
          <w:ilvl w:val="0"/>
          <w:numId w:val="17"/>
        </w:numPr>
      </w:pPr>
      <w:bookmarkStart w:id="180" w:name="_Toc518289819"/>
      <w:r>
        <w:t xml:space="preserve">501-04 </w:t>
      </w:r>
      <w:r w:rsidRPr="003D323B">
        <w:t>Odlučovač ropných látok v km 2,700</w:t>
      </w:r>
      <w:bookmarkEnd w:id="180"/>
    </w:p>
    <w:p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rsidRPr="000977A8">
        <w:t xml:space="preserve"> </w:t>
      </w:r>
    </w:p>
    <w:p w:rsidR="00E27430" w:rsidRDefault="00E27430" w:rsidP="007F1114">
      <w:pPr>
        <w:pStyle w:val="Nadpis2"/>
        <w:numPr>
          <w:ilvl w:val="0"/>
          <w:numId w:val="17"/>
        </w:numPr>
      </w:pPr>
      <w:bookmarkStart w:id="181" w:name="_Toc518289820"/>
      <w:r>
        <w:t>501-05</w:t>
      </w:r>
      <w:r w:rsidRPr="003D323B">
        <w:t xml:space="preserve"> Odlučovač ropných látok v km 3,900</w:t>
      </w:r>
      <w:bookmarkEnd w:id="181"/>
    </w:p>
    <w:p w:rsidR="00E27430" w:rsidRDefault="0016565D" w:rsidP="003D323B">
      <w:pPr>
        <w:spacing w:line="240" w:lineRule="auto"/>
      </w:pPr>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r w:rsidR="00E27430">
        <w:t>:</w:t>
      </w:r>
    </w:p>
    <w:p w:rsidR="00E27430" w:rsidRDefault="00E27430" w:rsidP="007F1114">
      <w:pPr>
        <w:pStyle w:val="Nadpis2"/>
        <w:numPr>
          <w:ilvl w:val="0"/>
          <w:numId w:val="17"/>
        </w:numPr>
      </w:pPr>
      <w:bookmarkStart w:id="182" w:name="_Toc518289821"/>
      <w:r>
        <w:t xml:space="preserve">501-06 </w:t>
      </w:r>
      <w:r w:rsidRPr="003D323B">
        <w:t>Odlučovač ropných látok v km 4,500</w:t>
      </w:r>
      <w:bookmarkEnd w:id="182"/>
    </w:p>
    <w:p w:rsidR="00E27430"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w:t>
      </w:r>
      <w:r>
        <w:rPr>
          <w:rFonts w:cs="Arial"/>
        </w:rPr>
        <w:t> </w:t>
      </w:r>
      <w:r>
        <w:t>Všeobecné technické požiadavky.</w:t>
      </w:r>
    </w:p>
    <w:p w:rsidR="00E27430" w:rsidRDefault="00E27430" w:rsidP="007F1114">
      <w:pPr>
        <w:pStyle w:val="Nadpis2"/>
        <w:numPr>
          <w:ilvl w:val="0"/>
          <w:numId w:val="17"/>
        </w:numPr>
      </w:pPr>
      <w:bookmarkStart w:id="183" w:name="_Toc518289822"/>
      <w:r>
        <w:lastRenderedPageBreak/>
        <w:t xml:space="preserve">501-07 </w:t>
      </w:r>
      <w:r w:rsidRPr="003D323B">
        <w:t>Odlučovač ropných látok v km 5,500</w:t>
      </w:r>
      <w:bookmarkEnd w:id="183"/>
    </w:p>
    <w:p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rsidR="00E27430" w:rsidRDefault="00E27430" w:rsidP="007F1114">
      <w:pPr>
        <w:pStyle w:val="Nadpis2"/>
        <w:numPr>
          <w:ilvl w:val="0"/>
          <w:numId w:val="17"/>
        </w:numPr>
      </w:pPr>
      <w:bookmarkStart w:id="184" w:name="_Toc518289823"/>
      <w:r>
        <w:t xml:space="preserve">501-08 </w:t>
      </w:r>
      <w:r w:rsidRPr="003D323B">
        <w:t>Odlučovač ropných látok v km 5.975</w:t>
      </w:r>
      <w:bookmarkEnd w:id="184"/>
    </w:p>
    <w:p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rsidR="00E27430" w:rsidRDefault="00E27430" w:rsidP="007F1114">
      <w:pPr>
        <w:pStyle w:val="Nadpis2"/>
        <w:numPr>
          <w:ilvl w:val="0"/>
          <w:numId w:val="17"/>
        </w:numPr>
      </w:pPr>
      <w:bookmarkStart w:id="185" w:name="_Toc518289824"/>
      <w:r>
        <w:t xml:space="preserve">501-09 </w:t>
      </w:r>
      <w:r w:rsidRPr="003D323B">
        <w:t>Odlučovač ropných látok v km 6.725</w:t>
      </w:r>
      <w:bookmarkEnd w:id="185"/>
    </w:p>
    <w:p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rsidR="00E27430" w:rsidRDefault="00E27430" w:rsidP="007F1114">
      <w:pPr>
        <w:pStyle w:val="Nadpis2"/>
        <w:numPr>
          <w:ilvl w:val="0"/>
          <w:numId w:val="17"/>
        </w:numPr>
      </w:pPr>
      <w:bookmarkStart w:id="186" w:name="_Toc518289825"/>
      <w:r>
        <w:t xml:space="preserve">501-10 </w:t>
      </w:r>
      <w:r w:rsidRPr="003D323B">
        <w:t>Odlučovač ropných látok v km 7.210</w:t>
      </w:r>
      <w:bookmarkEnd w:id="186"/>
    </w:p>
    <w:p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rsidR="00E27430" w:rsidRDefault="00E27430" w:rsidP="007F1114">
      <w:pPr>
        <w:pStyle w:val="Nadpis2"/>
        <w:numPr>
          <w:ilvl w:val="0"/>
          <w:numId w:val="17"/>
        </w:numPr>
      </w:pPr>
      <w:bookmarkStart w:id="187" w:name="_Toc518289826"/>
      <w:r>
        <w:t xml:space="preserve">502-00 </w:t>
      </w:r>
      <w:r w:rsidRPr="003D323B">
        <w:t>Cestná kanalizácia v MÚK Kriváň</w:t>
      </w:r>
      <w:bookmarkEnd w:id="187"/>
    </w:p>
    <w:p w:rsidR="0016565D" w:rsidRDefault="0016565D" w:rsidP="0016565D">
      <w:r w:rsidRPr="000977A8">
        <w:t xml:space="preserve">DSP nie je záväzná. </w:t>
      </w:r>
      <w:r>
        <w:t>Zhotoviteľ</w:t>
      </w:r>
      <w:r w:rsidRPr="000977A8">
        <w:t xml:space="preserve"> musí zohľadniť ustanovenia Zväzku 3, časť 1, čl. 2.2 Normy a technické</w:t>
      </w:r>
      <w:r w:rsidRPr="0016565D">
        <w:rPr>
          <w:rFonts w:cs="Arial"/>
        </w:rPr>
        <w:t xml:space="preserve"> predpisy a taktiež požiadavky uvedené 1 </w:t>
      </w:r>
      <w:r>
        <w:t>Všeobecné technické požiadavky.</w:t>
      </w:r>
    </w:p>
    <w:p w:rsidR="00E27430" w:rsidRDefault="00E27430" w:rsidP="007F1114">
      <w:pPr>
        <w:pStyle w:val="Nadpis2"/>
        <w:numPr>
          <w:ilvl w:val="0"/>
          <w:numId w:val="17"/>
        </w:numPr>
      </w:pPr>
      <w:bookmarkStart w:id="188" w:name="_Toc518289827"/>
      <w:r>
        <w:t xml:space="preserve">521-00 </w:t>
      </w:r>
      <w:r w:rsidRPr="007A1399">
        <w:t>Preložka vodovodu DN 160 v km 0,100</w:t>
      </w:r>
      <w:bookmarkEnd w:id="188"/>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89" w:name="_Toc518289828"/>
      <w:r>
        <w:t xml:space="preserve">522-00 </w:t>
      </w:r>
      <w:r w:rsidRPr="007A1399">
        <w:t>Preložka vodovodu HLF DN 500 v km 0,900</w:t>
      </w:r>
      <w:bookmarkEnd w:id="189"/>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0" w:name="_Toc518289829"/>
      <w:r>
        <w:t xml:space="preserve">524-01 </w:t>
      </w:r>
      <w:r w:rsidRPr="007A1399">
        <w:t>Preložka vodovodu HLF DN 500 v km 3.850</w:t>
      </w:r>
      <w:bookmarkEnd w:id="190"/>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1" w:name="_Toc518289830"/>
      <w:r>
        <w:t xml:space="preserve">524-02 </w:t>
      </w:r>
      <w:r w:rsidRPr="007A1399">
        <w:t>Preložka vodovodu HLF DN 500 v km 4.350</w:t>
      </w:r>
      <w:bookmarkEnd w:id="191"/>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2" w:name="_Toc518289831"/>
      <w:r>
        <w:t xml:space="preserve">524-03 </w:t>
      </w:r>
      <w:r w:rsidRPr="007A1399">
        <w:t>Preložka vodovodu HLF DN 500 v km 5.200 - 5.500</w:t>
      </w:r>
      <w:bookmarkEnd w:id="192"/>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3" w:name="_Toc518289832"/>
      <w:r>
        <w:t xml:space="preserve">524-04 </w:t>
      </w:r>
      <w:r w:rsidRPr="007A1399">
        <w:t>Preložka vodovodu HLF DN 500 v km 6.900</w:t>
      </w:r>
      <w:bookmarkEnd w:id="193"/>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4" w:name="_Toc518289833"/>
      <w:r>
        <w:t xml:space="preserve">532-00 </w:t>
      </w:r>
      <w:r w:rsidRPr="007A1399">
        <w:t>Vodovodná prípojka pre RD č.p. 600 v km 1,175</w:t>
      </w:r>
      <w:bookmarkEnd w:id="194"/>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5" w:name="_Toc518289834"/>
      <w:r>
        <w:lastRenderedPageBreak/>
        <w:t xml:space="preserve">533-00 </w:t>
      </w:r>
      <w:r w:rsidRPr="007A1399">
        <w:t>Vodovodná prípojka pre RD č.p. 511 a č.p. 513 v km 1,550</w:t>
      </w:r>
      <w:bookmarkEnd w:id="195"/>
      <w:r>
        <w:t xml:space="preserve"> </w:t>
      </w:r>
    </w:p>
    <w:p w:rsidR="00E27430" w:rsidRPr="0036056D" w:rsidRDefault="00E27430" w:rsidP="007A1399">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6" w:name="_Toc518289835"/>
      <w:r>
        <w:t xml:space="preserve">601-00 </w:t>
      </w:r>
      <w:r w:rsidRPr="00AE0ACB">
        <w:t>Preložka VN-22 kV linky č.306, km 0.22</w:t>
      </w:r>
      <w:bookmarkEnd w:id="196"/>
    </w:p>
    <w:p w:rsidR="00E27430" w:rsidRPr="0036056D" w:rsidRDefault="00E27430" w:rsidP="00AE0ACB">
      <w:pPr>
        <w:spacing w:after="0" w:line="200" w:lineRule="atLeast"/>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7" w:name="_Toc518289836"/>
      <w:r>
        <w:t xml:space="preserve">602-00 </w:t>
      </w:r>
      <w:r w:rsidRPr="00AE0ACB">
        <w:t>Preložka VN-22 kV linky č.306, km 1.55 - 2.35</w:t>
      </w:r>
      <w:bookmarkEnd w:id="197"/>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8" w:name="_Toc518289837"/>
      <w:r>
        <w:t xml:space="preserve">603-00 </w:t>
      </w:r>
      <w:r w:rsidRPr="00AE0ACB">
        <w:t>Preložka VN-22 kV odb. z l. č.306, km 2.3</w:t>
      </w:r>
      <w:bookmarkEnd w:id="198"/>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199" w:name="_Toc518289838"/>
      <w:r>
        <w:t xml:space="preserve">604-00 </w:t>
      </w:r>
      <w:r w:rsidRPr="00AE0ACB">
        <w:t>Preložka VN-22 kV linky č.306, km 3.77 -5.73</w:t>
      </w:r>
      <w:bookmarkEnd w:id="199"/>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0" w:name="_Toc518289839"/>
      <w:r>
        <w:t xml:space="preserve">606-00 </w:t>
      </w:r>
      <w:r w:rsidRPr="00AE0ACB">
        <w:t>Preložka VN-22 kV linky č.306, km 6.82 - 7.60</w:t>
      </w:r>
      <w:bookmarkEnd w:id="200"/>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1" w:name="_Toc518289840"/>
      <w:r>
        <w:t xml:space="preserve">607-00 </w:t>
      </w:r>
      <w:r w:rsidRPr="00AE0ACB">
        <w:t>Preložka VN-22 kV prip.  pre TS, km 7.0</w:t>
      </w:r>
      <w:bookmarkEnd w:id="201"/>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2" w:name="_Toc518289841"/>
      <w:r>
        <w:t xml:space="preserve">608-00 </w:t>
      </w:r>
      <w:r w:rsidRPr="00AE0ACB">
        <w:t>Preložka VN-22 kV odbočky Píla, km 7.5</w:t>
      </w:r>
      <w:bookmarkEnd w:id="202"/>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3" w:name="_Toc518289842"/>
      <w:r>
        <w:t xml:space="preserve">609-00 </w:t>
      </w:r>
      <w:r w:rsidRPr="00AE0ACB">
        <w:t>Preložka TS a VN-22 kV príp. v km 8.24</w:t>
      </w:r>
      <w:bookmarkEnd w:id="203"/>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4" w:name="_Toc518289843"/>
      <w:r>
        <w:t xml:space="preserve">631-00 </w:t>
      </w:r>
      <w:r w:rsidRPr="00AE0ACB">
        <w:t>Preložka NN vzd. vedenia, km 1.59</w:t>
      </w:r>
      <w:bookmarkEnd w:id="204"/>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5" w:name="_Toc518289844"/>
      <w:r>
        <w:t xml:space="preserve">632-00 </w:t>
      </w:r>
      <w:r w:rsidRPr="00AE0ACB">
        <w:t>Preložka NN vzd. vedenia, km 2.01</w:t>
      </w:r>
      <w:bookmarkEnd w:id="205"/>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6" w:name="_Toc518289845"/>
      <w:r>
        <w:t xml:space="preserve">633-00 </w:t>
      </w:r>
      <w:r w:rsidRPr="00AE0ACB">
        <w:t>Preložka NN vzd. vedenia, km 6.88</w:t>
      </w:r>
      <w:bookmarkEnd w:id="206"/>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7" w:name="_Toc518289846"/>
      <w:r>
        <w:lastRenderedPageBreak/>
        <w:t xml:space="preserve">634-00 </w:t>
      </w:r>
      <w:r w:rsidRPr="00AE0ACB">
        <w:t>Preložka NN vzd. vedenia, km 8.22</w:t>
      </w:r>
      <w:bookmarkEnd w:id="207"/>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8" w:name="_Toc518289847"/>
      <w:r>
        <w:t xml:space="preserve">637-00 </w:t>
      </w:r>
      <w:r w:rsidRPr="00AE0ACB">
        <w:t>Prípojka NN  pre ISRC, km 2.1</w:t>
      </w:r>
      <w:bookmarkEnd w:id="208"/>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F1114">
      <w:pPr>
        <w:pStyle w:val="Nadpis2"/>
        <w:numPr>
          <w:ilvl w:val="0"/>
          <w:numId w:val="17"/>
        </w:numPr>
      </w:pPr>
      <w:bookmarkStart w:id="209" w:name="_Toc518289848"/>
      <w:r>
        <w:t xml:space="preserve">638-00 </w:t>
      </w:r>
      <w:r w:rsidRPr="00AE0ACB">
        <w:t>Prípojka NN  pre ISRC, km 7.2</w:t>
      </w:r>
      <w:bookmarkEnd w:id="209"/>
    </w:p>
    <w:p w:rsidR="00E27430" w:rsidRDefault="00E27430" w:rsidP="0036056D">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Pr="007868AB" w:rsidRDefault="00E27430" w:rsidP="007868AB">
      <w:pPr>
        <w:pStyle w:val="Nadpis2"/>
        <w:numPr>
          <w:ilvl w:val="0"/>
          <w:numId w:val="17"/>
        </w:numPr>
      </w:pPr>
      <w:bookmarkStart w:id="210" w:name="_Toc518289849"/>
      <w:r w:rsidRPr="007868AB">
        <w:t>651-00 Preložka DOK  DT-LC v km 3.900-4.500</w:t>
      </w:r>
      <w:bookmarkEnd w:id="210"/>
      <w:r w:rsidRPr="007868AB">
        <w:t xml:space="preserve">  </w:t>
      </w:r>
    </w:p>
    <w:p w:rsidR="00E27430" w:rsidRDefault="00E27430" w:rsidP="00970D76">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1" w:name="_Toc518289850"/>
      <w:r>
        <w:t xml:space="preserve">652-00 </w:t>
      </w:r>
      <w:r w:rsidRPr="00BB2274">
        <w:t>Preložka DOK  DT-LC v km 4.900-5.550</w:t>
      </w:r>
      <w:bookmarkEnd w:id="211"/>
      <w:r w:rsidRPr="00BB2274">
        <w:t xml:space="preserve">  </w:t>
      </w:r>
    </w:p>
    <w:p w:rsidR="00E27430" w:rsidRDefault="00E27430" w:rsidP="00970D76">
      <w:pPr>
        <w:spacing w:line="240" w:lineRule="auto"/>
        <w:rPr>
          <w:rFonts w:cs="Arial"/>
        </w:rPr>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2" w:name="_Toc518289851"/>
      <w:r>
        <w:t xml:space="preserve">661-00 </w:t>
      </w:r>
      <w:r w:rsidRPr="00BB2274">
        <w:t>Preložka OK Orange, úsek Lučenec - Detva v km 4,900 - 5,600</w:t>
      </w:r>
      <w:bookmarkEnd w:id="212"/>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3" w:name="_Toc518289852"/>
      <w:r>
        <w:t xml:space="preserve">662-00 </w:t>
      </w:r>
      <w:r w:rsidRPr="00BB2274">
        <w:t>Preložka OK Orange, úsek Lučenec - Detva v km 7,000</w:t>
      </w:r>
      <w:bookmarkEnd w:id="213"/>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4" w:name="_Toc518289853"/>
      <w:r>
        <w:t xml:space="preserve">663-00 </w:t>
      </w:r>
      <w:r w:rsidRPr="00BB2274">
        <w:t>Preložka OK Orange, úsek Lučenec - Detva v km 7,250 - 7,500</w:t>
      </w:r>
      <w:bookmarkEnd w:id="214"/>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5" w:name="_Toc518289854"/>
      <w:r>
        <w:t xml:space="preserve">671-00 </w:t>
      </w:r>
      <w:r w:rsidRPr="00BB2274">
        <w:t>Preložka DK Zvolen - Lučenec v km 3,950 - 4,500</w:t>
      </w:r>
      <w:bookmarkEnd w:id="215"/>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6" w:name="_Toc518289855"/>
      <w:r>
        <w:t xml:space="preserve">672-00 </w:t>
      </w:r>
      <w:r w:rsidRPr="00BB2274">
        <w:t>Preložka DK Zvolen - Lučenec v km 4,500 - 4,900</w:t>
      </w:r>
      <w:bookmarkEnd w:id="216"/>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7" w:name="_Toc518289856"/>
      <w:r>
        <w:t xml:space="preserve">673-00 </w:t>
      </w:r>
      <w:r w:rsidRPr="00BB2274">
        <w:t>Preložka DK Zvolen - Lučenec v km 4,900 - 5,600</w:t>
      </w:r>
      <w:bookmarkEnd w:id="217"/>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8" w:name="_Toc518289857"/>
      <w:r>
        <w:t xml:space="preserve">674-00 </w:t>
      </w:r>
      <w:r w:rsidRPr="00BB2274">
        <w:t>Preložka DK Zvolen - Lučenec v km 5,600 - 7,250</w:t>
      </w:r>
      <w:bookmarkEnd w:id="218"/>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19" w:name="_Toc518289858"/>
      <w:r>
        <w:lastRenderedPageBreak/>
        <w:t xml:space="preserve">675-00 </w:t>
      </w:r>
      <w:r w:rsidRPr="00BB2274">
        <w:t>Preložka DK Zvolen - Lučenec v km 7,250 - 7,400</w:t>
      </w:r>
      <w:bookmarkEnd w:id="219"/>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0" w:name="_Toc518289859"/>
      <w:r>
        <w:t xml:space="preserve">676-00 </w:t>
      </w:r>
      <w:r w:rsidRPr="00BB2274">
        <w:t>Preložka DK Zvolen - Lučenec v km 7,400 - 8,500</w:t>
      </w:r>
      <w:bookmarkEnd w:id="220"/>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1" w:name="_Toc518289860"/>
      <w:r>
        <w:t xml:space="preserve">677-00 </w:t>
      </w:r>
      <w:r w:rsidRPr="00BB2274">
        <w:t>Preložka DK Zvolen - Lučenec v km 9,350 - 9,800</w:t>
      </w:r>
      <w:bookmarkEnd w:id="221"/>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2" w:name="_Toc518289861"/>
      <w:r>
        <w:t xml:space="preserve">679-00 </w:t>
      </w:r>
      <w:r w:rsidRPr="00BB2274">
        <w:t>Preložka DK Zvolen - Lučenec v km 6.800-6.920</w:t>
      </w:r>
      <w:bookmarkEnd w:id="222"/>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3" w:name="_Toc518289862"/>
      <w:r>
        <w:t xml:space="preserve">681-00 </w:t>
      </w:r>
      <w:r w:rsidRPr="00BB2274">
        <w:t>Preložka pripokládok MTS  DT-LC v km 3.900-4.400</w:t>
      </w:r>
      <w:bookmarkEnd w:id="223"/>
      <w:r w:rsidRPr="00BB2274">
        <w:t xml:space="preserve">  </w:t>
      </w:r>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4" w:name="_Toc518289863"/>
      <w:r>
        <w:t xml:space="preserve">691-00 </w:t>
      </w:r>
      <w:r w:rsidRPr="00BB2274">
        <w:t>Preložka DOK ŽSR v km 3.920-5.630</w:t>
      </w:r>
      <w:bookmarkEnd w:id="224"/>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5" w:name="_Toc518289864"/>
      <w:r>
        <w:t xml:space="preserve">695-00 </w:t>
      </w:r>
      <w:r w:rsidRPr="00BB2274">
        <w:t>Preložka DOK ŽSR v km 6.800-6.920</w:t>
      </w:r>
      <w:bookmarkEnd w:id="225"/>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6" w:name="_Toc518289865"/>
      <w:r>
        <w:t xml:space="preserve">803-00 </w:t>
      </w:r>
      <w:r w:rsidRPr="00BB2274">
        <w:t>Prístupová cesta k obj. 203 a</w:t>
      </w:r>
      <w:r>
        <w:t> </w:t>
      </w:r>
      <w:r w:rsidRPr="00BB2274">
        <w:t>204</w:t>
      </w:r>
      <w:bookmarkEnd w:id="226"/>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7" w:name="_Toc518289866"/>
      <w:r>
        <w:t xml:space="preserve">804-00 </w:t>
      </w:r>
      <w:r w:rsidRPr="00BB2274">
        <w:t>Prístupová cesta k obj. 205</w:t>
      </w:r>
      <w:bookmarkEnd w:id="227"/>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8" w:name="_Toc518289867"/>
      <w:r>
        <w:t xml:space="preserve">805-00 </w:t>
      </w:r>
      <w:r w:rsidRPr="00BB2274">
        <w:t>Prístupová cesta k obj. 207</w:t>
      </w:r>
      <w:bookmarkEnd w:id="228"/>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29" w:name="_Toc518289868"/>
      <w:r>
        <w:t xml:space="preserve">807-00 </w:t>
      </w:r>
      <w:r w:rsidRPr="00BB2274">
        <w:t>Prístupové cesty k obj. 209</w:t>
      </w:r>
      <w:bookmarkEnd w:id="229"/>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30" w:name="_Toc518289869"/>
      <w:r>
        <w:t xml:space="preserve">808-00 </w:t>
      </w:r>
      <w:r w:rsidRPr="00BB2274">
        <w:t>Prístupové cesty k obj. 210</w:t>
      </w:r>
      <w:bookmarkEnd w:id="230"/>
    </w:p>
    <w:p w:rsidR="00E27430" w:rsidRDefault="00E27430" w:rsidP="0036056D">
      <w:pPr>
        <w:spacing w:line="240" w:lineRule="auto"/>
      </w:pPr>
      <w:r w:rsidRPr="000977A8">
        <w:t xml:space="preserve">DSP nie je záväzná. </w:t>
      </w:r>
      <w:r>
        <w:t>Zhotoviteľ</w:t>
      </w:r>
      <w:r w:rsidRPr="000977A8">
        <w:t xml:space="preserve"> musí zohľadniť ustanovenia Zväzku 3, časť 1, čl. 2.2 Normy a technické</w:t>
      </w:r>
      <w:r w:rsidRPr="00C7545D">
        <w:rPr>
          <w:rFonts w:cs="Arial"/>
        </w:rPr>
        <w:t xml:space="preserve"> predpisy</w:t>
      </w:r>
      <w:r>
        <w:rPr>
          <w:rFonts w:cs="Arial"/>
        </w:rPr>
        <w:t>.</w:t>
      </w:r>
    </w:p>
    <w:p w:rsidR="00E27430" w:rsidRDefault="00E27430" w:rsidP="007868AB">
      <w:pPr>
        <w:pStyle w:val="Nadpis2"/>
        <w:numPr>
          <w:ilvl w:val="0"/>
          <w:numId w:val="17"/>
        </w:numPr>
      </w:pPr>
      <w:bookmarkStart w:id="231" w:name="_Toc518289870"/>
      <w:r>
        <w:lastRenderedPageBreak/>
        <w:t xml:space="preserve">820-00 </w:t>
      </w:r>
      <w:r w:rsidRPr="00BB2274">
        <w:t>Úprava krytu vozoviek na ceste I. triedy po výstavbe</w:t>
      </w:r>
      <w:bookmarkEnd w:id="231"/>
    </w:p>
    <w:p w:rsidR="005D2FE9" w:rsidRDefault="005D2FE9" w:rsidP="005D2FE9">
      <w:pPr>
        <w:spacing w:after="60"/>
      </w:pPr>
      <w:r w:rsidRPr="00784780">
        <w:t xml:space="preserve">DSP </w:t>
      </w:r>
      <w:r>
        <w:t>pre tento objekt nie je záväzná s </w:t>
      </w:r>
      <w:r w:rsidRPr="0089775F">
        <w:t>nasledovným spresnením:</w:t>
      </w:r>
      <w:r w:rsidRPr="00C1001A">
        <w:t xml:space="preserve"> </w:t>
      </w:r>
    </w:p>
    <w:p w:rsidR="005D2FE9" w:rsidRDefault="00F604F8" w:rsidP="005D2FE9">
      <w:r>
        <w:t xml:space="preserve">Dá sa predpokladať, že z presunu stavebných hmôt, materiálov a zvýšeného dopravného zaťaženia budú časti vozovky (najmä kryt) v rôznej miere poškodené. Stavebný objekt rieši úpravu krytu cesty I/16 </w:t>
      </w:r>
      <w:r w:rsidR="005D2FE9">
        <w:t>.</w:t>
      </w:r>
      <w:r>
        <w:t xml:space="preserve">Úseky,    ktoré  budú  využívané  a poškodené staveniskovou dopravou, sa v záverečnej fáze výstavby obnovia. </w:t>
      </w:r>
    </w:p>
    <w:p w:rsidR="00F604F8" w:rsidRDefault="005D2FE9" w:rsidP="005D2FE9">
      <w:r>
        <w:t>P</w:t>
      </w:r>
      <w:r w:rsidR="00F604F8">
        <w:t>redpokladá</w:t>
      </w:r>
      <w:r>
        <w:t xml:space="preserve"> sa</w:t>
      </w:r>
      <w:r w:rsidR="00F604F8">
        <w:t xml:space="preserve"> formou výmeny </w:t>
      </w:r>
      <w:proofErr w:type="spellStart"/>
      <w:r w:rsidR="00F604F8">
        <w:t>obrusnej</w:t>
      </w:r>
      <w:proofErr w:type="spellEnd"/>
      <w:r w:rsidR="00F604F8">
        <w:t xml:space="preserve"> vrstvy vozovky.  Jestvujúca </w:t>
      </w:r>
      <w:proofErr w:type="spellStart"/>
      <w:r w:rsidR="00F604F8">
        <w:t>obrusná</w:t>
      </w:r>
      <w:proofErr w:type="spellEnd"/>
      <w:r w:rsidR="00F604F8">
        <w:t xml:space="preserve"> vrstva krytu vozovky sa odfrézuje v hrúbke 50 mm a nahradí novou </w:t>
      </w:r>
      <w:proofErr w:type="spellStart"/>
      <w:r w:rsidR="00F604F8">
        <w:t>asfaltobetónovou</w:t>
      </w:r>
      <w:proofErr w:type="spellEnd"/>
      <w:r w:rsidR="00F604F8">
        <w:t xml:space="preserve"> vrstvou hrúbky 50 mm</w:t>
      </w:r>
      <w:r>
        <w:t>.</w:t>
      </w:r>
      <w:r w:rsidR="00F604F8">
        <w:t xml:space="preserve"> </w:t>
      </w:r>
    </w:p>
    <w:p w:rsidR="00F604F8" w:rsidRDefault="00F604F8" w:rsidP="005D2FE9">
      <w:r>
        <w:t xml:space="preserve">         Rozsah  dĺžky  úprav  krytu  vozoviek  je  v celom  súbežnom  úseku  s R2  od križovatky s cestou II/526 v Kriváni po </w:t>
      </w:r>
      <w:r w:rsidR="005D2FE9">
        <w:t xml:space="preserve">dočasné napojenie I/16 na R2. </w:t>
      </w:r>
      <w:r w:rsidRPr="005D2FE9">
        <w:t>Šírka obnovy krytu cesty I/16</w:t>
      </w:r>
      <w:r>
        <w:t xml:space="preserve">  vychádza v extraviláne z kategórie cesty C 9,5/80, kde základná spevnená šírka vozovky je 8,50 m (jazdný pruh 2 x 3,50 m, vodiaci prúžok 2 x 0,25 m, spevnená krajnica 2 x 0,50 m), a v intraviláne obcí z kategórie cesty MZ 8,5/50, kde základná spevnená šírka vozovky je 7,50 m (jazdný pruh 2 x 3,25 m, vodiaci prúžok 2 x 0,50 m). </w:t>
      </w:r>
    </w:p>
    <w:p w:rsidR="00F604F8" w:rsidRDefault="00F604F8" w:rsidP="005D2FE9">
      <w:r>
        <w:t xml:space="preserve">          Uvedený rozsah úprav sa posúdi a spresní na základe podrobnejšieho rozpracovania plánu organizácie  výstavby  budúcim  zhotoviteľom  stavby.  Súčasťou  objektu  820  je  aj  obnova  vodorovného</w:t>
      </w:r>
      <w:r w:rsidR="005D2FE9">
        <w:t xml:space="preserve"> dopravného značenia vozovky – krajných vodiacich čiar a strednej deliacej čiary.</w:t>
      </w:r>
    </w:p>
    <w:p w:rsidR="005D2FE9" w:rsidRDefault="005D2FE9" w:rsidP="00F604F8">
      <w:pPr>
        <w:spacing w:after="0" w:line="200" w:lineRule="atLeast"/>
      </w:pPr>
    </w:p>
    <w:p w:rsidR="00E27430" w:rsidRDefault="00E27430" w:rsidP="00772D04">
      <w:pPr>
        <w:pStyle w:val="Nadpis2"/>
        <w:numPr>
          <w:ilvl w:val="0"/>
          <w:numId w:val="17"/>
        </w:numPr>
      </w:pPr>
      <w:bookmarkStart w:id="232" w:name="_Toc518289871"/>
      <w:r>
        <w:t xml:space="preserve">822-00 </w:t>
      </w:r>
      <w:r w:rsidRPr="00BB2274">
        <w:t>Úprava krytu vozoviek na MK v</w:t>
      </w:r>
      <w:r>
        <w:t> </w:t>
      </w:r>
      <w:r w:rsidRPr="00BB2274">
        <w:t>Kriváni</w:t>
      </w:r>
      <w:bookmarkEnd w:id="232"/>
    </w:p>
    <w:p w:rsidR="00447759" w:rsidRDefault="00447759" w:rsidP="00447759">
      <w:pPr>
        <w:spacing w:after="60"/>
      </w:pPr>
      <w:r w:rsidRPr="00784780">
        <w:t xml:space="preserve">DSP </w:t>
      </w:r>
      <w:r>
        <w:t>pre tento objekt nie je záväzná s </w:t>
      </w:r>
      <w:r w:rsidRPr="0089775F">
        <w:t>nasledovným spresnením:</w:t>
      </w:r>
      <w:r w:rsidRPr="00C1001A">
        <w:t xml:space="preserve"> </w:t>
      </w:r>
    </w:p>
    <w:p w:rsidR="00447759" w:rsidRDefault="00447759" w:rsidP="00447759">
      <w:r>
        <w:t xml:space="preserve">Na ceste MK v  Kriváni,  ktorá bude využívaná  a poškodená staveniskovou dopravou sa v záverečnej fáze výstavby obnoví kryt vozovky. Predpokladá sa frézovanie jestvujúcej vozovky v hrúbke 50 mm a nahradenie novou </w:t>
      </w:r>
      <w:proofErr w:type="spellStart"/>
      <w:r>
        <w:t>asfaltobetónovou</w:t>
      </w:r>
      <w:proofErr w:type="spellEnd"/>
      <w:r>
        <w:t xml:space="preserve"> vrstvou hrúbky 50 mm. V rámci SO 822 budú obnovené aj nespevnené krajnice MK v Kriváni. </w:t>
      </w:r>
    </w:p>
    <w:p w:rsidR="00447759" w:rsidRDefault="00447759" w:rsidP="00447759">
      <w:r>
        <w:t xml:space="preserve">Celková dĺžka úpravy vozovky je 1 336 m.  </w:t>
      </w:r>
    </w:p>
    <w:p w:rsidR="00447759" w:rsidRDefault="00447759" w:rsidP="00447759">
      <w:r>
        <w:t xml:space="preserve">Šírka obnovy krytu cesty MK vychádza zo súčasného šírkového usporiadania,  kde spevnená šírka vozovky je cca 2,5 – 6,0 m.  </w:t>
      </w:r>
    </w:p>
    <w:p w:rsidR="00447759" w:rsidRPr="00281192" w:rsidRDefault="00447759" w:rsidP="00447759">
      <w:r>
        <w:t xml:space="preserve">Uvedený rozsah úprav sa posúdi a spresní na základe podrobnejšieho rozpracovania plánu organizácie výstavby budúcim zhotoviteľom stavby.  </w:t>
      </w:r>
    </w:p>
    <w:p w:rsidR="00E27430" w:rsidRDefault="00E27430" w:rsidP="007868AB">
      <w:pPr>
        <w:pStyle w:val="Nadpis2"/>
        <w:numPr>
          <w:ilvl w:val="0"/>
          <w:numId w:val="17"/>
        </w:numPr>
      </w:pPr>
      <w:bookmarkStart w:id="233" w:name="_Toc518289872"/>
      <w:r>
        <w:t xml:space="preserve">823-00 </w:t>
      </w:r>
      <w:r w:rsidRPr="00BB2274">
        <w:t>Úprava krytu vozoviek na MK v</w:t>
      </w:r>
      <w:r>
        <w:t> </w:t>
      </w:r>
      <w:r w:rsidRPr="00BB2274">
        <w:t>Podkriváni</w:t>
      </w:r>
      <w:bookmarkEnd w:id="233"/>
    </w:p>
    <w:p w:rsidR="00447759" w:rsidRDefault="00447759" w:rsidP="00447759">
      <w:pPr>
        <w:spacing w:after="60"/>
      </w:pPr>
      <w:r w:rsidRPr="00784780">
        <w:t xml:space="preserve">DSP </w:t>
      </w:r>
      <w:r>
        <w:t>pre tento objekt nie je záväzná s </w:t>
      </w:r>
      <w:r w:rsidRPr="0089775F">
        <w:t>nasledovným spresnením:</w:t>
      </w:r>
      <w:r w:rsidRPr="00C1001A">
        <w:t xml:space="preserve"> </w:t>
      </w:r>
    </w:p>
    <w:p w:rsidR="00863C71" w:rsidRDefault="00447759" w:rsidP="00447759">
      <w:r>
        <w:t xml:space="preserve">Dá sa predpokladať, že z presunu stavebných hmôt, materiálov a zvýšeného dopravného zaťaženia budú časti vozovky (najmä kryt) v rôznej miere poškodené. Na ceste MK v  Podkriváni,  ktorá bude využívaná  a poškodená staveniskovou dopravou sa v záverečnej fáze výstavby obnoví kryt vozovky. Predpokladá sa frézovanie jestvujúcej vozovky v hrúbke 50 mm a nahradí novou </w:t>
      </w:r>
      <w:proofErr w:type="spellStart"/>
      <w:r>
        <w:t>asfaltobetónovou</w:t>
      </w:r>
      <w:proofErr w:type="spellEnd"/>
      <w:r>
        <w:t xml:space="preserve"> vrstvou hrúbky 50 mm v rámci SO 823 budú obnovené aj nespevnené krajnice MK v Podkriváni. </w:t>
      </w:r>
    </w:p>
    <w:p w:rsidR="00447759" w:rsidRDefault="00447759" w:rsidP="00447759">
      <w:r>
        <w:lastRenderedPageBreak/>
        <w:t xml:space="preserve">Celková dĺžka úpravy vozovky je 561 m.  </w:t>
      </w:r>
    </w:p>
    <w:p w:rsidR="00447759" w:rsidRDefault="00447759" w:rsidP="00447759">
      <w:r>
        <w:t>Šírka obnovy krytu cesty MK vychádza zo súčasného šírkového usporiadania,  kde spevne</w:t>
      </w:r>
      <w:r w:rsidR="00863C71">
        <w:t>ná šír</w:t>
      </w:r>
      <w:r>
        <w:t xml:space="preserve">ka vozovky je cca 5,0 – 6,0 m.  </w:t>
      </w:r>
    </w:p>
    <w:p w:rsidR="00447759" w:rsidRDefault="00447759" w:rsidP="00447759">
      <w:r>
        <w:t xml:space="preserve">Uvedený rozsah úprav sa posúdi a spresní na základe podrobnejšieho rozpracovania plánu organizácie výstavby budúcim zhotoviteľom stavby.  </w:t>
      </w:r>
    </w:p>
    <w:p w:rsidR="00E27430" w:rsidRDefault="00E27430" w:rsidP="007868AB">
      <w:pPr>
        <w:pStyle w:val="Nadpis2"/>
        <w:numPr>
          <w:ilvl w:val="0"/>
          <w:numId w:val="17"/>
        </w:numPr>
      </w:pPr>
      <w:bookmarkStart w:id="234" w:name="_Toc518289873"/>
      <w:r>
        <w:t xml:space="preserve">825-00 </w:t>
      </w:r>
      <w:r w:rsidRPr="00BB2274">
        <w:t>Úprava krytu vozoviek PC v km 2.150</w:t>
      </w:r>
      <w:bookmarkEnd w:id="234"/>
    </w:p>
    <w:p w:rsidR="00863C71" w:rsidRDefault="00863C71" w:rsidP="00863C71">
      <w:r w:rsidRPr="00784780">
        <w:t xml:space="preserve">DSP </w:t>
      </w:r>
      <w:r>
        <w:t>pre tento objekt nie je záväzná s </w:t>
      </w:r>
      <w:r w:rsidRPr="0089775F">
        <w:t>nasledovným spresnením:</w:t>
      </w:r>
      <w:r w:rsidRPr="00C1001A">
        <w:t xml:space="preserve"> </w:t>
      </w:r>
    </w:p>
    <w:p w:rsidR="00863C71" w:rsidRDefault="00863C71" w:rsidP="00863C71">
      <w:r>
        <w:t xml:space="preserve">Úprava sa dotýka odpočívadla na ceste I/16 a poľnej cesty v km 2,150. </w:t>
      </w:r>
    </w:p>
    <w:p w:rsidR="00863C71" w:rsidRDefault="00863C71" w:rsidP="00863C71">
      <w:r>
        <w:t xml:space="preserve">Dá sa predpokladať, že z presunu stavebných hmôt, materiálov a zvýšeného dopravného zaťaženia budú  časti  vozovky  (najmä  kryt)  v rôznej  miere  poškodené.  Na  odpočívadle,  ktoré  bude  využívané a poškodené staveniskovou dopravou sa v záverečnej fáze výstavby obnoví kryt vozovky. Projekt predpokladá frézovanie jestvujúcej vozovky v hrúbke 50 mm a nahradenie novou </w:t>
      </w:r>
      <w:proofErr w:type="spellStart"/>
      <w:r>
        <w:t>asfaltobetónovou</w:t>
      </w:r>
      <w:proofErr w:type="spellEnd"/>
      <w:r>
        <w:t xml:space="preserve"> vrstvou hrúbky 50 mm </w:t>
      </w:r>
    </w:p>
    <w:p w:rsidR="00863C71" w:rsidRDefault="00863C71" w:rsidP="00863C71">
      <w:r>
        <w:t xml:space="preserve">Poľná cesta,  ktorá bude využívaná  staveniskovou dopravou sa pred zahájením výstavby spevní vrstvou </w:t>
      </w:r>
      <w:proofErr w:type="spellStart"/>
      <w:r>
        <w:t>štrkodrviny</w:t>
      </w:r>
      <w:proofErr w:type="spellEnd"/>
      <w:r>
        <w:t xml:space="preserve"> hrúbky 200 mm.  Po  stavbe  bude  v prípade  potreby  opravená  ďalšou  vrstvou  </w:t>
      </w:r>
      <w:proofErr w:type="spellStart"/>
      <w:r>
        <w:t>štrkodrviny</w:t>
      </w:r>
      <w:proofErr w:type="spellEnd"/>
      <w:r>
        <w:t xml:space="preserve">. </w:t>
      </w:r>
    </w:p>
    <w:p w:rsidR="00863C71" w:rsidRDefault="00863C71" w:rsidP="00863C71">
      <w:r>
        <w:t xml:space="preserve">V rámci SO 825 budú obnovené aj nespevnené krajnice poľnej cesty. </w:t>
      </w:r>
    </w:p>
    <w:p w:rsidR="00863C71" w:rsidRDefault="00863C71" w:rsidP="00863C71">
      <w:r>
        <w:t xml:space="preserve">Šírka spevnenia krytu ciest vychádza zo súčasného šírkového usporiadania,  kde spevnená šírka vozovky je cca 2,5 – 6,0 m.  </w:t>
      </w:r>
    </w:p>
    <w:p w:rsidR="00863C71" w:rsidRDefault="00863C71" w:rsidP="00863C71">
      <w:r>
        <w:t xml:space="preserve">Uvedený rozsah úprav sa posúdi a spresní na základe podrobnejšieho rozpracovania plánu organizácie výstavby budúcim zhotoviteľom stavby.  </w:t>
      </w:r>
    </w:p>
    <w:p w:rsidR="00E27430" w:rsidRDefault="00245A84" w:rsidP="0037693F">
      <w:pPr>
        <w:pStyle w:val="Nadpis1"/>
        <w:tabs>
          <w:tab w:val="left" w:pos="851"/>
        </w:tabs>
        <w:spacing w:beforeLines="0" w:afterLines="0"/>
        <w:jc w:val="left"/>
        <w:rPr>
          <w:rFonts w:cs="Arial"/>
          <w:sz w:val="28"/>
          <w:szCs w:val="20"/>
        </w:rPr>
      </w:pPr>
      <w:bookmarkStart w:id="235" w:name="_Toc518289874"/>
      <w:r w:rsidRPr="0037693F">
        <w:rPr>
          <w:rFonts w:cs="Arial"/>
          <w:sz w:val="28"/>
          <w:szCs w:val="20"/>
        </w:rPr>
        <w:lastRenderedPageBreak/>
        <w:t>Prílohy</w:t>
      </w:r>
      <w:bookmarkEnd w:id="235"/>
    </w:p>
    <w:p w:rsidR="00BC02C4" w:rsidRPr="00BC02C4" w:rsidRDefault="00BC02C4" w:rsidP="00656D51">
      <w:pPr>
        <w:pStyle w:val="Odsekzoznamu"/>
        <w:numPr>
          <w:ilvl w:val="1"/>
          <w:numId w:val="13"/>
        </w:numPr>
        <w:tabs>
          <w:tab w:val="clear" w:pos="1440"/>
        </w:tabs>
        <w:ind w:left="1276" w:hanging="1014"/>
        <w:rPr>
          <w:ins w:id="236" w:author="Sobolová Viera" w:date="2018-07-20T13:41:00Z"/>
          <w:lang w:eastAsia="cs-CZ"/>
          <w:rPrChange w:id="237" w:author="Sobolová Viera" w:date="2018-07-20T13:41:00Z">
            <w:rPr>
              <w:ins w:id="238" w:author="Sobolová Viera" w:date="2018-07-20T13:41:00Z"/>
              <w:rFonts w:cs="Arial"/>
            </w:rPr>
          </w:rPrChange>
        </w:rPr>
      </w:pPr>
      <w:ins w:id="239" w:author="Sobolová Viera" w:date="2018-07-20T13:41:00Z">
        <w:r w:rsidRPr="00BC02C4">
          <w:rPr>
            <w:rFonts w:cs="Arial"/>
          </w:rPr>
          <w:t>Minimálne technické a právne požiadavky na stavebné objekty zabezpečované investičným úsekom z hľadiska budúceho správcu</w:t>
        </w:r>
      </w:ins>
    </w:p>
    <w:p w:rsidR="00BC02C4" w:rsidRDefault="00BC02C4" w:rsidP="00656D51">
      <w:pPr>
        <w:pStyle w:val="Odsekzoznamu"/>
        <w:numPr>
          <w:ilvl w:val="1"/>
          <w:numId w:val="13"/>
        </w:numPr>
        <w:tabs>
          <w:tab w:val="clear" w:pos="1440"/>
        </w:tabs>
        <w:ind w:left="1276" w:hanging="1014"/>
        <w:rPr>
          <w:ins w:id="240" w:author="Sobolová Viera" w:date="2018-07-20T13:40:00Z"/>
          <w:lang w:eastAsia="cs-CZ"/>
        </w:rPr>
      </w:pPr>
      <w:ins w:id="241" w:author="Sobolová Viera" w:date="2018-07-20T13:41:00Z">
        <w:r w:rsidRPr="00BC02C4">
          <w:rPr>
            <w:rFonts w:cs="Arial"/>
          </w:rPr>
          <w:t>Technické špecifikácie</w:t>
        </w:r>
      </w:ins>
    </w:p>
    <w:p w:rsidR="0037693F" w:rsidRDefault="0037693F" w:rsidP="00656D51">
      <w:pPr>
        <w:pStyle w:val="Odsekzoznamu"/>
        <w:numPr>
          <w:ilvl w:val="1"/>
          <w:numId w:val="13"/>
        </w:numPr>
        <w:tabs>
          <w:tab w:val="clear" w:pos="1440"/>
        </w:tabs>
        <w:ind w:left="1276" w:hanging="1014"/>
        <w:rPr>
          <w:lang w:eastAsia="cs-CZ"/>
        </w:rPr>
      </w:pPr>
      <w:r>
        <w:rPr>
          <w:lang w:eastAsia="cs-CZ"/>
        </w:rPr>
        <w:t>Smerové vedenie hlavne</w:t>
      </w:r>
      <w:r w:rsidR="006C6B89">
        <w:rPr>
          <w:lang w:eastAsia="cs-CZ"/>
        </w:rPr>
        <w:t>j</w:t>
      </w:r>
      <w:r>
        <w:rPr>
          <w:lang w:eastAsia="cs-CZ"/>
        </w:rPr>
        <w:t xml:space="preserve"> trasy R2</w:t>
      </w:r>
      <w:ins w:id="242" w:author="2112" w:date="2018-07-19T08:01:00Z">
        <w:r w:rsidR="00794C8A">
          <w:rPr>
            <w:lang w:eastAsia="cs-CZ"/>
          </w:rPr>
          <w:t xml:space="preserve"> - príloha č.3 Zväzku č.5</w:t>
        </w:r>
      </w:ins>
    </w:p>
    <w:p w:rsidR="0037693F" w:rsidRPr="0037693F" w:rsidRDefault="0037693F" w:rsidP="00BC02C4">
      <w:pPr>
        <w:pStyle w:val="Odsekzoznamu"/>
        <w:tabs>
          <w:tab w:val="left" w:pos="426"/>
        </w:tabs>
        <w:spacing w:after="0" w:line="240" w:lineRule="auto"/>
        <w:ind w:left="360"/>
        <w:rPr>
          <w:lang w:eastAsia="cs-CZ"/>
        </w:rPr>
      </w:pPr>
      <w:bookmarkStart w:id="243" w:name="_GoBack"/>
      <w:bookmarkEnd w:id="243"/>
    </w:p>
    <w:sectPr w:rsidR="0037693F" w:rsidRPr="0037693F" w:rsidSect="005425F7">
      <w:headerReference w:type="default" r:id="rId21"/>
      <w:footerReference w:type="default" r:id="rId22"/>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2C4" w:rsidRDefault="00BC02C4" w:rsidP="00E62471">
      <w:pPr>
        <w:spacing w:after="0" w:line="240" w:lineRule="auto"/>
      </w:pPr>
      <w:r>
        <w:separator/>
      </w:r>
    </w:p>
  </w:endnote>
  <w:endnote w:type="continuationSeparator" w:id="0">
    <w:p w:rsidR="00BC02C4" w:rsidRDefault="00BC02C4" w:rsidP="00E6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altName w:val="Times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2C4" w:rsidRPr="00D63C5C" w:rsidRDefault="00BC02C4"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47659D">
      <w:rPr>
        <w:rFonts w:cs="Arial"/>
        <w:bCs/>
        <w:noProof/>
        <w:sz w:val="18"/>
        <w:szCs w:val="18"/>
      </w:rPr>
      <w:t>60</w:t>
    </w:r>
    <w:r w:rsidRPr="00D63C5C">
      <w:rPr>
        <w:rFonts w:cs="Arial"/>
        <w:bCs/>
        <w:sz w:val="18"/>
        <w:szCs w:val="18"/>
      </w:rPr>
      <w:fldChar w:fldCharType="end"/>
    </w:r>
  </w:p>
  <w:p w:rsidR="00BC02C4" w:rsidRPr="00D63C5C" w:rsidRDefault="00BC02C4"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2C4" w:rsidRDefault="00BC02C4" w:rsidP="00E62471">
      <w:pPr>
        <w:spacing w:after="0" w:line="240" w:lineRule="auto"/>
      </w:pPr>
      <w:r>
        <w:separator/>
      </w:r>
    </w:p>
  </w:footnote>
  <w:footnote w:type="continuationSeparator" w:id="0">
    <w:p w:rsidR="00BC02C4" w:rsidRDefault="00BC02C4" w:rsidP="00E624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2C4" w:rsidRPr="00AB0DE6" w:rsidRDefault="00BC02C4" w:rsidP="004058FC">
    <w:pPr>
      <w:pStyle w:val="Zkladntext3"/>
      <w:tabs>
        <w:tab w:val="right" w:pos="9214"/>
      </w:tabs>
      <w:suppressAutoHyphens/>
      <w:rPr>
        <w:rFonts w:ascii="Arial" w:hAnsi="Arial" w:cs="Arial"/>
        <w:sz w:val="18"/>
        <w:szCs w:val="18"/>
      </w:rPr>
    </w:pPr>
    <w:r w:rsidRPr="00FD1F40">
      <w:rPr>
        <w:rFonts w:ascii="Arial" w:hAnsi="Arial" w:cs="Arial"/>
        <w:sz w:val="18"/>
        <w:szCs w:val="18"/>
      </w:rPr>
      <w:t xml:space="preserve">Súťažné podklady: </w:t>
    </w:r>
    <w:r w:rsidRPr="00FD1F40">
      <w:rPr>
        <w:rFonts w:ascii="Arial" w:hAnsi="Arial" w:cs="Arial"/>
        <w:bCs/>
        <w:sz w:val="18"/>
        <w:szCs w:val="18"/>
        <w:lang w:eastAsia="en-US"/>
      </w:rPr>
      <w:t>Rýchlostná cesta R2 Kriváň - Mýtna</w:t>
    </w:r>
    <w:r w:rsidRPr="00AB0DE6">
      <w:rPr>
        <w:rFonts w:ascii="Arial" w:hAnsi="Arial" w:cs="Arial"/>
        <w:sz w:val="18"/>
        <w:szCs w:val="18"/>
      </w:rPr>
      <w:tab/>
      <w:t>Národná diaľničná spoločnosť, a.s.</w:t>
    </w:r>
  </w:p>
  <w:p w:rsidR="00BC02C4" w:rsidRPr="00AB0DE6" w:rsidRDefault="00BC02C4" w:rsidP="004058FC">
    <w:pPr>
      <w:pStyle w:val="Hlavika"/>
      <w:tabs>
        <w:tab w:val="clear" w:pos="9072"/>
        <w:tab w:val="right" w:pos="9214"/>
      </w:tabs>
      <w:rPr>
        <w:rFonts w:cs="Arial"/>
        <w:b/>
        <w:bCs/>
        <w:sz w:val="18"/>
        <w:szCs w:val="18"/>
        <w:u w:val="single"/>
      </w:rPr>
    </w:pPr>
    <w:r>
      <w:rPr>
        <w:rFonts w:cs="Arial"/>
        <w:sz w:val="18"/>
        <w:szCs w:val="18"/>
        <w:u w:val="single"/>
      </w:rPr>
      <w:t>Užšia</w:t>
    </w:r>
    <w:r w:rsidRPr="00AB0DE6">
      <w:rPr>
        <w:rFonts w:cs="Arial"/>
        <w:sz w:val="18"/>
        <w:szCs w:val="18"/>
        <w:u w:val="single"/>
      </w:rPr>
      <w:t xml:space="preserve"> súťaž – Práce „žltý FIDIC“ </w:t>
    </w:r>
    <w:r w:rsidRPr="00AB0DE6">
      <w:rPr>
        <w:rFonts w:cs="Arial"/>
        <w:sz w:val="18"/>
        <w:szCs w:val="18"/>
        <w:u w:val="single"/>
      </w:rPr>
      <w:tab/>
    </w:r>
    <w:r w:rsidRPr="00AB0DE6">
      <w:rPr>
        <w:rFonts w:cs="Arial"/>
        <w:sz w:val="18"/>
        <w:szCs w:val="18"/>
        <w:u w:val="single"/>
      </w:rPr>
      <w:tab/>
    </w:r>
    <w:r>
      <w:rPr>
        <w:rFonts w:cs="Arial"/>
        <w:sz w:val="18"/>
        <w:szCs w:val="18"/>
        <w:u w:val="single"/>
      </w:rPr>
      <w:t>Dúbravská cesta</w:t>
    </w:r>
    <w:r w:rsidRPr="00AB0DE6">
      <w:rPr>
        <w:rFonts w:cs="Arial"/>
        <w:sz w:val="18"/>
        <w:szCs w:val="18"/>
        <w:u w:val="single"/>
      </w:rPr>
      <w:t xml:space="preserve"> </w:t>
    </w:r>
    <w:r>
      <w:rPr>
        <w:rFonts w:cs="Arial"/>
        <w:sz w:val="18"/>
        <w:szCs w:val="18"/>
        <w:u w:val="single"/>
      </w:rPr>
      <w:t>14</w:t>
    </w:r>
    <w:r w:rsidRPr="00AB0DE6">
      <w:rPr>
        <w:rFonts w:cs="Arial"/>
        <w:sz w:val="18"/>
        <w:szCs w:val="18"/>
        <w:u w:val="single"/>
      </w:rPr>
      <w:t>, 8</w:t>
    </w:r>
    <w:r>
      <w:rPr>
        <w:rFonts w:cs="Arial"/>
        <w:sz w:val="18"/>
        <w:szCs w:val="18"/>
        <w:u w:val="single"/>
      </w:rPr>
      <w:t>41 04</w:t>
    </w:r>
    <w:r w:rsidRPr="00AB0DE6">
      <w:rPr>
        <w:rFonts w:cs="Arial"/>
        <w:sz w:val="18"/>
        <w:szCs w:val="18"/>
        <w:u w:val="single"/>
      </w:rPr>
      <w:t xml:space="preserve"> Bratislava</w:t>
    </w:r>
  </w:p>
  <w:p w:rsidR="00BC02C4" w:rsidRPr="004058FC" w:rsidRDefault="00BC02C4" w:rsidP="004058FC">
    <w:pPr>
      <w:pStyle w:val="Hlavika"/>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7664E4A"/>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0F6793D"/>
    <w:multiLevelType w:val="hybridMultilevel"/>
    <w:tmpl w:val="A5F65B16"/>
    <w:lvl w:ilvl="0" w:tplc="D92850E0">
      <w:start w:val="1"/>
      <w:numFmt w:val="decimal"/>
      <w:lvlText w:val="2.%1"/>
      <w:lvlJc w:val="left"/>
      <w:pPr>
        <w:ind w:left="72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A47796B"/>
    <w:multiLevelType w:val="hybridMultilevel"/>
    <w:tmpl w:val="A5F8B1E4"/>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92E95"/>
    <w:multiLevelType w:val="hybridMultilevel"/>
    <w:tmpl w:val="A17A5550"/>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7"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9" w15:restartNumberingAfterBreak="0">
    <w:nsid w:val="0FF271E9"/>
    <w:multiLevelType w:val="hybridMultilevel"/>
    <w:tmpl w:val="935A88FE"/>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1D2BDC"/>
    <w:multiLevelType w:val="hybridMultilevel"/>
    <w:tmpl w:val="274E3B3E"/>
    <w:lvl w:ilvl="0" w:tplc="482C2B66">
      <w:start w:val="1"/>
      <w:numFmt w:val="lowerLetter"/>
      <w:lvlText w:val="%1)"/>
      <w:lvlJc w:val="left"/>
      <w:pPr>
        <w:ind w:left="1648" w:hanging="360"/>
      </w:pPr>
      <w:rPr>
        <w:rFonts w:cs="Times New Roman"/>
        <w:b w:val="0"/>
        <w:i w:val="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1" w15:restartNumberingAfterBreak="0">
    <w:nsid w:val="11BE5BD4"/>
    <w:multiLevelType w:val="hybridMultilevel"/>
    <w:tmpl w:val="4DCE34F8"/>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25A2E7A"/>
    <w:multiLevelType w:val="hybridMultilevel"/>
    <w:tmpl w:val="FF20FAB2"/>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5" w15:restartNumberingAfterBreak="0">
    <w:nsid w:val="13EC06F4"/>
    <w:multiLevelType w:val="hybridMultilevel"/>
    <w:tmpl w:val="E17277C2"/>
    <w:lvl w:ilvl="0" w:tplc="CDEEC280">
      <w:numFmt w:val="bullet"/>
      <w:lvlText w:val="-"/>
      <w:lvlJc w:val="left"/>
      <w:pPr>
        <w:ind w:left="720" w:hanging="360"/>
      </w:pPr>
      <w:rPr>
        <w:rFonts w:ascii="Arial" w:eastAsia="Times New Roman" w:hAnsi="Arial" w:hint="default"/>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6323BF7"/>
    <w:multiLevelType w:val="hybridMultilevel"/>
    <w:tmpl w:val="9C88AD10"/>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360"/>
        </w:tabs>
        <w:ind w:left="3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7" w15:restartNumberingAfterBreak="0">
    <w:nsid w:val="17792F36"/>
    <w:multiLevelType w:val="hybridMultilevel"/>
    <w:tmpl w:val="D5443DC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7850F44"/>
    <w:multiLevelType w:val="hybridMultilevel"/>
    <w:tmpl w:val="C936DB36"/>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1B73405E"/>
    <w:multiLevelType w:val="hybridMultilevel"/>
    <w:tmpl w:val="CB16A1FA"/>
    <w:lvl w:ilvl="0" w:tplc="D14E2BA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D14E2BA0">
      <w:start w:val="1"/>
      <w:numFmt w:val="bullet"/>
      <w:lvlText w:val="-"/>
      <w:lvlJc w:val="left"/>
      <w:pPr>
        <w:ind w:left="2880" w:hanging="360"/>
      </w:pPr>
      <w:rPr>
        <w:rFonts w:ascii="Courier New" w:hAnsi="Courier New"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2"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3"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7CD2B31"/>
    <w:multiLevelType w:val="hybridMultilevel"/>
    <w:tmpl w:val="4510DB64"/>
    <w:lvl w:ilvl="0" w:tplc="041B0005">
      <w:start w:val="1"/>
      <w:numFmt w:val="bullet"/>
      <w:lvlText w:val=""/>
      <w:lvlJc w:val="left"/>
      <w:pPr>
        <w:ind w:left="360" w:hanging="360"/>
      </w:pPr>
      <w:rPr>
        <w:rFonts w:ascii="Wingdings" w:hAnsi="Wingdings"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25" w15:restartNumberingAfterBreak="0">
    <w:nsid w:val="28840720"/>
    <w:multiLevelType w:val="hybridMultilevel"/>
    <w:tmpl w:val="6560936C"/>
    <w:lvl w:ilvl="0" w:tplc="D14E2BA0">
      <w:start w:val="1"/>
      <w:numFmt w:val="bullet"/>
      <w:lvlText w:val="-"/>
      <w:lvlJc w:val="left"/>
      <w:pPr>
        <w:ind w:left="2552" w:hanging="284"/>
      </w:pPr>
      <w:rPr>
        <w:rFonts w:ascii="Courier New" w:hAnsi="Courier New" w:hint="default"/>
      </w:rPr>
    </w:lvl>
    <w:lvl w:ilvl="1" w:tplc="041B0003">
      <w:start w:val="1"/>
      <w:numFmt w:val="bullet"/>
      <w:lvlText w:val="o"/>
      <w:lvlJc w:val="left"/>
      <w:pPr>
        <w:ind w:left="1222" w:hanging="360"/>
      </w:pPr>
      <w:rPr>
        <w:rFonts w:ascii="Courier New" w:hAnsi="Courier New" w:hint="default"/>
      </w:rPr>
    </w:lvl>
    <w:lvl w:ilvl="2" w:tplc="041B0005">
      <w:start w:val="1"/>
      <w:numFmt w:val="bullet"/>
      <w:lvlText w:val=""/>
      <w:lvlJc w:val="left"/>
      <w:pPr>
        <w:ind w:left="1942" w:hanging="360"/>
      </w:pPr>
      <w:rPr>
        <w:rFonts w:ascii="Wingdings" w:hAnsi="Wingdings" w:hint="default"/>
      </w:rPr>
    </w:lvl>
    <w:lvl w:ilvl="3" w:tplc="041B0001">
      <w:start w:val="1"/>
      <w:numFmt w:val="bullet"/>
      <w:lvlText w:val=""/>
      <w:lvlJc w:val="left"/>
      <w:pPr>
        <w:ind w:left="2662" w:hanging="360"/>
      </w:pPr>
      <w:rPr>
        <w:rFonts w:ascii="Symbol" w:hAnsi="Symbol" w:hint="default"/>
      </w:rPr>
    </w:lvl>
    <w:lvl w:ilvl="4" w:tplc="041B0003">
      <w:start w:val="1"/>
      <w:numFmt w:val="bullet"/>
      <w:lvlText w:val="o"/>
      <w:lvlJc w:val="left"/>
      <w:pPr>
        <w:ind w:left="3382" w:hanging="360"/>
      </w:pPr>
      <w:rPr>
        <w:rFonts w:ascii="Courier New" w:hAnsi="Courier New" w:hint="default"/>
      </w:rPr>
    </w:lvl>
    <w:lvl w:ilvl="5" w:tplc="041B0005">
      <w:start w:val="1"/>
      <w:numFmt w:val="bullet"/>
      <w:lvlText w:val=""/>
      <w:lvlJc w:val="left"/>
      <w:pPr>
        <w:ind w:left="4102" w:hanging="360"/>
      </w:pPr>
      <w:rPr>
        <w:rFonts w:ascii="Wingdings" w:hAnsi="Wingdings" w:hint="default"/>
      </w:rPr>
    </w:lvl>
    <w:lvl w:ilvl="6" w:tplc="041B0001">
      <w:start w:val="1"/>
      <w:numFmt w:val="bullet"/>
      <w:lvlText w:val=""/>
      <w:lvlJc w:val="left"/>
      <w:pPr>
        <w:ind w:left="4822" w:hanging="360"/>
      </w:pPr>
      <w:rPr>
        <w:rFonts w:ascii="Symbol" w:hAnsi="Symbol" w:hint="default"/>
      </w:rPr>
    </w:lvl>
    <w:lvl w:ilvl="7" w:tplc="041B0003">
      <w:start w:val="1"/>
      <w:numFmt w:val="bullet"/>
      <w:lvlText w:val="o"/>
      <w:lvlJc w:val="left"/>
      <w:pPr>
        <w:ind w:left="5542" w:hanging="360"/>
      </w:pPr>
      <w:rPr>
        <w:rFonts w:ascii="Courier New" w:hAnsi="Courier New" w:hint="default"/>
      </w:rPr>
    </w:lvl>
    <w:lvl w:ilvl="8" w:tplc="041B0005">
      <w:start w:val="1"/>
      <w:numFmt w:val="bullet"/>
      <w:lvlText w:val=""/>
      <w:lvlJc w:val="left"/>
      <w:pPr>
        <w:ind w:left="6262" w:hanging="360"/>
      </w:pPr>
      <w:rPr>
        <w:rFonts w:ascii="Wingdings" w:hAnsi="Wingdings" w:hint="default"/>
      </w:rPr>
    </w:lvl>
  </w:abstractNum>
  <w:abstractNum w:abstractNumId="26"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8" w15:restartNumberingAfterBreak="0">
    <w:nsid w:val="2FE77A9F"/>
    <w:multiLevelType w:val="hybridMultilevel"/>
    <w:tmpl w:val="0EE4A6B6"/>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8DC1265"/>
    <w:multiLevelType w:val="hybridMultilevel"/>
    <w:tmpl w:val="138E88A8"/>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C7F0E06"/>
    <w:multiLevelType w:val="hybridMultilevel"/>
    <w:tmpl w:val="EE0C0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2"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4E83DB0"/>
    <w:multiLevelType w:val="hybridMultilevel"/>
    <w:tmpl w:val="93EC3924"/>
    <w:lvl w:ilvl="0" w:tplc="713A53E8">
      <w:start w:val="1"/>
      <w:numFmt w:val="bullet"/>
      <w:lvlText w:val=""/>
      <w:lvlJc w:val="left"/>
      <w:pPr>
        <w:tabs>
          <w:tab w:val="num" w:pos="397"/>
        </w:tabs>
        <w:ind w:left="397" w:hanging="397"/>
      </w:pPr>
      <w:rPr>
        <w:rFonts w:ascii="Wingdings" w:hAnsi="Wingdings" w:hint="default"/>
      </w:rPr>
    </w:lvl>
    <w:lvl w:ilvl="1" w:tplc="713A53E8">
      <w:start w:val="1"/>
      <w:numFmt w:val="bullet"/>
      <w:lvlText w:val=""/>
      <w:lvlJc w:val="left"/>
      <w:pPr>
        <w:tabs>
          <w:tab w:val="num" w:pos="1117"/>
        </w:tabs>
        <w:ind w:left="1117" w:hanging="397"/>
      </w:pPr>
      <w:rPr>
        <w:rFonts w:ascii="Wingdings" w:hAnsi="Wingding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4BC46BA7"/>
    <w:multiLevelType w:val="hybridMultilevel"/>
    <w:tmpl w:val="5A34F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6" w15:restartNumberingAfterBreak="0">
    <w:nsid w:val="4CD67FB7"/>
    <w:multiLevelType w:val="hybridMultilevel"/>
    <w:tmpl w:val="8A92AD56"/>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32B687F"/>
    <w:multiLevelType w:val="hybridMultilevel"/>
    <w:tmpl w:val="57024AAA"/>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0" w15:restartNumberingAfterBreak="0">
    <w:nsid w:val="6BE0376B"/>
    <w:multiLevelType w:val="hybridMultilevel"/>
    <w:tmpl w:val="8BDE3194"/>
    <w:lvl w:ilvl="0" w:tplc="041B000F">
      <w:start w:val="1"/>
      <w:numFmt w:val="decimal"/>
      <w:lvlText w:val="%1."/>
      <w:lvlJc w:val="left"/>
      <w:pPr>
        <w:ind w:left="786" w:hanging="360"/>
      </w:pPr>
      <w:rPr>
        <w:rFonts w:cs="Times New Roman"/>
      </w:rPr>
    </w:lvl>
    <w:lvl w:ilvl="1" w:tplc="56CAEB1E">
      <w:numFmt w:val="bullet"/>
      <w:lvlText w:val="-"/>
      <w:lvlJc w:val="left"/>
      <w:pPr>
        <w:ind w:left="1440" w:hanging="360"/>
      </w:pPr>
      <w:rPr>
        <w:rFonts w:ascii="Arial" w:eastAsia="Times New Roman" w:hAnsi="Arial" w:hint="default"/>
      </w:rPr>
    </w:lvl>
    <w:lvl w:ilvl="2" w:tplc="6A580D12">
      <w:numFmt w:val="bullet"/>
      <w:lvlText w:val="–"/>
      <w:lvlJc w:val="left"/>
      <w:pPr>
        <w:ind w:left="2340" w:hanging="360"/>
      </w:pPr>
      <w:rPr>
        <w:rFonts w:ascii="Arial" w:eastAsia="Times New Roman" w:hAnsi="Arial"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42" w15:restartNumberingAfterBreak="0">
    <w:nsid w:val="72044DC6"/>
    <w:multiLevelType w:val="hybridMultilevel"/>
    <w:tmpl w:val="CB90D77E"/>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474AFE"/>
    <w:multiLevelType w:val="hybridMultilevel"/>
    <w:tmpl w:val="5432870C"/>
    <w:lvl w:ilvl="0" w:tplc="041B0001">
      <w:start w:val="2"/>
      <w:numFmt w:val="bullet"/>
      <w:lvlText w:val="-"/>
      <w:lvlJc w:val="left"/>
      <w:pPr>
        <w:tabs>
          <w:tab w:val="num" w:pos="567"/>
        </w:tabs>
        <w:ind w:left="567" w:hanging="340"/>
      </w:pPr>
      <w:rPr>
        <w:rFonts w:ascii="Times New Roman" w:eastAsia="Times New Roman" w:hAnsi="Times New Roman" w:cs="Times New Roman" w:hint="default"/>
      </w:rPr>
    </w:lvl>
    <w:lvl w:ilvl="1" w:tplc="041B0001"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7D450625"/>
    <w:multiLevelType w:val="hybridMultilevel"/>
    <w:tmpl w:val="B930E25C"/>
    <w:lvl w:ilvl="0" w:tplc="713A53E8">
      <w:start w:val="1"/>
      <w:numFmt w:val="bullet"/>
      <w:lvlText w:val=""/>
      <w:lvlJc w:val="left"/>
      <w:pPr>
        <w:tabs>
          <w:tab w:val="num" w:pos="397"/>
        </w:tabs>
        <w:ind w:left="397" w:hanging="397"/>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7B7980"/>
    <w:multiLevelType w:val="multilevel"/>
    <w:tmpl w:val="1BC25880"/>
    <w:lvl w:ilvl="0">
      <w:start w:val="1"/>
      <w:numFmt w:val="decimal"/>
      <w:lvlText w:val="%1."/>
      <w:lvlJc w:val="left"/>
      <w:pPr>
        <w:ind w:left="360" w:hanging="360"/>
      </w:pPr>
      <w:rPr>
        <w:rFonts w:cs="Times New Roman"/>
      </w:rPr>
    </w:lvl>
    <w:lvl w:ilvl="1">
      <w:start w:val="6"/>
      <w:numFmt w:val="decimal"/>
      <w:isLgl/>
      <w:lvlText w:val="%1.%2"/>
      <w:lvlJc w:val="left"/>
      <w:pPr>
        <w:ind w:left="997" w:hanging="855"/>
      </w:pPr>
      <w:rPr>
        <w:rFonts w:cs="Times New Roman" w:hint="default"/>
      </w:rPr>
    </w:lvl>
    <w:lvl w:ilvl="2">
      <w:start w:val="1"/>
      <w:numFmt w:val="decimal"/>
      <w:isLgl/>
      <w:lvlText w:val="%1.%2.%3"/>
      <w:lvlJc w:val="left"/>
      <w:pPr>
        <w:ind w:left="997" w:hanging="855"/>
      </w:pPr>
      <w:rPr>
        <w:rFonts w:cs="Times New Roman" w:hint="default"/>
      </w:rPr>
    </w:lvl>
    <w:lvl w:ilvl="3">
      <w:start w:val="1"/>
      <w:numFmt w:val="decimal"/>
      <w:isLgl/>
      <w:lvlText w:val="%1.%2.%3.%4"/>
      <w:lvlJc w:val="left"/>
      <w:pPr>
        <w:ind w:left="997" w:hanging="855"/>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4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40"/>
  </w:num>
  <w:num w:numId="2">
    <w:abstractNumId w:val="7"/>
  </w:num>
  <w:num w:numId="3">
    <w:abstractNumId w:val="35"/>
  </w:num>
  <w:num w:numId="4">
    <w:abstractNumId w:val="19"/>
  </w:num>
  <w:num w:numId="5">
    <w:abstractNumId w:val="6"/>
  </w:num>
  <w:num w:numId="6">
    <w:abstractNumId w:val="22"/>
  </w:num>
  <w:num w:numId="7">
    <w:abstractNumId w:val="21"/>
  </w:num>
  <w:num w:numId="8">
    <w:abstractNumId w:val="39"/>
  </w:num>
  <w:num w:numId="9">
    <w:abstractNumId w:val="8"/>
  </w:num>
  <w:num w:numId="10">
    <w:abstractNumId w:val="5"/>
  </w:num>
  <w:num w:numId="11">
    <w:abstractNumId w:val="46"/>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3"/>
  </w:num>
  <w:num w:numId="17">
    <w:abstractNumId w:val="2"/>
  </w:num>
  <w:num w:numId="18">
    <w:abstractNumId w:val="0"/>
  </w:num>
  <w:num w:numId="19">
    <w:abstractNumId w:val="12"/>
  </w:num>
  <w:num w:numId="20">
    <w:abstractNumId w:val="15"/>
  </w:num>
  <w:num w:numId="21">
    <w:abstractNumId w:val="37"/>
  </w:num>
  <w:num w:numId="22">
    <w:abstractNumId w:val="26"/>
  </w:num>
  <w:num w:numId="23">
    <w:abstractNumId w:val="34"/>
  </w:num>
  <w:num w:numId="24">
    <w:abstractNumId w:val="20"/>
  </w:num>
  <w:num w:numId="25">
    <w:abstractNumId w:val="25"/>
  </w:num>
  <w:num w:numId="26">
    <w:abstractNumId w:val="38"/>
  </w:num>
  <w:num w:numId="27">
    <w:abstractNumId w:val="33"/>
  </w:num>
  <w:num w:numId="28">
    <w:abstractNumId w:val="18"/>
  </w:num>
  <w:num w:numId="29">
    <w:abstractNumId w:val="42"/>
  </w:num>
  <w:num w:numId="30">
    <w:abstractNumId w:val="45"/>
  </w:num>
  <w:num w:numId="31">
    <w:abstractNumId w:val="30"/>
  </w:num>
  <w:num w:numId="32">
    <w:abstractNumId w:val="9"/>
  </w:num>
  <w:num w:numId="33">
    <w:abstractNumId w:val="29"/>
  </w:num>
  <w:num w:numId="34">
    <w:abstractNumId w:val="3"/>
  </w:num>
  <w:num w:numId="35">
    <w:abstractNumId w:val="28"/>
  </w:num>
  <w:num w:numId="36">
    <w:abstractNumId w:val="11"/>
  </w:num>
  <w:num w:numId="37">
    <w:abstractNumId w:val="36"/>
  </w:num>
  <w:num w:numId="38">
    <w:abstractNumId w:val="4"/>
  </w:num>
  <w:num w:numId="39">
    <w:abstractNumId w:val="17"/>
  </w:num>
  <w:num w:numId="40">
    <w:abstractNumId w:val="44"/>
  </w:num>
  <w:num w:numId="4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lová Viera">
    <w15:presenceInfo w15:providerId="AD" w15:userId="S-1-5-21-2632814639-3980634626-3591563423-81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trackRevisions/>
  <w:defaultTabStop w:val="709"/>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3679"/>
    <w:rsid w:val="00000B7E"/>
    <w:rsid w:val="00000CB3"/>
    <w:rsid w:val="000014D9"/>
    <w:rsid w:val="0000172E"/>
    <w:rsid w:val="00001992"/>
    <w:rsid w:val="00001E51"/>
    <w:rsid w:val="00002131"/>
    <w:rsid w:val="000025D9"/>
    <w:rsid w:val="00002D56"/>
    <w:rsid w:val="00004221"/>
    <w:rsid w:val="00004357"/>
    <w:rsid w:val="000045E5"/>
    <w:rsid w:val="00004932"/>
    <w:rsid w:val="00004F5D"/>
    <w:rsid w:val="00005494"/>
    <w:rsid w:val="0000561C"/>
    <w:rsid w:val="00005A7C"/>
    <w:rsid w:val="00007322"/>
    <w:rsid w:val="00007B8C"/>
    <w:rsid w:val="00007EC7"/>
    <w:rsid w:val="00007F2C"/>
    <w:rsid w:val="00010025"/>
    <w:rsid w:val="00010736"/>
    <w:rsid w:val="00011294"/>
    <w:rsid w:val="000116FF"/>
    <w:rsid w:val="000120C6"/>
    <w:rsid w:val="000137B8"/>
    <w:rsid w:val="00013922"/>
    <w:rsid w:val="0001393F"/>
    <w:rsid w:val="00013B01"/>
    <w:rsid w:val="00013C05"/>
    <w:rsid w:val="00013E41"/>
    <w:rsid w:val="00014591"/>
    <w:rsid w:val="000149D7"/>
    <w:rsid w:val="000153B2"/>
    <w:rsid w:val="00015C56"/>
    <w:rsid w:val="00015D5E"/>
    <w:rsid w:val="00016438"/>
    <w:rsid w:val="00016647"/>
    <w:rsid w:val="0001673E"/>
    <w:rsid w:val="00016791"/>
    <w:rsid w:val="00016903"/>
    <w:rsid w:val="00016BA0"/>
    <w:rsid w:val="00016CCD"/>
    <w:rsid w:val="00016E35"/>
    <w:rsid w:val="000179E1"/>
    <w:rsid w:val="00020006"/>
    <w:rsid w:val="000206EC"/>
    <w:rsid w:val="00020BE4"/>
    <w:rsid w:val="00020C33"/>
    <w:rsid w:val="00021CC3"/>
    <w:rsid w:val="000221F3"/>
    <w:rsid w:val="00022619"/>
    <w:rsid w:val="00023400"/>
    <w:rsid w:val="00023922"/>
    <w:rsid w:val="00023C92"/>
    <w:rsid w:val="00023F9F"/>
    <w:rsid w:val="0002405A"/>
    <w:rsid w:val="0002634D"/>
    <w:rsid w:val="0002638C"/>
    <w:rsid w:val="000264B6"/>
    <w:rsid w:val="000274AF"/>
    <w:rsid w:val="000302A2"/>
    <w:rsid w:val="0003044F"/>
    <w:rsid w:val="0003267C"/>
    <w:rsid w:val="000326E9"/>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A49"/>
    <w:rsid w:val="0004213D"/>
    <w:rsid w:val="000423AC"/>
    <w:rsid w:val="0004258A"/>
    <w:rsid w:val="00042619"/>
    <w:rsid w:val="00042C14"/>
    <w:rsid w:val="00042D0E"/>
    <w:rsid w:val="000454AA"/>
    <w:rsid w:val="000458BF"/>
    <w:rsid w:val="00046612"/>
    <w:rsid w:val="000468F9"/>
    <w:rsid w:val="00047D14"/>
    <w:rsid w:val="000502B2"/>
    <w:rsid w:val="00050509"/>
    <w:rsid w:val="00051951"/>
    <w:rsid w:val="00051CCB"/>
    <w:rsid w:val="0005217B"/>
    <w:rsid w:val="0005273B"/>
    <w:rsid w:val="0005282E"/>
    <w:rsid w:val="00053BD4"/>
    <w:rsid w:val="00054039"/>
    <w:rsid w:val="000542CC"/>
    <w:rsid w:val="0005451E"/>
    <w:rsid w:val="000549C9"/>
    <w:rsid w:val="00055748"/>
    <w:rsid w:val="00055A13"/>
    <w:rsid w:val="00055AD9"/>
    <w:rsid w:val="00055B79"/>
    <w:rsid w:val="00055E18"/>
    <w:rsid w:val="00055FB4"/>
    <w:rsid w:val="00060324"/>
    <w:rsid w:val="00060E5D"/>
    <w:rsid w:val="00060F32"/>
    <w:rsid w:val="00061177"/>
    <w:rsid w:val="0006154D"/>
    <w:rsid w:val="00061A9D"/>
    <w:rsid w:val="00061AD1"/>
    <w:rsid w:val="00061AF9"/>
    <w:rsid w:val="0006257D"/>
    <w:rsid w:val="00062593"/>
    <w:rsid w:val="00062D39"/>
    <w:rsid w:val="000660B3"/>
    <w:rsid w:val="0006665B"/>
    <w:rsid w:val="0006759D"/>
    <w:rsid w:val="000706AD"/>
    <w:rsid w:val="000707BD"/>
    <w:rsid w:val="0007112B"/>
    <w:rsid w:val="0007133A"/>
    <w:rsid w:val="00071796"/>
    <w:rsid w:val="00071C2D"/>
    <w:rsid w:val="00071DF0"/>
    <w:rsid w:val="00071F51"/>
    <w:rsid w:val="00072466"/>
    <w:rsid w:val="000725FA"/>
    <w:rsid w:val="00073048"/>
    <w:rsid w:val="00073193"/>
    <w:rsid w:val="00073B14"/>
    <w:rsid w:val="000750E5"/>
    <w:rsid w:val="0007519B"/>
    <w:rsid w:val="0007540C"/>
    <w:rsid w:val="00075C0F"/>
    <w:rsid w:val="000766E5"/>
    <w:rsid w:val="00076987"/>
    <w:rsid w:val="00077485"/>
    <w:rsid w:val="00080F9F"/>
    <w:rsid w:val="00082183"/>
    <w:rsid w:val="00082EDF"/>
    <w:rsid w:val="0008302F"/>
    <w:rsid w:val="00083CC4"/>
    <w:rsid w:val="00084E42"/>
    <w:rsid w:val="00084E81"/>
    <w:rsid w:val="00085469"/>
    <w:rsid w:val="000862A9"/>
    <w:rsid w:val="000863ED"/>
    <w:rsid w:val="000866BC"/>
    <w:rsid w:val="00087320"/>
    <w:rsid w:val="0008747E"/>
    <w:rsid w:val="00087F8B"/>
    <w:rsid w:val="00090114"/>
    <w:rsid w:val="0009027E"/>
    <w:rsid w:val="00090F09"/>
    <w:rsid w:val="000916D8"/>
    <w:rsid w:val="00091908"/>
    <w:rsid w:val="00092596"/>
    <w:rsid w:val="0009268D"/>
    <w:rsid w:val="00092E15"/>
    <w:rsid w:val="00094BE5"/>
    <w:rsid w:val="00094D43"/>
    <w:rsid w:val="00094D6F"/>
    <w:rsid w:val="00094FC3"/>
    <w:rsid w:val="00095744"/>
    <w:rsid w:val="00095975"/>
    <w:rsid w:val="0009631C"/>
    <w:rsid w:val="00096DB6"/>
    <w:rsid w:val="000977A8"/>
    <w:rsid w:val="000A029E"/>
    <w:rsid w:val="000A1297"/>
    <w:rsid w:val="000A1778"/>
    <w:rsid w:val="000A19C2"/>
    <w:rsid w:val="000A46C2"/>
    <w:rsid w:val="000A4E72"/>
    <w:rsid w:val="000A5183"/>
    <w:rsid w:val="000A5B6C"/>
    <w:rsid w:val="000A5BB1"/>
    <w:rsid w:val="000A683E"/>
    <w:rsid w:val="000A6877"/>
    <w:rsid w:val="000A6939"/>
    <w:rsid w:val="000A69A2"/>
    <w:rsid w:val="000A7142"/>
    <w:rsid w:val="000A7398"/>
    <w:rsid w:val="000A78AF"/>
    <w:rsid w:val="000B0A5C"/>
    <w:rsid w:val="000B0D0A"/>
    <w:rsid w:val="000B0E5D"/>
    <w:rsid w:val="000B141D"/>
    <w:rsid w:val="000B17AF"/>
    <w:rsid w:val="000B186E"/>
    <w:rsid w:val="000B1C73"/>
    <w:rsid w:val="000B1C84"/>
    <w:rsid w:val="000B288D"/>
    <w:rsid w:val="000B2BDF"/>
    <w:rsid w:val="000B2D08"/>
    <w:rsid w:val="000B417B"/>
    <w:rsid w:val="000B45F6"/>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B2F"/>
    <w:rsid w:val="000C244E"/>
    <w:rsid w:val="000C30FA"/>
    <w:rsid w:val="000C35AF"/>
    <w:rsid w:val="000C4218"/>
    <w:rsid w:val="000C44CF"/>
    <w:rsid w:val="000C46C8"/>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999"/>
    <w:rsid w:val="000D3F1E"/>
    <w:rsid w:val="000D47C9"/>
    <w:rsid w:val="000D492E"/>
    <w:rsid w:val="000D4D4B"/>
    <w:rsid w:val="000D5293"/>
    <w:rsid w:val="000D532C"/>
    <w:rsid w:val="000D5406"/>
    <w:rsid w:val="000D5590"/>
    <w:rsid w:val="000D5A08"/>
    <w:rsid w:val="000D5B00"/>
    <w:rsid w:val="000D5F2D"/>
    <w:rsid w:val="000D67D0"/>
    <w:rsid w:val="000D6A93"/>
    <w:rsid w:val="000D6C7C"/>
    <w:rsid w:val="000D6EA5"/>
    <w:rsid w:val="000D7433"/>
    <w:rsid w:val="000D7AB3"/>
    <w:rsid w:val="000E13FD"/>
    <w:rsid w:val="000E1539"/>
    <w:rsid w:val="000E1D12"/>
    <w:rsid w:val="000E2522"/>
    <w:rsid w:val="000E26C1"/>
    <w:rsid w:val="000E31AC"/>
    <w:rsid w:val="000E33BF"/>
    <w:rsid w:val="000E36E2"/>
    <w:rsid w:val="000E3BD9"/>
    <w:rsid w:val="000E44AD"/>
    <w:rsid w:val="000E451C"/>
    <w:rsid w:val="000E5028"/>
    <w:rsid w:val="000E56B3"/>
    <w:rsid w:val="000E623F"/>
    <w:rsid w:val="000E640D"/>
    <w:rsid w:val="000E6B1D"/>
    <w:rsid w:val="000E728D"/>
    <w:rsid w:val="000F0647"/>
    <w:rsid w:val="000F0CB8"/>
    <w:rsid w:val="000F1EB8"/>
    <w:rsid w:val="000F1FC9"/>
    <w:rsid w:val="000F2670"/>
    <w:rsid w:val="000F2E22"/>
    <w:rsid w:val="000F355E"/>
    <w:rsid w:val="000F3C4F"/>
    <w:rsid w:val="000F4827"/>
    <w:rsid w:val="000F5883"/>
    <w:rsid w:val="000F6708"/>
    <w:rsid w:val="000F704D"/>
    <w:rsid w:val="000F77C6"/>
    <w:rsid w:val="000F79EA"/>
    <w:rsid w:val="001004E4"/>
    <w:rsid w:val="00100670"/>
    <w:rsid w:val="00101D44"/>
    <w:rsid w:val="00102217"/>
    <w:rsid w:val="0010267A"/>
    <w:rsid w:val="00102BDB"/>
    <w:rsid w:val="00102F97"/>
    <w:rsid w:val="001032C5"/>
    <w:rsid w:val="00103D07"/>
    <w:rsid w:val="001050C6"/>
    <w:rsid w:val="00105480"/>
    <w:rsid w:val="001057FA"/>
    <w:rsid w:val="001063C8"/>
    <w:rsid w:val="00106854"/>
    <w:rsid w:val="00106F5E"/>
    <w:rsid w:val="0010703D"/>
    <w:rsid w:val="00107219"/>
    <w:rsid w:val="00107BBA"/>
    <w:rsid w:val="00107ECD"/>
    <w:rsid w:val="0011048A"/>
    <w:rsid w:val="00111103"/>
    <w:rsid w:val="0011165B"/>
    <w:rsid w:val="00111828"/>
    <w:rsid w:val="001118BD"/>
    <w:rsid w:val="001118F4"/>
    <w:rsid w:val="00111A81"/>
    <w:rsid w:val="00111B5E"/>
    <w:rsid w:val="00111EF4"/>
    <w:rsid w:val="00112989"/>
    <w:rsid w:val="00112A96"/>
    <w:rsid w:val="00113A0E"/>
    <w:rsid w:val="00113A87"/>
    <w:rsid w:val="00113D4C"/>
    <w:rsid w:val="00114260"/>
    <w:rsid w:val="001143FE"/>
    <w:rsid w:val="0011475B"/>
    <w:rsid w:val="0011480D"/>
    <w:rsid w:val="00115048"/>
    <w:rsid w:val="0011505A"/>
    <w:rsid w:val="001159BE"/>
    <w:rsid w:val="00115B9B"/>
    <w:rsid w:val="00115C2F"/>
    <w:rsid w:val="001163E3"/>
    <w:rsid w:val="001165C8"/>
    <w:rsid w:val="001166CD"/>
    <w:rsid w:val="00116CAE"/>
    <w:rsid w:val="00117AB9"/>
    <w:rsid w:val="00120C7A"/>
    <w:rsid w:val="0012223A"/>
    <w:rsid w:val="00123164"/>
    <w:rsid w:val="00123408"/>
    <w:rsid w:val="00123840"/>
    <w:rsid w:val="001244B7"/>
    <w:rsid w:val="001244F2"/>
    <w:rsid w:val="00124922"/>
    <w:rsid w:val="00124D3F"/>
    <w:rsid w:val="00125053"/>
    <w:rsid w:val="0012560B"/>
    <w:rsid w:val="00125B99"/>
    <w:rsid w:val="00125CB9"/>
    <w:rsid w:val="001262F3"/>
    <w:rsid w:val="00126DD4"/>
    <w:rsid w:val="001273B0"/>
    <w:rsid w:val="0012760E"/>
    <w:rsid w:val="00130579"/>
    <w:rsid w:val="001305C8"/>
    <w:rsid w:val="00130613"/>
    <w:rsid w:val="00131284"/>
    <w:rsid w:val="001313D9"/>
    <w:rsid w:val="001324EF"/>
    <w:rsid w:val="0013271E"/>
    <w:rsid w:val="00133007"/>
    <w:rsid w:val="00133693"/>
    <w:rsid w:val="00133DC1"/>
    <w:rsid w:val="00133FCD"/>
    <w:rsid w:val="00134830"/>
    <w:rsid w:val="00134DA1"/>
    <w:rsid w:val="00134F8C"/>
    <w:rsid w:val="00136025"/>
    <w:rsid w:val="00136177"/>
    <w:rsid w:val="00136888"/>
    <w:rsid w:val="00137229"/>
    <w:rsid w:val="00137899"/>
    <w:rsid w:val="00137BA8"/>
    <w:rsid w:val="00137BF7"/>
    <w:rsid w:val="00137FF3"/>
    <w:rsid w:val="001404AD"/>
    <w:rsid w:val="00141AE0"/>
    <w:rsid w:val="00142207"/>
    <w:rsid w:val="0014335F"/>
    <w:rsid w:val="00143E31"/>
    <w:rsid w:val="00144008"/>
    <w:rsid w:val="001440CB"/>
    <w:rsid w:val="0014426B"/>
    <w:rsid w:val="0014435B"/>
    <w:rsid w:val="001446FE"/>
    <w:rsid w:val="0014483B"/>
    <w:rsid w:val="00144E93"/>
    <w:rsid w:val="00145E3A"/>
    <w:rsid w:val="001463EA"/>
    <w:rsid w:val="00146529"/>
    <w:rsid w:val="001477A3"/>
    <w:rsid w:val="00147942"/>
    <w:rsid w:val="00147AD9"/>
    <w:rsid w:val="001513B5"/>
    <w:rsid w:val="00151DA8"/>
    <w:rsid w:val="00152614"/>
    <w:rsid w:val="00152BDF"/>
    <w:rsid w:val="00153248"/>
    <w:rsid w:val="00154461"/>
    <w:rsid w:val="00154AFB"/>
    <w:rsid w:val="00154B61"/>
    <w:rsid w:val="00154FFE"/>
    <w:rsid w:val="00155289"/>
    <w:rsid w:val="00155A59"/>
    <w:rsid w:val="0015618F"/>
    <w:rsid w:val="00156386"/>
    <w:rsid w:val="00156774"/>
    <w:rsid w:val="0015718F"/>
    <w:rsid w:val="0015740F"/>
    <w:rsid w:val="00160089"/>
    <w:rsid w:val="00160975"/>
    <w:rsid w:val="00160C5B"/>
    <w:rsid w:val="00161210"/>
    <w:rsid w:val="001617B5"/>
    <w:rsid w:val="00161C27"/>
    <w:rsid w:val="00162206"/>
    <w:rsid w:val="001628E7"/>
    <w:rsid w:val="001632B5"/>
    <w:rsid w:val="001636E5"/>
    <w:rsid w:val="001636FA"/>
    <w:rsid w:val="00164050"/>
    <w:rsid w:val="00164E3E"/>
    <w:rsid w:val="00165020"/>
    <w:rsid w:val="001654BA"/>
    <w:rsid w:val="0016565D"/>
    <w:rsid w:val="00165E71"/>
    <w:rsid w:val="00165E8E"/>
    <w:rsid w:val="00166476"/>
    <w:rsid w:val="001664C9"/>
    <w:rsid w:val="00166520"/>
    <w:rsid w:val="0016679F"/>
    <w:rsid w:val="001670A1"/>
    <w:rsid w:val="0016712F"/>
    <w:rsid w:val="001675AE"/>
    <w:rsid w:val="0016761F"/>
    <w:rsid w:val="00167627"/>
    <w:rsid w:val="00167CBD"/>
    <w:rsid w:val="00167FCF"/>
    <w:rsid w:val="0017048A"/>
    <w:rsid w:val="00171445"/>
    <w:rsid w:val="00171708"/>
    <w:rsid w:val="00171DE8"/>
    <w:rsid w:val="00172957"/>
    <w:rsid w:val="00172A86"/>
    <w:rsid w:val="00173080"/>
    <w:rsid w:val="00173428"/>
    <w:rsid w:val="00173D84"/>
    <w:rsid w:val="00173E35"/>
    <w:rsid w:val="00174363"/>
    <w:rsid w:val="00174A09"/>
    <w:rsid w:val="00174A99"/>
    <w:rsid w:val="00175F75"/>
    <w:rsid w:val="00176C75"/>
    <w:rsid w:val="0017711A"/>
    <w:rsid w:val="00177252"/>
    <w:rsid w:val="00177696"/>
    <w:rsid w:val="00177E37"/>
    <w:rsid w:val="0018010E"/>
    <w:rsid w:val="00180F94"/>
    <w:rsid w:val="00181610"/>
    <w:rsid w:val="00181C36"/>
    <w:rsid w:val="00181FC6"/>
    <w:rsid w:val="0018334C"/>
    <w:rsid w:val="00183C79"/>
    <w:rsid w:val="00184B73"/>
    <w:rsid w:val="00187988"/>
    <w:rsid w:val="001900AA"/>
    <w:rsid w:val="001903F4"/>
    <w:rsid w:val="00190B9C"/>
    <w:rsid w:val="00191C6D"/>
    <w:rsid w:val="00191E17"/>
    <w:rsid w:val="0019227B"/>
    <w:rsid w:val="001926B8"/>
    <w:rsid w:val="0019286B"/>
    <w:rsid w:val="00193B4A"/>
    <w:rsid w:val="00193FA1"/>
    <w:rsid w:val="001943DC"/>
    <w:rsid w:val="00194635"/>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A4"/>
    <w:rsid w:val="001A5D27"/>
    <w:rsid w:val="001A5E93"/>
    <w:rsid w:val="001A7770"/>
    <w:rsid w:val="001B0112"/>
    <w:rsid w:val="001B058E"/>
    <w:rsid w:val="001B1860"/>
    <w:rsid w:val="001B1FF7"/>
    <w:rsid w:val="001B2463"/>
    <w:rsid w:val="001B2CD3"/>
    <w:rsid w:val="001B4321"/>
    <w:rsid w:val="001B437B"/>
    <w:rsid w:val="001B4C42"/>
    <w:rsid w:val="001B4D75"/>
    <w:rsid w:val="001B5541"/>
    <w:rsid w:val="001B5579"/>
    <w:rsid w:val="001B7169"/>
    <w:rsid w:val="001B7248"/>
    <w:rsid w:val="001B7AA3"/>
    <w:rsid w:val="001B7CB3"/>
    <w:rsid w:val="001B7FCF"/>
    <w:rsid w:val="001C0320"/>
    <w:rsid w:val="001C1A89"/>
    <w:rsid w:val="001C2A6B"/>
    <w:rsid w:val="001C311E"/>
    <w:rsid w:val="001C32D0"/>
    <w:rsid w:val="001C3A59"/>
    <w:rsid w:val="001C3ACF"/>
    <w:rsid w:val="001C442F"/>
    <w:rsid w:val="001C445A"/>
    <w:rsid w:val="001C4D1F"/>
    <w:rsid w:val="001C55A7"/>
    <w:rsid w:val="001C5C92"/>
    <w:rsid w:val="001C62C9"/>
    <w:rsid w:val="001C6808"/>
    <w:rsid w:val="001C6D41"/>
    <w:rsid w:val="001C778F"/>
    <w:rsid w:val="001C7DC6"/>
    <w:rsid w:val="001D01A6"/>
    <w:rsid w:val="001D01F2"/>
    <w:rsid w:val="001D02F8"/>
    <w:rsid w:val="001D03E4"/>
    <w:rsid w:val="001D0CF2"/>
    <w:rsid w:val="001D0F96"/>
    <w:rsid w:val="001D10D4"/>
    <w:rsid w:val="001D1C0B"/>
    <w:rsid w:val="001D22C6"/>
    <w:rsid w:val="001D23B3"/>
    <w:rsid w:val="001D2455"/>
    <w:rsid w:val="001D27A1"/>
    <w:rsid w:val="001D27B1"/>
    <w:rsid w:val="001D2DB2"/>
    <w:rsid w:val="001D30A6"/>
    <w:rsid w:val="001D34D1"/>
    <w:rsid w:val="001D4228"/>
    <w:rsid w:val="001D4C07"/>
    <w:rsid w:val="001D4DD4"/>
    <w:rsid w:val="001D5364"/>
    <w:rsid w:val="001D5606"/>
    <w:rsid w:val="001D5987"/>
    <w:rsid w:val="001D63B4"/>
    <w:rsid w:val="001D6574"/>
    <w:rsid w:val="001D7162"/>
    <w:rsid w:val="001D7293"/>
    <w:rsid w:val="001D72A8"/>
    <w:rsid w:val="001D7615"/>
    <w:rsid w:val="001D7F42"/>
    <w:rsid w:val="001E07DC"/>
    <w:rsid w:val="001E2302"/>
    <w:rsid w:val="001E23B3"/>
    <w:rsid w:val="001E2521"/>
    <w:rsid w:val="001E2EB6"/>
    <w:rsid w:val="001E2FAF"/>
    <w:rsid w:val="001E4671"/>
    <w:rsid w:val="001E496E"/>
    <w:rsid w:val="001E6542"/>
    <w:rsid w:val="001E69BF"/>
    <w:rsid w:val="001E6A57"/>
    <w:rsid w:val="001E6D32"/>
    <w:rsid w:val="001F024F"/>
    <w:rsid w:val="001F04AB"/>
    <w:rsid w:val="001F155E"/>
    <w:rsid w:val="001F1992"/>
    <w:rsid w:val="001F19D8"/>
    <w:rsid w:val="001F29D2"/>
    <w:rsid w:val="001F2F77"/>
    <w:rsid w:val="001F4E68"/>
    <w:rsid w:val="001F529F"/>
    <w:rsid w:val="001F53EA"/>
    <w:rsid w:val="001F5ABC"/>
    <w:rsid w:val="001F5DFB"/>
    <w:rsid w:val="001F6FD8"/>
    <w:rsid w:val="002003C7"/>
    <w:rsid w:val="00200478"/>
    <w:rsid w:val="00200E68"/>
    <w:rsid w:val="002017D2"/>
    <w:rsid w:val="00203B35"/>
    <w:rsid w:val="002045D1"/>
    <w:rsid w:val="0020464C"/>
    <w:rsid w:val="00204A0D"/>
    <w:rsid w:val="00204B5E"/>
    <w:rsid w:val="00205029"/>
    <w:rsid w:val="002052CB"/>
    <w:rsid w:val="00205681"/>
    <w:rsid w:val="00205E63"/>
    <w:rsid w:val="00206FB7"/>
    <w:rsid w:val="00207567"/>
    <w:rsid w:val="00207C75"/>
    <w:rsid w:val="00210E4C"/>
    <w:rsid w:val="002124BD"/>
    <w:rsid w:val="002135E3"/>
    <w:rsid w:val="00213D69"/>
    <w:rsid w:val="002144C0"/>
    <w:rsid w:val="0021547B"/>
    <w:rsid w:val="002154ED"/>
    <w:rsid w:val="00215904"/>
    <w:rsid w:val="00215B28"/>
    <w:rsid w:val="0021600C"/>
    <w:rsid w:val="002177A9"/>
    <w:rsid w:val="0021781C"/>
    <w:rsid w:val="00220AC8"/>
    <w:rsid w:val="00220C2F"/>
    <w:rsid w:val="00220D19"/>
    <w:rsid w:val="002211A9"/>
    <w:rsid w:val="002211D0"/>
    <w:rsid w:val="00221358"/>
    <w:rsid w:val="00221A95"/>
    <w:rsid w:val="00221B70"/>
    <w:rsid w:val="00222A04"/>
    <w:rsid w:val="00222B01"/>
    <w:rsid w:val="00222D4E"/>
    <w:rsid w:val="00222EAB"/>
    <w:rsid w:val="002234E3"/>
    <w:rsid w:val="00223C88"/>
    <w:rsid w:val="00224211"/>
    <w:rsid w:val="00224296"/>
    <w:rsid w:val="002242EE"/>
    <w:rsid w:val="002247B9"/>
    <w:rsid w:val="00224C25"/>
    <w:rsid w:val="00224C8E"/>
    <w:rsid w:val="00224EF3"/>
    <w:rsid w:val="0022509B"/>
    <w:rsid w:val="002261FD"/>
    <w:rsid w:val="00226F8D"/>
    <w:rsid w:val="00227925"/>
    <w:rsid w:val="00227D59"/>
    <w:rsid w:val="002301D7"/>
    <w:rsid w:val="00230869"/>
    <w:rsid w:val="00230904"/>
    <w:rsid w:val="00231068"/>
    <w:rsid w:val="0023175E"/>
    <w:rsid w:val="00231EAF"/>
    <w:rsid w:val="002320A9"/>
    <w:rsid w:val="0023221B"/>
    <w:rsid w:val="00232584"/>
    <w:rsid w:val="00232B7A"/>
    <w:rsid w:val="00232ED4"/>
    <w:rsid w:val="00232FA9"/>
    <w:rsid w:val="00233751"/>
    <w:rsid w:val="00233CB3"/>
    <w:rsid w:val="00234A54"/>
    <w:rsid w:val="002352C0"/>
    <w:rsid w:val="00235AF1"/>
    <w:rsid w:val="00236570"/>
    <w:rsid w:val="0023719E"/>
    <w:rsid w:val="00237374"/>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A84"/>
    <w:rsid w:val="00245B2E"/>
    <w:rsid w:val="00245E5D"/>
    <w:rsid w:val="00246207"/>
    <w:rsid w:val="002462D9"/>
    <w:rsid w:val="002465BF"/>
    <w:rsid w:val="00246D3F"/>
    <w:rsid w:val="00247A14"/>
    <w:rsid w:val="00247C1D"/>
    <w:rsid w:val="00250329"/>
    <w:rsid w:val="002508FC"/>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2934"/>
    <w:rsid w:val="00263184"/>
    <w:rsid w:val="002634DE"/>
    <w:rsid w:val="00263A37"/>
    <w:rsid w:val="00264414"/>
    <w:rsid w:val="00264B25"/>
    <w:rsid w:val="00264D12"/>
    <w:rsid w:val="0026538F"/>
    <w:rsid w:val="0026653B"/>
    <w:rsid w:val="00266B24"/>
    <w:rsid w:val="00266CE3"/>
    <w:rsid w:val="00267245"/>
    <w:rsid w:val="00267777"/>
    <w:rsid w:val="00270905"/>
    <w:rsid w:val="00271BC3"/>
    <w:rsid w:val="0027322F"/>
    <w:rsid w:val="00273D40"/>
    <w:rsid w:val="00273F2C"/>
    <w:rsid w:val="002741F7"/>
    <w:rsid w:val="0027430E"/>
    <w:rsid w:val="002747CA"/>
    <w:rsid w:val="00274DAB"/>
    <w:rsid w:val="00275475"/>
    <w:rsid w:val="00275674"/>
    <w:rsid w:val="00275AF9"/>
    <w:rsid w:val="00275EA2"/>
    <w:rsid w:val="0027665A"/>
    <w:rsid w:val="002766B7"/>
    <w:rsid w:val="002769AD"/>
    <w:rsid w:val="00280217"/>
    <w:rsid w:val="00280727"/>
    <w:rsid w:val="00281192"/>
    <w:rsid w:val="0028156B"/>
    <w:rsid w:val="00281E54"/>
    <w:rsid w:val="00281EB0"/>
    <w:rsid w:val="0028212E"/>
    <w:rsid w:val="002823D7"/>
    <w:rsid w:val="00282953"/>
    <w:rsid w:val="00283994"/>
    <w:rsid w:val="00284094"/>
    <w:rsid w:val="00284885"/>
    <w:rsid w:val="00284F94"/>
    <w:rsid w:val="00285414"/>
    <w:rsid w:val="002866BD"/>
    <w:rsid w:val="002868F2"/>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9F0"/>
    <w:rsid w:val="002967B7"/>
    <w:rsid w:val="002968AE"/>
    <w:rsid w:val="00296C46"/>
    <w:rsid w:val="00297288"/>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B079D"/>
    <w:rsid w:val="002B0A9B"/>
    <w:rsid w:val="002B1B45"/>
    <w:rsid w:val="002B1FF1"/>
    <w:rsid w:val="002B21B5"/>
    <w:rsid w:val="002B2219"/>
    <w:rsid w:val="002B30CF"/>
    <w:rsid w:val="002B36F5"/>
    <w:rsid w:val="002B3D9C"/>
    <w:rsid w:val="002B4347"/>
    <w:rsid w:val="002B4F68"/>
    <w:rsid w:val="002B53D3"/>
    <w:rsid w:val="002B6783"/>
    <w:rsid w:val="002B7666"/>
    <w:rsid w:val="002B767E"/>
    <w:rsid w:val="002B7806"/>
    <w:rsid w:val="002B7E08"/>
    <w:rsid w:val="002C035D"/>
    <w:rsid w:val="002C057F"/>
    <w:rsid w:val="002C14F2"/>
    <w:rsid w:val="002C195B"/>
    <w:rsid w:val="002C2B45"/>
    <w:rsid w:val="002C4931"/>
    <w:rsid w:val="002C740F"/>
    <w:rsid w:val="002C75A6"/>
    <w:rsid w:val="002D0232"/>
    <w:rsid w:val="002D04A5"/>
    <w:rsid w:val="002D0A53"/>
    <w:rsid w:val="002D0AB3"/>
    <w:rsid w:val="002D10C8"/>
    <w:rsid w:val="002D11CE"/>
    <w:rsid w:val="002D3066"/>
    <w:rsid w:val="002D3C3C"/>
    <w:rsid w:val="002D4EF5"/>
    <w:rsid w:val="002D5BD2"/>
    <w:rsid w:val="002D5F9B"/>
    <w:rsid w:val="002D7466"/>
    <w:rsid w:val="002E006F"/>
    <w:rsid w:val="002E0A74"/>
    <w:rsid w:val="002E0F03"/>
    <w:rsid w:val="002E0FF3"/>
    <w:rsid w:val="002E1620"/>
    <w:rsid w:val="002E20F7"/>
    <w:rsid w:val="002E23E8"/>
    <w:rsid w:val="002E3AF9"/>
    <w:rsid w:val="002E3FF9"/>
    <w:rsid w:val="002E4D77"/>
    <w:rsid w:val="002E5054"/>
    <w:rsid w:val="002E533C"/>
    <w:rsid w:val="002E53F8"/>
    <w:rsid w:val="002E5782"/>
    <w:rsid w:val="002E5868"/>
    <w:rsid w:val="002E614E"/>
    <w:rsid w:val="002E7075"/>
    <w:rsid w:val="002E71E1"/>
    <w:rsid w:val="002E765B"/>
    <w:rsid w:val="002E76CE"/>
    <w:rsid w:val="002E7D76"/>
    <w:rsid w:val="002F10E6"/>
    <w:rsid w:val="002F1609"/>
    <w:rsid w:val="002F1A35"/>
    <w:rsid w:val="002F1D03"/>
    <w:rsid w:val="002F2474"/>
    <w:rsid w:val="002F2BAE"/>
    <w:rsid w:val="002F33AB"/>
    <w:rsid w:val="002F3428"/>
    <w:rsid w:val="002F3679"/>
    <w:rsid w:val="002F367E"/>
    <w:rsid w:val="002F399C"/>
    <w:rsid w:val="002F39F8"/>
    <w:rsid w:val="002F40BE"/>
    <w:rsid w:val="002F42DF"/>
    <w:rsid w:val="002F4A2F"/>
    <w:rsid w:val="002F50E0"/>
    <w:rsid w:val="002F52A6"/>
    <w:rsid w:val="002F5C8C"/>
    <w:rsid w:val="002F736F"/>
    <w:rsid w:val="002F7F92"/>
    <w:rsid w:val="0030011F"/>
    <w:rsid w:val="003012CC"/>
    <w:rsid w:val="00302AC3"/>
    <w:rsid w:val="00303FA7"/>
    <w:rsid w:val="0030406E"/>
    <w:rsid w:val="00304F2C"/>
    <w:rsid w:val="00305080"/>
    <w:rsid w:val="0030544F"/>
    <w:rsid w:val="0030585E"/>
    <w:rsid w:val="00305B86"/>
    <w:rsid w:val="003062A7"/>
    <w:rsid w:val="00306B86"/>
    <w:rsid w:val="00306C1F"/>
    <w:rsid w:val="00307EB5"/>
    <w:rsid w:val="003109DA"/>
    <w:rsid w:val="00310FFF"/>
    <w:rsid w:val="003119DC"/>
    <w:rsid w:val="00312011"/>
    <w:rsid w:val="00312226"/>
    <w:rsid w:val="00313A69"/>
    <w:rsid w:val="00313BD9"/>
    <w:rsid w:val="00314093"/>
    <w:rsid w:val="0031473D"/>
    <w:rsid w:val="003149F0"/>
    <w:rsid w:val="003150F5"/>
    <w:rsid w:val="00315396"/>
    <w:rsid w:val="00315D17"/>
    <w:rsid w:val="00315EF9"/>
    <w:rsid w:val="00315F07"/>
    <w:rsid w:val="00315FEC"/>
    <w:rsid w:val="0031608F"/>
    <w:rsid w:val="00316D1D"/>
    <w:rsid w:val="00316E04"/>
    <w:rsid w:val="00316EDD"/>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3117D"/>
    <w:rsid w:val="003311C9"/>
    <w:rsid w:val="003319E7"/>
    <w:rsid w:val="00333BBA"/>
    <w:rsid w:val="00333FE9"/>
    <w:rsid w:val="00334108"/>
    <w:rsid w:val="003345E0"/>
    <w:rsid w:val="0033538B"/>
    <w:rsid w:val="003362A3"/>
    <w:rsid w:val="00336839"/>
    <w:rsid w:val="00337224"/>
    <w:rsid w:val="00337632"/>
    <w:rsid w:val="0034011C"/>
    <w:rsid w:val="00340F38"/>
    <w:rsid w:val="00341B75"/>
    <w:rsid w:val="00341D78"/>
    <w:rsid w:val="00343E3F"/>
    <w:rsid w:val="00343FF6"/>
    <w:rsid w:val="00345305"/>
    <w:rsid w:val="00345551"/>
    <w:rsid w:val="00345D29"/>
    <w:rsid w:val="003465C3"/>
    <w:rsid w:val="00346B28"/>
    <w:rsid w:val="00346DA0"/>
    <w:rsid w:val="00346EA1"/>
    <w:rsid w:val="003472D4"/>
    <w:rsid w:val="0034758B"/>
    <w:rsid w:val="003500BD"/>
    <w:rsid w:val="00351896"/>
    <w:rsid w:val="00352CDF"/>
    <w:rsid w:val="00353132"/>
    <w:rsid w:val="00353561"/>
    <w:rsid w:val="00353820"/>
    <w:rsid w:val="00354466"/>
    <w:rsid w:val="00354F7B"/>
    <w:rsid w:val="00355029"/>
    <w:rsid w:val="00355E39"/>
    <w:rsid w:val="00356419"/>
    <w:rsid w:val="003564B5"/>
    <w:rsid w:val="00356CD5"/>
    <w:rsid w:val="00357BC1"/>
    <w:rsid w:val="00357C25"/>
    <w:rsid w:val="00357EE0"/>
    <w:rsid w:val="00357F23"/>
    <w:rsid w:val="0036056D"/>
    <w:rsid w:val="003606A6"/>
    <w:rsid w:val="00360BF8"/>
    <w:rsid w:val="003614AC"/>
    <w:rsid w:val="00361CB1"/>
    <w:rsid w:val="00362409"/>
    <w:rsid w:val="00362AF3"/>
    <w:rsid w:val="00362AF5"/>
    <w:rsid w:val="00362C2D"/>
    <w:rsid w:val="00362E07"/>
    <w:rsid w:val="0036370C"/>
    <w:rsid w:val="0036463E"/>
    <w:rsid w:val="00364D50"/>
    <w:rsid w:val="00364D51"/>
    <w:rsid w:val="00364FFF"/>
    <w:rsid w:val="00366473"/>
    <w:rsid w:val="003665CD"/>
    <w:rsid w:val="00366859"/>
    <w:rsid w:val="00367D57"/>
    <w:rsid w:val="00370D4A"/>
    <w:rsid w:val="00371171"/>
    <w:rsid w:val="0037162C"/>
    <w:rsid w:val="00371CA0"/>
    <w:rsid w:val="00372F59"/>
    <w:rsid w:val="00373278"/>
    <w:rsid w:val="00373487"/>
    <w:rsid w:val="00373BE9"/>
    <w:rsid w:val="00373D2A"/>
    <w:rsid w:val="00373E7D"/>
    <w:rsid w:val="0037416B"/>
    <w:rsid w:val="0037430C"/>
    <w:rsid w:val="003747B6"/>
    <w:rsid w:val="00374A79"/>
    <w:rsid w:val="00374DEE"/>
    <w:rsid w:val="00374F2A"/>
    <w:rsid w:val="0037532E"/>
    <w:rsid w:val="003753B4"/>
    <w:rsid w:val="00375AD2"/>
    <w:rsid w:val="00375BBF"/>
    <w:rsid w:val="00376505"/>
    <w:rsid w:val="00376729"/>
    <w:rsid w:val="0037693F"/>
    <w:rsid w:val="00376B0A"/>
    <w:rsid w:val="00376BC1"/>
    <w:rsid w:val="00376E61"/>
    <w:rsid w:val="00377FA4"/>
    <w:rsid w:val="003805EB"/>
    <w:rsid w:val="003817AD"/>
    <w:rsid w:val="00381993"/>
    <w:rsid w:val="00381B5F"/>
    <w:rsid w:val="00381F77"/>
    <w:rsid w:val="00382DD6"/>
    <w:rsid w:val="00382EBF"/>
    <w:rsid w:val="00383144"/>
    <w:rsid w:val="00384400"/>
    <w:rsid w:val="00384782"/>
    <w:rsid w:val="003848E1"/>
    <w:rsid w:val="003850FC"/>
    <w:rsid w:val="00385729"/>
    <w:rsid w:val="00386404"/>
    <w:rsid w:val="00386607"/>
    <w:rsid w:val="003873C9"/>
    <w:rsid w:val="00387A09"/>
    <w:rsid w:val="00387AD4"/>
    <w:rsid w:val="0039007E"/>
    <w:rsid w:val="00390082"/>
    <w:rsid w:val="00390241"/>
    <w:rsid w:val="003902A6"/>
    <w:rsid w:val="003912E6"/>
    <w:rsid w:val="00391C9E"/>
    <w:rsid w:val="00392B4F"/>
    <w:rsid w:val="00392F54"/>
    <w:rsid w:val="0039300F"/>
    <w:rsid w:val="00393107"/>
    <w:rsid w:val="003932FB"/>
    <w:rsid w:val="00393E17"/>
    <w:rsid w:val="00393F7A"/>
    <w:rsid w:val="00394346"/>
    <w:rsid w:val="00394700"/>
    <w:rsid w:val="00395D4D"/>
    <w:rsid w:val="0039677E"/>
    <w:rsid w:val="0039688B"/>
    <w:rsid w:val="0039698E"/>
    <w:rsid w:val="00396BFA"/>
    <w:rsid w:val="00396D50"/>
    <w:rsid w:val="00396E28"/>
    <w:rsid w:val="00396EAC"/>
    <w:rsid w:val="003A0BC9"/>
    <w:rsid w:val="003A0C41"/>
    <w:rsid w:val="003A207E"/>
    <w:rsid w:val="003A208B"/>
    <w:rsid w:val="003A2AA8"/>
    <w:rsid w:val="003A2BDB"/>
    <w:rsid w:val="003A35DA"/>
    <w:rsid w:val="003A3B94"/>
    <w:rsid w:val="003A4390"/>
    <w:rsid w:val="003A5A17"/>
    <w:rsid w:val="003A5B18"/>
    <w:rsid w:val="003A658A"/>
    <w:rsid w:val="003A6CBA"/>
    <w:rsid w:val="003A7EB2"/>
    <w:rsid w:val="003B082F"/>
    <w:rsid w:val="003B08D2"/>
    <w:rsid w:val="003B0EC2"/>
    <w:rsid w:val="003B10E0"/>
    <w:rsid w:val="003B16DD"/>
    <w:rsid w:val="003B279E"/>
    <w:rsid w:val="003B377C"/>
    <w:rsid w:val="003B3E15"/>
    <w:rsid w:val="003B5189"/>
    <w:rsid w:val="003B592A"/>
    <w:rsid w:val="003B5DAF"/>
    <w:rsid w:val="003B5E71"/>
    <w:rsid w:val="003B6557"/>
    <w:rsid w:val="003B6734"/>
    <w:rsid w:val="003B6876"/>
    <w:rsid w:val="003B68DD"/>
    <w:rsid w:val="003B711D"/>
    <w:rsid w:val="003B74B0"/>
    <w:rsid w:val="003B78E8"/>
    <w:rsid w:val="003C009B"/>
    <w:rsid w:val="003C0464"/>
    <w:rsid w:val="003C068B"/>
    <w:rsid w:val="003C077D"/>
    <w:rsid w:val="003C1765"/>
    <w:rsid w:val="003C20E5"/>
    <w:rsid w:val="003C289C"/>
    <w:rsid w:val="003C31E3"/>
    <w:rsid w:val="003C3761"/>
    <w:rsid w:val="003C4A38"/>
    <w:rsid w:val="003C52D9"/>
    <w:rsid w:val="003C5B93"/>
    <w:rsid w:val="003C63ED"/>
    <w:rsid w:val="003C728A"/>
    <w:rsid w:val="003C7337"/>
    <w:rsid w:val="003C7E1F"/>
    <w:rsid w:val="003D02A4"/>
    <w:rsid w:val="003D0359"/>
    <w:rsid w:val="003D1196"/>
    <w:rsid w:val="003D2030"/>
    <w:rsid w:val="003D25B9"/>
    <w:rsid w:val="003D25C1"/>
    <w:rsid w:val="003D323B"/>
    <w:rsid w:val="003D4131"/>
    <w:rsid w:val="003D44AD"/>
    <w:rsid w:val="003D514C"/>
    <w:rsid w:val="003D5178"/>
    <w:rsid w:val="003D5930"/>
    <w:rsid w:val="003D60AC"/>
    <w:rsid w:val="003D680A"/>
    <w:rsid w:val="003D7E74"/>
    <w:rsid w:val="003E0187"/>
    <w:rsid w:val="003E022E"/>
    <w:rsid w:val="003E039A"/>
    <w:rsid w:val="003E09E1"/>
    <w:rsid w:val="003E17B5"/>
    <w:rsid w:val="003E2355"/>
    <w:rsid w:val="003E3363"/>
    <w:rsid w:val="003E3399"/>
    <w:rsid w:val="003E33F4"/>
    <w:rsid w:val="003E3ACB"/>
    <w:rsid w:val="003E3B67"/>
    <w:rsid w:val="003E3B74"/>
    <w:rsid w:val="003E3D9F"/>
    <w:rsid w:val="003E5170"/>
    <w:rsid w:val="003E53F1"/>
    <w:rsid w:val="003E5593"/>
    <w:rsid w:val="003E670B"/>
    <w:rsid w:val="003E6E8B"/>
    <w:rsid w:val="003E70B4"/>
    <w:rsid w:val="003E7AE0"/>
    <w:rsid w:val="003F13C9"/>
    <w:rsid w:val="003F15E0"/>
    <w:rsid w:val="003F179E"/>
    <w:rsid w:val="003F249C"/>
    <w:rsid w:val="003F2875"/>
    <w:rsid w:val="003F2B3C"/>
    <w:rsid w:val="003F2BDD"/>
    <w:rsid w:val="003F2FAD"/>
    <w:rsid w:val="003F3592"/>
    <w:rsid w:val="003F3635"/>
    <w:rsid w:val="003F4DE5"/>
    <w:rsid w:val="003F60BF"/>
    <w:rsid w:val="003F62B6"/>
    <w:rsid w:val="003F67AC"/>
    <w:rsid w:val="003F6B3F"/>
    <w:rsid w:val="003F6BC7"/>
    <w:rsid w:val="003F7A97"/>
    <w:rsid w:val="004002A7"/>
    <w:rsid w:val="004009F1"/>
    <w:rsid w:val="00400B7A"/>
    <w:rsid w:val="004010CA"/>
    <w:rsid w:val="004010DB"/>
    <w:rsid w:val="00401252"/>
    <w:rsid w:val="0040150D"/>
    <w:rsid w:val="00402A7B"/>
    <w:rsid w:val="00402B84"/>
    <w:rsid w:val="00402BCB"/>
    <w:rsid w:val="00402C50"/>
    <w:rsid w:val="00402D0E"/>
    <w:rsid w:val="0040303E"/>
    <w:rsid w:val="0040374D"/>
    <w:rsid w:val="00404008"/>
    <w:rsid w:val="004040EC"/>
    <w:rsid w:val="0040425F"/>
    <w:rsid w:val="00404EA9"/>
    <w:rsid w:val="00405642"/>
    <w:rsid w:val="004058FC"/>
    <w:rsid w:val="00405ADE"/>
    <w:rsid w:val="00407465"/>
    <w:rsid w:val="00407B33"/>
    <w:rsid w:val="00410F37"/>
    <w:rsid w:val="0041116A"/>
    <w:rsid w:val="004118FD"/>
    <w:rsid w:val="00411FA0"/>
    <w:rsid w:val="00413432"/>
    <w:rsid w:val="004138EC"/>
    <w:rsid w:val="00414ABC"/>
    <w:rsid w:val="00414D97"/>
    <w:rsid w:val="00415D71"/>
    <w:rsid w:val="00415F94"/>
    <w:rsid w:val="00416087"/>
    <w:rsid w:val="00416277"/>
    <w:rsid w:val="00416981"/>
    <w:rsid w:val="0041796E"/>
    <w:rsid w:val="00417A4D"/>
    <w:rsid w:val="00420C9A"/>
    <w:rsid w:val="00420ECB"/>
    <w:rsid w:val="0042110E"/>
    <w:rsid w:val="004212CA"/>
    <w:rsid w:val="00421F73"/>
    <w:rsid w:val="0042256D"/>
    <w:rsid w:val="0042331B"/>
    <w:rsid w:val="004238C6"/>
    <w:rsid w:val="00423C9F"/>
    <w:rsid w:val="00424242"/>
    <w:rsid w:val="0042427B"/>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BAE"/>
    <w:rsid w:val="00432263"/>
    <w:rsid w:val="004331D8"/>
    <w:rsid w:val="00433902"/>
    <w:rsid w:val="004342F1"/>
    <w:rsid w:val="00434CD4"/>
    <w:rsid w:val="004356F0"/>
    <w:rsid w:val="0043694A"/>
    <w:rsid w:val="00437B1B"/>
    <w:rsid w:val="004401D1"/>
    <w:rsid w:val="0044041C"/>
    <w:rsid w:val="00440A28"/>
    <w:rsid w:val="00440E8C"/>
    <w:rsid w:val="00440FEA"/>
    <w:rsid w:val="00441DAC"/>
    <w:rsid w:val="00442127"/>
    <w:rsid w:val="0044236B"/>
    <w:rsid w:val="00442CEE"/>
    <w:rsid w:val="00445278"/>
    <w:rsid w:val="00445B40"/>
    <w:rsid w:val="004464C9"/>
    <w:rsid w:val="00446D5C"/>
    <w:rsid w:val="00447759"/>
    <w:rsid w:val="00447C31"/>
    <w:rsid w:val="00450220"/>
    <w:rsid w:val="00450AA4"/>
    <w:rsid w:val="00451E51"/>
    <w:rsid w:val="0045218B"/>
    <w:rsid w:val="0045239B"/>
    <w:rsid w:val="0045244D"/>
    <w:rsid w:val="004532E6"/>
    <w:rsid w:val="00453495"/>
    <w:rsid w:val="0045373D"/>
    <w:rsid w:val="00453E22"/>
    <w:rsid w:val="00454868"/>
    <w:rsid w:val="00455F28"/>
    <w:rsid w:val="004575D5"/>
    <w:rsid w:val="004578D2"/>
    <w:rsid w:val="004610E9"/>
    <w:rsid w:val="00461135"/>
    <w:rsid w:val="00462328"/>
    <w:rsid w:val="004628BC"/>
    <w:rsid w:val="004630D2"/>
    <w:rsid w:val="004631EE"/>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AEB"/>
    <w:rsid w:val="00471C8F"/>
    <w:rsid w:val="00472106"/>
    <w:rsid w:val="0047225A"/>
    <w:rsid w:val="00472614"/>
    <w:rsid w:val="00472644"/>
    <w:rsid w:val="0047310F"/>
    <w:rsid w:val="00473840"/>
    <w:rsid w:val="00473B9D"/>
    <w:rsid w:val="00474041"/>
    <w:rsid w:val="004744F6"/>
    <w:rsid w:val="004748B9"/>
    <w:rsid w:val="00474CFE"/>
    <w:rsid w:val="00474D81"/>
    <w:rsid w:val="00475513"/>
    <w:rsid w:val="00475B86"/>
    <w:rsid w:val="00475D17"/>
    <w:rsid w:val="0047659D"/>
    <w:rsid w:val="00476D05"/>
    <w:rsid w:val="004803CE"/>
    <w:rsid w:val="004804B8"/>
    <w:rsid w:val="004804C2"/>
    <w:rsid w:val="00480780"/>
    <w:rsid w:val="0048148A"/>
    <w:rsid w:val="0048175B"/>
    <w:rsid w:val="00481CB1"/>
    <w:rsid w:val="004823CF"/>
    <w:rsid w:val="004828CB"/>
    <w:rsid w:val="00482EB6"/>
    <w:rsid w:val="0048351E"/>
    <w:rsid w:val="004838A6"/>
    <w:rsid w:val="00484534"/>
    <w:rsid w:val="00485387"/>
    <w:rsid w:val="004853AA"/>
    <w:rsid w:val="004855E0"/>
    <w:rsid w:val="00485DB4"/>
    <w:rsid w:val="00485FFE"/>
    <w:rsid w:val="00486AA5"/>
    <w:rsid w:val="00486E92"/>
    <w:rsid w:val="00487EE3"/>
    <w:rsid w:val="004912EA"/>
    <w:rsid w:val="004913D5"/>
    <w:rsid w:val="0049192B"/>
    <w:rsid w:val="0049264F"/>
    <w:rsid w:val="0049269E"/>
    <w:rsid w:val="004927A9"/>
    <w:rsid w:val="004939CF"/>
    <w:rsid w:val="00493FAA"/>
    <w:rsid w:val="00494311"/>
    <w:rsid w:val="00494804"/>
    <w:rsid w:val="00494895"/>
    <w:rsid w:val="004959FC"/>
    <w:rsid w:val="00495C7B"/>
    <w:rsid w:val="0049605F"/>
    <w:rsid w:val="004972AC"/>
    <w:rsid w:val="00497FD5"/>
    <w:rsid w:val="004A0868"/>
    <w:rsid w:val="004A0AD5"/>
    <w:rsid w:val="004A2082"/>
    <w:rsid w:val="004A26EF"/>
    <w:rsid w:val="004A2746"/>
    <w:rsid w:val="004A2DB4"/>
    <w:rsid w:val="004A2F74"/>
    <w:rsid w:val="004A3763"/>
    <w:rsid w:val="004A4437"/>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56E"/>
    <w:rsid w:val="004B1B41"/>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71D"/>
    <w:rsid w:val="004C2136"/>
    <w:rsid w:val="004C2C54"/>
    <w:rsid w:val="004C2CCE"/>
    <w:rsid w:val="004C2CD0"/>
    <w:rsid w:val="004C2F3A"/>
    <w:rsid w:val="004C3E72"/>
    <w:rsid w:val="004C406C"/>
    <w:rsid w:val="004C4225"/>
    <w:rsid w:val="004C438F"/>
    <w:rsid w:val="004C442D"/>
    <w:rsid w:val="004C46AF"/>
    <w:rsid w:val="004C59A8"/>
    <w:rsid w:val="004C5C31"/>
    <w:rsid w:val="004C5D71"/>
    <w:rsid w:val="004C6430"/>
    <w:rsid w:val="004C64BE"/>
    <w:rsid w:val="004C686A"/>
    <w:rsid w:val="004C75F4"/>
    <w:rsid w:val="004C77F4"/>
    <w:rsid w:val="004C7A10"/>
    <w:rsid w:val="004C7CFD"/>
    <w:rsid w:val="004C7E26"/>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E06B6"/>
    <w:rsid w:val="004E09FB"/>
    <w:rsid w:val="004E0E79"/>
    <w:rsid w:val="004E0E7F"/>
    <w:rsid w:val="004E1881"/>
    <w:rsid w:val="004E287A"/>
    <w:rsid w:val="004E2F2E"/>
    <w:rsid w:val="004E304B"/>
    <w:rsid w:val="004E3CFC"/>
    <w:rsid w:val="004E3D76"/>
    <w:rsid w:val="004E3DE6"/>
    <w:rsid w:val="004E3F32"/>
    <w:rsid w:val="004E475F"/>
    <w:rsid w:val="004E4A84"/>
    <w:rsid w:val="004E4C00"/>
    <w:rsid w:val="004E50EE"/>
    <w:rsid w:val="004E51C1"/>
    <w:rsid w:val="004E59C9"/>
    <w:rsid w:val="004E6048"/>
    <w:rsid w:val="004E6169"/>
    <w:rsid w:val="004E6187"/>
    <w:rsid w:val="004E7614"/>
    <w:rsid w:val="004F0822"/>
    <w:rsid w:val="004F0B54"/>
    <w:rsid w:val="004F0E27"/>
    <w:rsid w:val="004F196F"/>
    <w:rsid w:val="004F1A45"/>
    <w:rsid w:val="004F1A90"/>
    <w:rsid w:val="004F1E50"/>
    <w:rsid w:val="004F25CB"/>
    <w:rsid w:val="004F4F06"/>
    <w:rsid w:val="004F5613"/>
    <w:rsid w:val="004F63B8"/>
    <w:rsid w:val="004F6E42"/>
    <w:rsid w:val="004F7289"/>
    <w:rsid w:val="004F768B"/>
    <w:rsid w:val="004F77E1"/>
    <w:rsid w:val="0050002C"/>
    <w:rsid w:val="0050026C"/>
    <w:rsid w:val="0050032A"/>
    <w:rsid w:val="00500D93"/>
    <w:rsid w:val="00501449"/>
    <w:rsid w:val="00501D22"/>
    <w:rsid w:val="00501EE1"/>
    <w:rsid w:val="005021C3"/>
    <w:rsid w:val="00502837"/>
    <w:rsid w:val="00502C46"/>
    <w:rsid w:val="00503AC9"/>
    <w:rsid w:val="00503BF0"/>
    <w:rsid w:val="005042D5"/>
    <w:rsid w:val="00504392"/>
    <w:rsid w:val="0050440A"/>
    <w:rsid w:val="00504E3E"/>
    <w:rsid w:val="005064EC"/>
    <w:rsid w:val="0050654C"/>
    <w:rsid w:val="00506AA9"/>
    <w:rsid w:val="005071AE"/>
    <w:rsid w:val="0050794C"/>
    <w:rsid w:val="00507C2F"/>
    <w:rsid w:val="0051024A"/>
    <w:rsid w:val="00510F36"/>
    <w:rsid w:val="00511316"/>
    <w:rsid w:val="005113E5"/>
    <w:rsid w:val="00511B98"/>
    <w:rsid w:val="00511F64"/>
    <w:rsid w:val="00512561"/>
    <w:rsid w:val="00512AFA"/>
    <w:rsid w:val="00512D28"/>
    <w:rsid w:val="00512E6E"/>
    <w:rsid w:val="005139AD"/>
    <w:rsid w:val="00513C61"/>
    <w:rsid w:val="005147FC"/>
    <w:rsid w:val="00514AAC"/>
    <w:rsid w:val="00514CE4"/>
    <w:rsid w:val="005160FD"/>
    <w:rsid w:val="00516304"/>
    <w:rsid w:val="00517F35"/>
    <w:rsid w:val="0052282A"/>
    <w:rsid w:val="005234E3"/>
    <w:rsid w:val="005238E3"/>
    <w:rsid w:val="00524B88"/>
    <w:rsid w:val="00524CFE"/>
    <w:rsid w:val="00525508"/>
    <w:rsid w:val="00526153"/>
    <w:rsid w:val="005266DB"/>
    <w:rsid w:val="005300FC"/>
    <w:rsid w:val="00530331"/>
    <w:rsid w:val="0053037A"/>
    <w:rsid w:val="0053069C"/>
    <w:rsid w:val="005309F8"/>
    <w:rsid w:val="005311A9"/>
    <w:rsid w:val="00531E3B"/>
    <w:rsid w:val="00532041"/>
    <w:rsid w:val="00532885"/>
    <w:rsid w:val="005329BB"/>
    <w:rsid w:val="005332EC"/>
    <w:rsid w:val="00533D54"/>
    <w:rsid w:val="00533EE4"/>
    <w:rsid w:val="00533F46"/>
    <w:rsid w:val="0053425A"/>
    <w:rsid w:val="005345EC"/>
    <w:rsid w:val="00534AFD"/>
    <w:rsid w:val="00535012"/>
    <w:rsid w:val="005354E0"/>
    <w:rsid w:val="00535BEC"/>
    <w:rsid w:val="00535D60"/>
    <w:rsid w:val="00537ED8"/>
    <w:rsid w:val="005412BB"/>
    <w:rsid w:val="00541C45"/>
    <w:rsid w:val="00542164"/>
    <w:rsid w:val="00542237"/>
    <w:rsid w:val="005425F7"/>
    <w:rsid w:val="00542FCF"/>
    <w:rsid w:val="00543A46"/>
    <w:rsid w:val="00543D5F"/>
    <w:rsid w:val="0054421B"/>
    <w:rsid w:val="0054472D"/>
    <w:rsid w:val="0054479F"/>
    <w:rsid w:val="00544A9C"/>
    <w:rsid w:val="00544AF6"/>
    <w:rsid w:val="00545218"/>
    <w:rsid w:val="0054585B"/>
    <w:rsid w:val="00545D8E"/>
    <w:rsid w:val="005461AD"/>
    <w:rsid w:val="00546301"/>
    <w:rsid w:val="005464D7"/>
    <w:rsid w:val="00546A89"/>
    <w:rsid w:val="005500D9"/>
    <w:rsid w:val="005509A9"/>
    <w:rsid w:val="00551431"/>
    <w:rsid w:val="005514EB"/>
    <w:rsid w:val="00551E7C"/>
    <w:rsid w:val="00554769"/>
    <w:rsid w:val="00554D36"/>
    <w:rsid w:val="00554DB2"/>
    <w:rsid w:val="005552D2"/>
    <w:rsid w:val="0055530B"/>
    <w:rsid w:val="00555562"/>
    <w:rsid w:val="00555816"/>
    <w:rsid w:val="00555BFE"/>
    <w:rsid w:val="005563C1"/>
    <w:rsid w:val="005569DA"/>
    <w:rsid w:val="00556E19"/>
    <w:rsid w:val="005602DD"/>
    <w:rsid w:val="0056125B"/>
    <w:rsid w:val="0056187D"/>
    <w:rsid w:val="00561E18"/>
    <w:rsid w:val="00562023"/>
    <w:rsid w:val="00562534"/>
    <w:rsid w:val="00562950"/>
    <w:rsid w:val="00562A93"/>
    <w:rsid w:val="00562B85"/>
    <w:rsid w:val="0056333C"/>
    <w:rsid w:val="005633DD"/>
    <w:rsid w:val="0056498F"/>
    <w:rsid w:val="00564AAC"/>
    <w:rsid w:val="00564C51"/>
    <w:rsid w:val="00565C42"/>
    <w:rsid w:val="005660C4"/>
    <w:rsid w:val="005664E5"/>
    <w:rsid w:val="00566856"/>
    <w:rsid w:val="00567449"/>
    <w:rsid w:val="00567782"/>
    <w:rsid w:val="0057009F"/>
    <w:rsid w:val="0057080A"/>
    <w:rsid w:val="005716A5"/>
    <w:rsid w:val="00572EAA"/>
    <w:rsid w:val="00574CDA"/>
    <w:rsid w:val="00575434"/>
    <w:rsid w:val="005757AD"/>
    <w:rsid w:val="00575963"/>
    <w:rsid w:val="00575D5D"/>
    <w:rsid w:val="00575DE1"/>
    <w:rsid w:val="00576241"/>
    <w:rsid w:val="00576D9D"/>
    <w:rsid w:val="00576FEE"/>
    <w:rsid w:val="00577647"/>
    <w:rsid w:val="00577E3F"/>
    <w:rsid w:val="00580843"/>
    <w:rsid w:val="005809E5"/>
    <w:rsid w:val="00580C22"/>
    <w:rsid w:val="00580FE9"/>
    <w:rsid w:val="00581489"/>
    <w:rsid w:val="0058151A"/>
    <w:rsid w:val="00582231"/>
    <w:rsid w:val="0058246D"/>
    <w:rsid w:val="005827B3"/>
    <w:rsid w:val="005833EF"/>
    <w:rsid w:val="00583628"/>
    <w:rsid w:val="00583DE8"/>
    <w:rsid w:val="00584DF4"/>
    <w:rsid w:val="00584EF2"/>
    <w:rsid w:val="0058516C"/>
    <w:rsid w:val="00586292"/>
    <w:rsid w:val="005865CF"/>
    <w:rsid w:val="0058726E"/>
    <w:rsid w:val="00587A30"/>
    <w:rsid w:val="00587F65"/>
    <w:rsid w:val="00587F87"/>
    <w:rsid w:val="00590E65"/>
    <w:rsid w:val="00591397"/>
    <w:rsid w:val="005916AD"/>
    <w:rsid w:val="00591721"/>
    <w:rsid w:val="00591AFC"/>
    <w:rsid w:val="00591C66"/>
    <w:rsid w:val="00592C0B"/>
    <w:rsid w:val="00593708"/>
    <w:rsid w:val="00593726"/>
    <w:rsid w:val="00593E27"/>
    <w:rsid w:val="00593E3B"/>
    <w:rsid w:val="005951DE"/>
    <w:rsid w:val="00595E05"/>
    <w:rsid w:val="0059685E"/>
    <w:rsid w:val="00596ABB"/>
    <w:rsid w:val="00597219"/>
    <w:rsid w:val="00597A3B"/>
    <w:rsid w:val="00597EED"/>
    <w:rsid w:val="005A00D2"/>
    <w:rsid w:val="005A05C8"/>
    <w:rsid w:val="005A07EC"/>
    <w:rsid w:val="005A172B"/>
    <w:rsid w:val="005A1D91"/>
    <w:rsid w:val="005A289A"/>
    <w:rsid w:val="005A28DC"/>
    <w:rsid w:val="005A2AB2"/>
    <w:rsid w:val="005A2F42"/>
    <w:rsid w:val="005A55FA"/>
    <w:rsid w:val="005A5775"/>
    <w:rsid w:val="005A5FA3"/>
    <w:rsid w:val="005A61D6"/>
    <w:rsid w:val="005A6CB8"/>
    <w:rsid w:val="005A7337"/>
    <w:rsid w:val="005A7672"/>
    <w:rsid w:val="005A7C64"/>
    <w:rsid w:val="005B0025"/>
    <w:rsid w:val="005B0138"/>
    <w:rsid w:val="005B2A2D"/>
    <w:rsid w:val="005B2E39"/>
    <w:rsid w:val="005B2F2D"/>
    <w:rsid w:val="005B3C10"/>
    <w:rsid w:val="005B3D5E"/>
    <w:rsid w:val="005B4197"/>
    <w:rsid w:val="005B4327"/>
    <w:rsid w:val="005B63D5"/>
    <w:rsid w:val="005B68BD"/>
    <w:rsid w:val="005B6ED6"/>
    <w:rsid w:val="005B7399"/>
    <w:rsid w:val="005B760D"/>
    <w:rsid w:val="005B7C23"/>
    <w:rsid w:val="005C07CE"/>
    <w:rsid w:val="005C08D0"/>
    <w:rsid w:val="005C198E"/>
    <w:rsid w:val="005C2689"/>
    <w:rsid w:val="005C30E3"/>
    <w:rsid w:val="005C3830"/>
    <w:rsid w:val="005C39C5"/>
    <w:rsid w:val="005C4024"/>
    <w:rsid w:val="005C5533"/>
    <w:rsid w:val="005C55CC"/>
    <w:rsid w:val="005C5B08"/>
    <w:rsid w:val="005C7411"/>
    <w:rsid w:val="005C7655"/>
    <w:rsid w:val="005C7CF0"/>
    <w:rsid w:val="005D02F7"/>
    <w:rsid w:val="005D0D48"/>
    <w:rsid w:val="005D11D9"/>
    <w:rsid w:val="005D1357"/>
    <w:rsid w:val="005D1AAA"/>
    <w:rsid w:val="005D1B77"/>
    <w:rsid w:val="005D2832"/>
    <w:rsid w:val="005D29B0"/>
    <w:rsid w:val="005D2A30"/>
    <w:rsid w:val="005D2D06"/>
    <w:rsid w:val="005D2FE9"/>
    <w:rsid w:val="005D3E36"/>
    <w:rsid w:val="005D41F7"/>
    <w:rsid w:val="005D4560"/>
    <w:rsid w:val="005D469A"/>
    <w:rsid w:val="005D4A51"/>
    <w:rsid w:val="005D5244"/>
    <w:rsid w:val="005D5400"/>
    <w:rsid w:val="005D621E"/>
    <w:rsid w:val="005D6895"/>
    <w:rsid w:val="005D6B91"/>
    <w:rsid w:val="005D79F8"/>
    <w:rsid w:val="005E0CA1"/>
    <w:rsid w:val="005E0D18"/>
    <w:rsid w:val="005E0D4D"/>
    <w:rsid w:val="005E1E93"/>
    <w:rsid w:val="005E2464"/>
    <w:rsid w:val="005E27D4"/>
    <w:rsid w:val="005E3727"/>
    <w:rsid w:val="005E3AEF"/>
    <w:rsid w:val="005E3EE8"/>
    <w:rsid w:val="005E3FBD"/>
    <w:rsid w:val="005E400E"/>
    <w:rsid w:val="005E4468"/>
    <w:rsid w:val="005E4BAE"/>
    <w:rsid w:val="005E4F1B"/>
    <w:rsid w:val="005E5418"/>
    <w:rsid w:val="005E59A6"/>
    <w:rsid w:val="005E5FCD"/>
    <w:rsid w:val="005E69C7"/>
    <w:rsid w:val="005E717B"/>
    <w:rsid w:val="005E71A0"/>
    <w:rsid w:val="005F06D6"/>
    <w:rsid w:val="005F0986"/>
    <w:rsid w:val="005F150D"/>
    <w:rsid w:val="005F1631"/>
    <w:rsid w:val="005F174A"/>
    <w:rsid w:val="005F1A9D"/>
    <w:rsid w:val="005F228D"/>
    <w:rsid w:val="005F2C0F"/>
    <w:rsid w:val="005F2F9C"/>
    <w:rsid w:val="005F3E05"/>
    <w:rsid w:val="005F3E81"/>
    <w:rsid w:val="005F4448"/>
    <w:rsid w:val="005F4489"/>
    <w:rsid w:val="005F4B59"/>
    <w:rsid w:val="005F4CB7"/>
    <w:rsid w:val="005F5766"/>
    <w:rsid w:val="005F62E8"/>
    <w:rsid w:val="005F6ACE"/>
    <w:rsid w:val="005F7481"/>
    <w:rsid w:val="005F7895"/>
    <w:rsid w:val="005F7D80"/>
    <w:rsid w:val="005F7F12"/>
    <w:rsid w:val="00600649"/>
    <w:rsid w:val="0060086F"/>
    <w:rsid w:val="00600B57"/>
    <w:rsid w:val="00601898"/>
    <w:rsid w:val="006022E6"/>
    <w:rsid w:val="006029E1"/>
    <w:rsid w:val="00603856"/>
    <w:rsid w:val="0060405C"/>
    <w:rsid w:val="00604438"/>
    <w:rsid w:val="00604856"/>
    <w:rsid w:val="00604B41"/>
    <w:rsid w:val="00605791"/>
    <w:rsid w:val="0060629B"/>
    <w:rsid w:val="00606C0E"/>
    <w:rsid w:val="006070C1"/>
    <w:rsid w:val="0060715B"/>
    <w:rsid w:val="006071DA"/>
    <w:rsid w:val="00607C1B"/>
    <w:rsid w:val="00610F87"/>
    <w:rsid w:val="00611643"/>
    <w:rsid w:val="00611686"/>
    <w:rsid w:val="00612544"/>
    <w:rsid w:val="00612730"/>
    <w:rsid w:val="006128CB"/>
    <w:rsid w:val="0061458E"/>
    <w:rsid w:val="00614E5D"/>
    <w:rsid w:val="00615459"/>
    <w:rsid w:val="006155B5"/>
    <w:rsid w:val="006157D4"/>
    <w:rsid w:val="0061591C"/>
    <w:rsid w:val="0061667C"/>
    <w:rsid w:val="006169BB"/>
    <w:rsid w:val="00616E31"/>
    <w:rsid w:val="00617596"/>
    <w:rsid w:val="00617E41"/>
    <w:rsid w:val="00617E6C"/>
    <w:rsid w:val="00621565"/>
    <w:rsid w:val="006217FB"/>
    <w:rsid w:val="00621A0F"/>
    <w:rsid w:val="00622C5B"/>
    <w:rsid w:val="00622E7C"/>
    <w:rsid w:val="00623786"/>
    <w:rsid w:val="00623EA7"/>
    <w:rsid w:val="00623EF6"/>
    <w:rsid w:val="006241BA"/>
    <w:rsid w:val="00624DBB"/>
    <w:rsid w:val="00625D5B"/>
    <w:rsid w:val="00625EF0"/>
    <w:rsid w:val="006261A0"/>
    <w:rsid w:val="006263CB"/>
    <w:rsid w:val="00626BFA"/>
    <w:rsid w:val="00630473"/>
    <w:rsid w:val="0063119A"/>
    <w:rsid w:val="006312CB"/>
    <w:rsid w:val="00631C1A"/>
    <w:rsid w:val="00632980"/>
    <w:rsid w:val="00632DA3"/>
    <w:rsid w:val="0063388D"/>
    <w:rsid w:val="0063444E"/>
    <w:rsid w:val="006356C8"/>
    <w:rsid w:val="006359D8"/>
    <w:rsid w:val="006365C7"/>
    <w:rsid w:val="00636768"/>
    <w:rsid w:val="00636F00"/>
    <w:rsid w:val="0063751E"/>
    <w:rsid w:val="006375E3"/>
    <w:rsid w:val="00637605"/>
    <w:rsid w:val="00637D62"/>
    <w:rsid w:val="00640C1B"/>
    <w:rsid w:val="0064145C"/>
    <w:rsid w:val="0064154C"/>
    <w:rsid w:val="006416B6"/>
    <w:rsid w:val="00641F1B"/>
    <w:rsid w:val="00642471"/>
    <w:rsid w:val="00642500"/>
    <w:rsid w:val="00642507"/>
    <w:rsid w:val="0064281E"/>
    <w:rsid w:val="0064285E"/>
    <w:rsid w:val="0064472A"/>
    <w:rsid w:val="00645337"/>
    <w:rsid w:val="00645ECB"/>
    <w:rsid w:val="0064656F"/>
    <w:rsid w:val="00647C94"/>
    <w:rsid w:val="00650364"/>
    <w:rsid w:val="00650514"/>
    <w:rsid w:val="00650EAC"/>
    <w:rsid w:val="00651061"/>
    <w:rsid w:val="0065155E"/>
    <w:rsid w:val="0065224D"/>
    <w:rsid w:val="00652284"/>
    <w:rsid w:val="00652325"/>
    <w:rsid w:val="00652C7C"/>
    <w:rsid w:val="006532C5"/>
    <w:rsid w:val="006534BD"/>
    <w:rsid w:val="00653CD8"/>
    <w:rsid w:val="00653D7E"/>
    <w:rsid w:val="006555AC"/>
    <w:rsid w:val="00656977"/>
    <w:rsid w:val="00656BB7"/>
    <w:rsid w:val="00656D51"/>
    <w:rsid w:val="00656D6D"/>
    <w:rsid w:val="00657483"/>
    <w:rsid w:val="00657BD9"/>
    <w:rsid w:val="00657F0D"/>
    <w:rsid w:val="00660662"/>
    <w:rsid w:val="00660A65"/>
    <w:rsid w:val="00661556"/>
    <w:rsid w:val="0066291E"/>
    <w:rsid w:val="00662E45"/>
    <w:rsid w:val="006630DF"/>
    <w:rsid w:val="00663B04"/>
    <w:rsid w:val="0066438C"/>
    <w:rsid w:val="0066440D"/>
    <w:rsid w:val="00664C79"/>
    <w:rsid w:val="00664DCD"/>
    <w:rsid w:val="00665557"/>
    <w:rsid w:val="00665A3D"/>
    <w:rsid w:val="00665A72"/>
    <w:rsid w:val="00665BC1"/>
    <w:rsid w:val="00665F2C"/>
    <w:rsid w:val="00666FDD"/>
    <w:rsid w:val="00667D2E"/>
    <w:rsid w:val="00667D8B"/>
    <w:rsid w:val="00670577"/>
    <w:rsid w:val="0067069B"/>
    <w:rsid w:val="00670774"/>
    <w:rsid w:val="0067159C"/>
    <w:rsid w:val="006715A2"/>
    <w:rsid w:val="006722D0"/>
    <w:rsid w:val="00673389"/>
    <w:rsid w:val="00673778"/>
    <w:rsid w:val="00673AD3"/>
    <w:rsid w:val="00674859"/>
    <w:rsid w:val="00674A96"/>
    <w:rsid w:val="00674C08"/>
    <w:rsid w:val="00675031"/>
    <w:rsid w:val="00675368"/>
    <w:rsid w:val="0067549E"/>
    <w:rsid w:val="006759BB"/>
    <w:rsid w:val="00675A25"/>
    <w:rsid w:val="0067664C"/>
    <w:rsid w:val="00676707"/>
    <w:rsid w:val="00676833"/>
    <w:rsid w:val="006771D5"/>
    <w:rsid w:val="00677782"/>
    <w:rsid w:val="0067796C"/>
    <w:rsid w:val="006800EE"/>
    <w:rsid w:val="006801BA"/>
    <w:rsid w:val="0068064F"/>
    <w:rsid w:val="00680D28"/>
    <w:rsid w:val="0068172E"/>
    <w:rsid w:val="00681C6C"/>
    <w:rsid w:val="0068220E"/>
    <w:rsid w:val="006822A2"/>
    <w:rsid w:val="0068243D"/>
    <w:rsid w:val="00683521"/>
    <w:rsid w:val="0068353E"/>
    <w:rsid w:val="006848F1"/>
    <w:rsid w:val="00685BCC"/>
    <w:rsid w:val="00685C39"/>
    <w:rsid w:val="00686084"/>
    <w:rsid w:val="006865BB"/>
    <w:rsid w:val="00687696"/>
    <w:rsid w:val="00687C64"/>
    <w:rsid w:val="00687E18"/>
    <w:rsid w:val="00690418"/>
    <w:rsid w:val="0069081F"/>
    <w:rsid w:val="006908CE"/>
    <w:rsid w:val="00690E15"/>
    <w:rsid w:val="00691197"/>
    <w:rsid w:val="00691E4A"/>
    <w:rsid w:val="00692193"/>
    <w:rsid w:val="00692712"/>
    <w:rsid w:val="006928FA"/>
    <w:rsid w:val="00693138"/>
    <w:rsid w:val="00693FBE"/>
    <w:rsid w:val="006958DA"/>
    <w:rsid w:val="0069631F"/>
    <w:rsid w:val="00696B6D"/>
    <w:rsid w:val="006A03A3"/>
    <w:rsid w:val="006A0E4A"/>
    <w:rsid w:val="006A17EF"/>
    <w:rsid w:val="006A26E7"/>
    <w:rsid w:val="006A2EA9"/>
    <w:rsid w:val="006A30F5"/>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4860"/>
    <w:rsid w:val="006B4B32"/>
    <w:rsid w:val="006B5E1B"/>
    <w:rsid w:val="006B6A11"/>
    <w:rsid w:val="006B6E07"/>
    <w:rsid w:val="006B745B"/>
    <w:rsid w:val="006B7B13"/>
    <w:rsid w:val="006B7D6C"/>
    <w:rsid w:val="006C0328"/>
    <w:rsid w:val="006C07F0"/>
    <w:rsid w:val="006C12BE"/>
    <w:rsid w:val="006C1947"/>
    <w:rsid w:val="006C1E5B"/>
    <w:rsid w:val="006C1FEA"/>
    <w:rsid w:val="006C2255"/>
    <w:rsid w:val="006C415B"/>
    <w:rsid w:val="006C49C7"/>
    <w:rsid w:val="006C4AC8"/>
    <w:rsid w:val="006C5DF2"/>
    <w:rsid w:val="006C6562"/>
    <w:rsid w:val="006C656B"/>
    <w:rsid w:val="006C6B4A"/>
    <w:rsid w:val="006C6B89"/>
    <w:rsid w:val="006C6FEA"/>
    <w:rsid w:val="006C7061"/>
    <w:rsid w:val="006C716F"/>
    <w:rsid w:val="006C725D"/>
    <w:rsid w:val="006C7707"/>
    <w:rsid w:val="006D0080"/>
    <w:rsid w:val="006D068A"/>
    <w:rsid w:val="006D0E88"/>
    <w:rsid w:val="006D31DB"/>
    <w:rsid w:val="006D355B"/>
    <w:rsid w:val="006D4275"/>
    <w:rsid w:val="006D4A74"/>
    <w:rsid w:val="006D5065"/>
    <w:rsid w:val="006D6093"/>
    <w:rsid w:val="006D7202"/>
    <w:rsid w:val="006D72AB"/>
    <w:rsid w:val="006D73B8"/>
    <w:rsid w:val="006D75C1"/>
    <w:rsid w:val="006E1904"/>
    <w:rsid w:val="006E237B"/>
    <w:rsid w:val="006E248D"/>
    <w:rsid w:val="006E3191"/>
    <w:rsid w:val="006E3323"/>
    <w:rsid w:val="006E33CA"/>
    <w:rsid w:val="006E3CD5"/>
    <w:rsid w:val="006E4CD0"/>
    <w:rsid w:val="006E55B9"/>
    <w:rsid w:val="006E63C4"/>
    <w:rsid w:val="006E6C29"/>
    <w:rsid w:val="006F0143"/>
    <w:rsid w:val="006F0477"/>
    <w:rsid w:val="006F0A0D"/>
    <w:rsid w:val="006F0CA3"/>
    <w:rsid w:val="006F121B"/>
    <w:rsid w:val="006F13E3"/>
    <w:rsid w:val="006F3114"/>
    <w:rsid w:val="006F3402"/>
    <w:rsid w:val="006F35FB"/>
    <w:rsid w:val="006F3776"/>
    <w:rsid w:val="006F3844"/>
    <w:rsid w:val="006F3A12"/>
    <w:rsid w:val="006F514F"/>
    <w:rsid w:val="006F603D"/>
    <w:rsid w:val="006F643C"/>
    <w:rsid w:val="006F64C9"/>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120BD"/>
    <w:rsid w:val="00712A09"/>
    <w:rsid w:val="00712F8C"/>
    <w:rsid w:val="00713416"/>
    <w:rsid w:val="00713610"/>
    <w:rsid w:val="007138B3"/>
    <w:rsid w:val="00713D20"/>
    <w:rsid w:val="00714404"/>
    <w:rsid w:val="00714499"/>
    <w:rsid w:val="007149F6"/>
    <w:rsid w:val="00715303"/>
    <w:rsid w:val="00715C3B"/>
    <w:rsid w:val="007164A4"/>
    <w:rsid w:val="00716532"/>
    <w:rsid w:val="00716AE5"/>
    <w:rsid w:val="00716AF1"/>
    <w:rsid w:val="00716D91"/>
    <w:rsid w:val="007175A1"/>
    <w:rsid w:val="00721C2F"/>
    <w:rsid w:val="00721CDA"/>
    <w:rsid w:val="00721F4B"/>
    <w:rsid w:val="00722085"/>
    <w:rsid w:val="007222DF"/>
    <w:rsid w:val="00723292"/>
    <w:rsid w:val="007233E6"/>
    <w:rsid w:val="007234C7"/>
    <w:rsid w:val="007239CA"/>
    <w:rsid w:val="00723B22"/>
    <w:rsid w:val="00725835"/>
    <w:rsid w:val="007267A1"/>
    <w:rsid w:val="00727E77"/>
    <w:rsid w:val="0073046A"/>
    <w:rsid w:val="00730D28"/>
    <w:rsid w:val="007311C5"/>
    <w:rsid w:val="00733A8E"/>
    <w:rsid w:val="00733B7F"/>
    <w:rsid w:val="0073406B"/>
    <w:rsid w:val="00734197"/>
    <w:rsid w:val="00734380"/>
    <w:rsid w:val="0073453D"/>
    <w:rsid w:val="00735428"/>
    <w:rsid w:val="00735C28"/>
    <w:rsid w:val="0073614E"/>
    <w:rsid w:val="007364E0"/>
    <w:rsid w:val="00736970"/>
    <w:rsid w:val="00736E56"/>
    <w:rsid w:val="007370F1"/>
    <w:rsid w:val="007375D3"/>
    <w:rsid w:val="00737C8A"/>
    <w:rsid w:val="007404AF"/>
    <w:rsid w:val="007405B0"/>
    <w:rsid w:val="007408D5"/>
    <w:rsid w:val="007414F5"/>
    <w:rsid w:val="0074192A"/>
    <w:rsid w:val="00741D2A"/>
    <w:rsid w:val="00741FBB"/>
    <w:rsid w:val="00742011"/>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20DC"/>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4CF"/>
    <w:rsid w:val="00760D4E"/>
    <w:rsid w:val="00760D63"/>
    <w:rsid w:val="00760E3B"/>
    <w:rsid w:val="007611E7"/>
    <w:rsid w:val="0076144A"/>
    <w:rsid w:val="00762229"/>
    <w:rsid w:val="00762A47"/>
    <w:rsid w:val="00763046"/>
    <w:rsid w:val="007637BF"/>
    <w:rsid w:val="00763D67"/>
    <w:rsid w:val="00763E57"/>
    <w:rsid w:val="00764169"/>
    <w:rsid w:val="0076426A"/>
    <w:rsid w:val="007647F6"/>
    <w:rsid w:val="00764886"/>
    <w:rsid w:val="00765026"/>
    <w:rsid w:val="007659C6"/>
    <w:rsid w:val="00765DFE"/>
    <w:rsid w:val="007661D4"/>
    <w:rsid w:val="00766826"/>
    <w:rsid w:val="00766A01"/>
    <w:rsid w:val="00767A3D"/>
    <w:rsid w:val="00767F7C"/>
    <w:rsid w:val="00770054"/>
    <w:rsid w:val="00770757"/>
    <w:rsid w:val="00770913"/>
    <w:rsid w:val="0077142D"/>
    <w:rsid w:val="00772AE3"/>
    <w:rsid w:val="00772D04"/>
    <w:rsid w:val="00773465"/>
    <w:rsid w:val="00773AA2"/>
    <w:rsid w:val="00773BD8"/>
    <w:rsid w:val="00775058"/>
    <w:rsid w:val="00775588"/>
    <w:rsid w:val="00775609"/>
    <w:rsid w:val="007757EC"/>
    <w:rsid w:val="00775A3A"/>
    <w:rsid w:val="0077604C"/>
    <w:rsid w:val="007760CC"/>
    <w:rsid w:val="007765F0"/>
    <w:rsid w:val="00776603"/>
    <w:rsid w:val="0078025F"/>
    <w:rsid w:val="007804B5"/>
    <w:rsid w:val="007806FA"/>
    <w:rsid w:val="00780EF3"/>
    <w:rsid w:val="007814BC"/>
    <w:rsid w:val="007814C6"/>
    <w:rsid w:val="00781F33"/>
    <w:rsid w:val="00782888"/>
    <w:rsid w:val="007830CB"/>
    <w:rsid w:val="007833ED"/>
    <w:rsid w:val="00783510"/>
    <w:rsid w:val="007835AF"/>
    <w:rsid w:val="0078375E"/>
    <w:rsid w:val="007838D1"/>
    <w:rsid w:val="00784381"/>
    <w:rsid w:val="00784384"/>
    <w:rsid w:val="00784780"/>
    <w:rsid w:val="00784B14"/>
    <w:rsid w:val="00784EB1"/>
    <w:rsid w:val="00785B2A"/>
    <w:rsid w:val="00785B7E"/>
    <w:rsid w:val="00785C04"/>
    <w:rsid w:val="007867F7"/>
    <w:rsid w:val="007868AB"/>
    <w:rsid w:val="00787377"/>
    <w:rsid w:val="00787948"/>
    <w:rsid w:val="00787DCF"/>
    <w:rsid w:val="00790077"/>
    <w:rsid w:val="00790F0C"/>
    <w:rsid w:val="007914EC"/>
    <w:rsid w:val="0079216C"/>
    <w:rsid w:val="00792901"/>
    <w:rsid w:val="00792CD1"/>
    <w:rsid w:val="007933BF"/>
    <w:rsid w:val="0079349E"/>
    <w:rsid w:val="00793BC3"/>
    <w:rsid w:val="00793CF5"/>
    <w:rsid w:val="0079466B"/>
    <w:rsid w:val="0079469B"/>
    <w:rsid w:val="00794C8A"/>
    <w:rsid w:val="00794D64"/>
    <w:rsid w:val="00795B71"/>
    <w:rsid w:val="00795BB1"/>
    <w:rsid w:val="00795F6E"/>
    <w:rsid w:val="00795F91"/>
    <w:rsid w:val="00796CDB"/>
    <w:rsid w:val="00796FE6"/>
    <w:rsid w:val="007A0A21"/>
    <w:rsid w:val="007A0A9A"/>
    <w:rsid w:val="007A1399"/>
    <w:rsid w:val="007A141C"/>
    <w:rsid w:val="007A1757"/>
    <w:rsid w:val="007A1A73"/>
    <w:rsid w:val="007A285A"/>
    <w:rsid w:val="007A2868"/>
    <w:rsid w:val="007A2D36"/>
    <w:rsid w:val="007A30DF"/>
    <w:rsid w:val="007A3DF6"/>
    <w:rsid w:val="007A4011"/>
    <w:rsid w:val="007A417D"/>
    <w:rsid w:val="007A4D3E"/>
    <w:rsid w:val="007A5B86"/>
    <w:rsid w:val="007A6001"/>
    <w:rsid w:val="007A6815"/>
    <w:rsid w:val="007A7677"/>
    <w:rsid w:val="007A7FE5"/>
    <w:rsid w:val="007B0A9A"/>
    <w:rsid w:val="007B0A9B"/>
    <w:rsid w:val="007B111A"/>
    <w:rsid w:val="007B24B2"/>
    <w:rsid w:val="007B2ABA"/>
    <w:rsid w:val="007B2D34"/>
    <w:rsid w:val="007B2F8D"/>
    <w:rsid w:val="007B3265"/>
    <w:rsid w:val="007B344B"/>
    <w:rsid w:val="007B3719"/>
    <w:rsid w:val="007B4F13"/>
    <w:rsid w:val="007B541F"/>
    <w:rsid w:val="007B7012"/>
    <w:rsid w:val="007B73A8"/>
    <w:rsid w:val="007B7810"/>
    <w:rsid w:val="007B7A9E"/>
    <w:rsid w:val="007C0EF3"/>
    <w:rsid w:val="007C0F9A"/>
    <w:rsid w:val="007C259E"/>
    <w:rsid w:val="007C3D25"/>
    <w:rsid w:val="007C3E17"/>
    <w:rsid w:val="007C3F5D"/>
    <w:rsid w:val="007C5544"/>
    <w:rsid w:val="007C6688"/>
    <w:rsid w:val="007C6A19"/>
    <w:rsid w:val="007C6AB1"/>
    <w:rsid w:val="007C6E24"/>
    <w:rsid w:val="007D0BDB"/>
    <w:rsid w:val="007D0C74"/>
    <w:rsid w:val="007D1D0E"/>
    <w:rsid w:val="007D24A6"/>
    <w:rsid w:val="007D2549"/>
    <w:rsid w:val="007D2D1F"/>
    <w:rsid w:val="007D37A8"/>
    <w:rsid w:val="007D3A3B"/>
    <w:rsid w:val="007D3BF3"/>
    <w:rsid w:val="007D3F2D"/>
    <w:rsid w:val="007D4329"/>
    <w:rsid w:val="007D452B"/>
    <w:rsid w:val="007D5158"/>
    <w:rsid w:val="007D59A7"/>
    <w:rsid w:val="007D5B9E"/>
    <w:rsid w:val="007D5CE5"/>
    <w:rsid w:val="007D5FFA"/>
    <w:rsid w:val="007D60CC"/>
    <w:rsid w:val="007D6591"/>
    <w:rsid w:val="007D673C"/>
    <w:rsid w:val="007D72BB"/>
    <w:rsid w:val="007E022A"/>
    <w:rsid w:val="007E02F0"/>
    <w:rsid w:val="007E05CD"/>
    <w:rsid w:val="007E16F4"/>
    <w:rsid w:val="007E1DE7"/>
    <w:rsid w:val="007E2599"/>
    <w:rsid w:val="007E27FE"/>
    <w:rsid w:val="007E32CF"/>
    <w:rsid w:val="007E3CC7"/>
    <w:rsid w:val="007E4068"/>
    <w:rsid w:val="007E446F"/>
    <w:rsid w:val="007E4D19"/>
    <w:rsid w:val="007E4F69"/>
    <w:rsid w:val="007E5269"/>
    <w:rsid w:val="007E569B"/>
    <w:rsid w:val="007E5FF2"/>
    <w:rsid w:val="007E6A1C"/>
    <w:rsid w:val="007E7783"/>
    <w:rsid w:val="007E77D8"/>
    <w:rsid w:val="007E7C68"/>
    <w:rsid w:val="007F1114"/>
    <w:rsid w:val="007F1FF7"/>
    <w:rsid w:val="007F23E2"/>
    <w:rsid w:val="007F2443"/>
    <w:rsid w:val="007F29E2"/>
    <w:rsid w:val="007F42CE"/>
    <w:rsid w:val="007F4B53"/>
    <w:rsid w:val="007F5BDA"/>
    <w:rsid w:val="007F5DE5"/>
    <w:rsid w:val="007F5F54"/>
    <w:rsid w:val="007F63DA"/>
    <w:rsid w:val="007F664B"/>
    <w:rsid w:val="007F6E88"/>
    <w:rsid w:val="007F7008"/>
    <w:rsid w:val="007F77D0"/>
    <w:rsid w:val="007F7A39"/>
    <w:rsid w:val="00800EA6"/>
    <w:rsid w:val="00801101"/>
    <w:rsid w:val="00801282"/>
    <w:rsid w:val="00801A54"/>
    <w:rsid w:val="00801E69"/>
    <w:rsid w:val="00802522"/>
    <w:rsid w:val="0080259C"/>
    <w:rsid w:val="008027A1"/>
    <w:rsid w:val="008027C5"/>
    <w:rsid w:val="0080284F"/>
    <w:rsid w:val="00802BC1"/>
    <w:rsid w:val="00803B32"/>
    <w:rsid w:val="00804537"/>
    <w:rsid w:val="00804A25"/>
    <w:rsid w:val="00804E8D"/>
    <w:rsid w:val="00805B3C"/>
    <w:rsid w:val="008064F0"/>
    <w:rsid w:val="00806914"/>
    <w:rsid w:val="00807420"/>
    <w:rsid w:val="00807773"/>
    <w:rsid w:val="008102CA"/>
    <w:rsid w:val="008102FC"/>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E9"/>
    <w:rsid w:val="008223AB"/>
    <w:rsid w:val="008227E1"/>
    <w:rsid w:val="00822E1F"/>
    <w:rsid w:val="00823546"/>
    <w:rsid w:val="0082408B"/>
    <w:rsid w:val="00824106"/>
    <w:rsid w:val="008242AD"/>
    <w:rsid w:val="0082480E"/>
    <w:rsid w:val="008248D0"/>
    <w:rsid w:val="00824ADB"/>
    <w:rsid w:val="008265DF"/>
    <w:rsid w:val="008265F1"/>
    <w:rsid w:val="008277F8"/>
    <w:rsid w:val="0083039D"/>
    <w:rsid w:val="00831383"/>
    <w:rsid w:val="00831495"/>
    <w:rsid w:val="00831E32"/>
    <w:rsid w:val="0083415C"/>
    <w:rsid w:val="00834583"/>
    <w:rsid w:val="008346BF"/>
    <w:rsid w:val="00835619"/>
    <w:rsid w:val="008359E9"/>
    <w:rsid w:val="00835A96"/>
    <w:rsid w:val="00835C16"/>
    <w:rsid w:val="00836142"/>
    <w:rsid w:val="008369C3"/>
    <w:rsid w:val="008375C6"/>
    <w:rsid w:val="00840A5E"/>
    <w:rsid w:val="00840B5D"/>
    <w:rsid w:val="008414C9"/>
    <w:rsid w:val="00841969"/>
    <w:rsid w:val="00841DC2"/>
    <w:rsid w:val="00842237"/>
    <w:rsid w:val="008427F5"/>
    <w:rsid w:val="0084409A"/>
    <w:rsid w:val="0084461C"/>
    <w:rsid w:val="00844883"/>
    <w:rsid w:val="00844BEB"/>
    <w:rsid w:val="00845297"/>
    <w:rsid w:val="008452A4"/>
    <w:rsid w:val="00846543"/>
    <w:rsid w:val="008467DF"/>
    <w:rsid w:val="00846D03"/>
    <w:rsid w:val="0084706B"/>
    <w:rsid w:val="00847100"/>
    <w:rsid w:val="00847B87"/>
    <w:rsid w:val="008513D9"/>
    <w:rsid w:val="008519F0"/>
    <w:rsid w:val="00851A94"/>
    <w:rsid w:val="00852012"/>
    <w:rsid w:val="00852314"/>
    <w:rsid w:val="0085243B"/>
    <w:rsid w:val="00852711"/>
    <w:rsid w:val="0085428C"/>
    <w:rsid w:val="00854BC4"/>
    <w:rsid w:val="00855521"/>
    <w:rsid w:val="00855660"/>
    <w:rsid w:val="00856122"/>
    <w:rsid w:val="00856792"/>
    <w:rsid w:val="00856FD1"/>
    <w:rsid w:val="00857115"/>
    <w:rsid w:val="00857D8A"/>
    <w:rsid w:val="0086074A"/>
    <w:rsid w:val="008608E1"/>
    <w:rsid w:val="008609FA"/>
    <w:rsid w:val="008617F4"/>
    <w:rsid w:val="00861DA4"/>
    <w:rsid w:val="0086228F"/>
    <w:rsid w:val="008625B1"/>
    <w:rsid w:val="008629BC"/>
    <w:rsid w:val="00862F6F"/>
    <w:rsid w:val="00863352"/>
    <w:rsid w:val="00863362"/>
    <w:rsid w:val="00863867"/>
    <w:rsid w:val="00863A86"/>
    <w:rsid w:val="00863BAD"/>
    <w:rsid w:val="00863C51"/>
    <w:rsid w:val="00863C71"/>
    <w:rsid w:val="00864CF0"/>
    <w:rsid w:val="00864FBA"/>
    <w:rsid w:val="008650C6"/>
    <w:rsid w:val="00865201"/>
    <w:rsid w:val="00865EC1"/>
    <w:rsid w:val="008675B6"/>
    <w:rsid w:val="00867767"/>
    <w:rsid w:val="00867C7D"/>
    <w:rsid w:val="00870816"/>
    <w:rsid w:val="00871485"/>
    <w:rsid w:val="00871FC3"/>
    <w:rsid w:val="008726BD"/>
    <w:rsid w:val="00873247"/>
    <w:rsid w:val="00873496"/>
    <w:rsid w:val="0087354D"/>
    <w:rsid w:val="008738E1"/>
    <w:rsid w:val="008742E5"/>
    <w:rsid w:val="008744D6"/>
    <w:rsid w:val="00874FA0"/>
    <w:rsid w:val="00875735"/>
    <w:rsid w:val="00876721"/>
    <w:rsid w:val="00876F0D"/>
    <w:rsid w:val="00877910"/>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46"/>
    <w:rsid w:val="00885FA9"/>
    <w:rsid w:val="0088698C"/>
    <w:rsid w:val="00890693"/>
    <w:rsid w:val="008906E3"/>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67E"/>
    <w:rsid w:val="008A4126"/>
    <w:rsid w:val="008A418E"/>
    <w:rsid w:val="008A4273"/>
    <w:rsid w:val="008A46DA"/>
    <w:rsid w:val="008A4752"/>
    <w:rsid w:val="008A494D"/>
    <w:rsid w:val="008A4A51"/>
    <w:rsid w:val="008A57A5"/>
    <w:rsid w:val="008A5D9C"/>
    <w:rsid w:val="008A7CEA"/>
    <w:rsid w:val="008B0345"/>
    <w:rsid w:val="008B0C4E"/>
    <w:rsid w:val="008B1D51"/>
    <w:rsid w:val="008B226F"/>
    <w:rsid w:val="008B2EB9"/>
    <w:rsid w:val="008B322A"/>
    <w:rsid w:val="008B35C4"/>
    <w:rsid w:val="008B360A"/>
    <w:rsid w:val="008B51CF"/>
    <w:rsid w:val="008B5A54"/>
    <w:rsid w:val="008B6075"/>
    <w:rsid w:val="008B609D"/>
    <w:rsid w:val="008B6F9F"/>
    <w:rsid w:val="008C05A2"/>
    <w:rsid w:val="008C1D49"/>
    <w:rsid w:val="008C2BE4"/>
    <w:rsid w:val="008C2D29"/>
    <w:rsid w:val="008C2DF4"/>
    <w:rsid w:val="008C462E"/>
    <w:rsid w:val="008C4EF3"/>
    <w:rsid w:val="008C53F7"/>
    <w:rsid w:val="008C5702"/>
    <w:rsid w:val="008C5F67"/>
    <w:rsid w:val="008C6AC0"/>
    <w:rsid w:val="008C6B67"/>
    <w:rsid w:val="008C6CDF"/>
    <w:rsid w:val="008C72DD"/>
    <w:rsid w:val="008C77CB"/>
    <w:rsid w:val="008C7875"/>
    <w:rsid w:val="008C79BA"/>
    <w:rsid w:val="008D0418"/>
    <w:rsid w:val="008D0F3F"/>
    <w:rsid w:val="008D1356"/>
    <w:rsid w:val="008D1758"/>
    <w:rsid w:val="008D2607"/>
    <w:rsid w:val="008D2817"/>
    <w:rsid w:val="008D2A3E"/>
    <w:rsid w:val="008D4061"/>
    <w:rsid w:val="008D412A"/>
    <w:rsid w:val="008D45E2"/>
    <w:rsid w:val="008D4628"/>
    <w:rsid w:val="008D4C91"/>
    <w:rsid w:val="008D5B61"/>
    <w:rsid w:val="008D6138"/>
    <w:rsid w:val="008D6CC6"/>
    <w:rsid w:val="008D6FC3"/>
    <w:rsid w:val="008D753B"/>
    <w:rsid w:val="008D7A47"/>
    <w:rsid w:val="008E1339"/>
    <w:rsid w:val="008E14CB"/>
    <w:rsid w:val="008E16D2"/>
    <w:rsid w:val="008E2486"/>
    <w:rsid w:val="008E272B"/>
    <w:rsid w:val="008E2C7C"/>
    <w:rsid w:val="008E3A4A"/>
    <w:rsid w:val="008E3CEA"/>
    <w:rsid w:val="008E4B76"/>
    <w:rsid w:val="008E5286"/>
    <w:rsid w:val="008E5384"/>
    <w:rsid w:val="008E5682"/>
    <w:rsid w:val="008E63BE"/>
    <w:rsid w:val="008E7368"/>
    <w:rsid w:val="008F011A"/>
    <w:rsid w:val="008F0379"/>
    <w:rsid w:val="008F0C13"/>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9FF"/>
    <w:rsid w:val="008F5D8E"/>
    <w:rsid w:val="008F5ED4"/>
    <w:rsid w:val="008F6466"/>
    <w:rsid w:val="008F66FD"/>
    <w:rsid w:val="008F6BD6"/>
    <w:rsid w:val="008F745F"/>
    <w:rsid w:val="008F750D"/>
    <w:rsid w:val="008F7568"/>
    <w:rsid w:val="008F799E"/>
    <w:rsid w:val="008F7C4F"/>
    <w:rsid w:val="008F7C7F"/>
    <w:rsid w:val="008F7C94"/>
    <w:rsid w:val="008F7ECA"/>
    <w:rsid w:val="00900167"/>
    <w:rsid w:val="009001B3"/>
    <w:rsid w:val="00900DFD"/>
    <w:rsid w:val="00900E7B"/>
    <w:rsid w:val="00900E9C"/>
    <w:rsid w:val="00901751"/>
    <w:rsid w:val="00902127"/>
    <w:rsid w:val="0090266E"/>
    <w:rsid w:val="00902CC7"/>
    <w:rsid w:val="00902FD1"/>
    <w:rsid w:val="009037B5"/>
    <w:rsid w:val="00903C29"/>
    <w:rsid w:val="00903E3A"/>
    <w:rsid w:val="00903F1C"/>
    <w:rsid w:val="009040B8"/>
    <w:rsid w:val="00905A68"/>
    <w:rsid w:val="00906DA7"/>
    <w:rsid w:val="00906F32"/>
    <w:rsid w:val="00907164"/>
    <w:rsid w:val="00907A36"/>
    <w:rsid w:val="00907C79"/>
    <w:rsid w:val="009100DC"/>
    <w:rsid w:val="0091126F"/>
    <w:rsid w:val="00911372"/>
    <w:rsid w:val="009124F6"/>
    <w:rsid w:val="009128AA"/>
    <w:rsid w:val="0091350B"/>
    <w:rsid w:val="0091354F"/>
    <w:rsid w:val="00913AE0"/>
    <w:rsid w:val="00913B2B"/>
    <w:rsid w:val="0091456E"/>
    <w:rsid w:val="00914C84"/>
    <w:rsid w:val="009156FD"/>
    <w:rsid w:val="00916B83"/>
    <w:rsid w:val="009171F8"/>
    <w:rsid w:val="0091726B"/>
    <w:rsid w:val="0091779D"/>
    <w:rsid w:val="009179CD"/>
    <w:rsid w:val="00917BE8"/>
    <w:rsid w:val="00917C76"/>
    <w:rsid w:val="00920296"/>
    <w:rsid w:val="009209EA"/>
    <w:rsid w:val="009211E1"/>
    <w:rsid w:val="009215F3"/>
    <w:rsid w:val="00921C72"/>
    <w:rsid w:val="00925A2B"/>
    <w:rsid w:val="00925DB0"/>
    <w:rsid w:val="00926793"/>
    <w:rsid w:val="00926A2D"/>
    <w:rsid w:val="00926D41"/>
    <w:rsid w:val="009270BF"/>
    <w:rsid w:val="0093062F"/>
    <w:rsid w:val="00931087"/>
    <w:rsid w:val="009311FE"/>
    <w:rsid w:val="009314F3"/>
    <w:rsid w:val="009318F3"/>
    <w:rsid w:val="00931A5B"/>
    <w:rsid w:val="00931A74"/>
    <w:rsid w:val="00931EF0"/>
    <w:rsid w:val="009323CE"/>
    <w:rsid w:val="00932C0F"/>
    <w:rsid w:val="00932D52"/>
    <w:rsid w:val="0093306F"/>
    <w:rsid w:val="0093317D"/>
    <w:rsid w:val="00933E93"/>
    <w:rsid w:val="00934131"/>
    <w:rsid w:val="009349BD"/>
    <w:rsid w:val="00934DE9"/>
    <w:rsid w:val="009350C0"/>
    <w:rsid w:val="009357AF"/>
    <w:rsid w:val="0093683C"/>
    <w:rsid w:val="00936BB3"/>
    <w:rsid w:val="0094035A"/>
    <w:rsid w:val="009406FC"/>
    <w:rsid w:val="00941AA3"/>
    <w:rsid w:val="00943258"/>
    <w:rsid w:val="009432F2"/>
    <w:rsid w:val="009435EE"/>
    <w:rsid w:val="00943B3A"/>
    <w:rsid w:val="00943DF5"/>
    <w:rsid w:val="00944FB8"/>
    <w:rsid w:val="00945989"/>
    <w:rsid w:val="00945C3D"/>
    <w:rsid w:val="009464FA"/>
    <w:rsid w:val="0094657B"/>
    <w:rsid w:val="009467A5"/>
    <w:rsid w:val="00946878"/>
    <w:rsid w:val="00946E19"/>
    <w:rsid w:val="00947A83"/>
    <w:rsid w:val="009507AB"/>
    <w:rsid w:val="0095099D"/>
    <w:rsid w:val="009514F8"/>
    <w:rsid w:val="009522F7"/>
    <w:rsid w:val="00952A8F"/>
    <w:rsid w:val="00952E1D"/>
    <w:rsid w:val="0095326A"/>
    <w:rsid w:val="009534C2"/>
    <w:rsid w:val="00953609"/>
    <w:rsid w:val="009538EB"/>
    <w:rsid w:val="00954D92"/>
    <w:rsid w:val="00954DC3"/>
    <w:rsid w:val="00955338"/>
    <w:rsid w:val="009562A1"/>
    <w:rsid w:val="009564DF"/>
    <w:rsid w:val="0095663D"/>
    <w:rsid w:val="009567CB"/>
    <w:rsid w:val="009579A0"/>
    <w:rsid w:val="00957B4E"/>
    <w:rsid w:val="00960135"/>
    <w:rsid w:val="00960410"/>
    <w:rsid w:val="009606FB"/>
    <w:rsid w:val="009612D9"/>
    <w:rsid w:val="00961A80"/>
    <w:rsid w:val="00961CFF"/>
    <w:rsid w:val="00961F69"/>
    <w:rsid w:val="00962B0A"/>
    <w:rsid w:val="00962D99"/>
    <w:rsid w:val="00962FFA"/>
    <w:rsid w:val="00963568"/>
    <w:rsid w:val="0096396F"/>
    <w:rsid w:val="009641F1"/>
    <w:rsid w:val="009642BA"/>
    <w:rsid w:val="009646B1"/>
    <w:rsid w:val="009649D1"/>
    <w:rsid w:val="00964AB8"/>
    <w:rsid w:val="00965274"/>
    <w:rsid w:val="00965DAF"/>
    <w:rsid w:val="0096608F"/>
    <w:rsid w:val="0096765D"/>
    <w:rsid w:val="00967EC5"/>
    <w:rsid w:val="009701C3"/>
    <w:rsid w:val="00970D76"/>
    <w:rsid w:val="009712A9"/>
    <w:rsid w:val="009715E6"/>
    <w:rsid w:val="00971CA8"/>
    <w:rsid w:val="00972D2F"/>
    <w:rsid w:val="009737A2"/>
    <w:rsid w:val="00973B61"/>
    <w:rsid w:val="00973DF7"/>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16D6"/>
    <w:rsid w:val="00982E72"/>
    <w:rsid w:val="009845D0"/>
    <w:rsid w:val="00984687"/>
    <w:rsid w:val="009847F5"/>
    <w:rsid w:val="00984B13"/>
    <w:rsid w:val="00984D4E"/>
    <w:rsid w:val="0098510E"/>
    <w:rsid w:val="00985EAC"/>
    <w:rsid w:val="0098615F"/>
    <w:rsid w:val="00986963"/>
    <w:rsid w:val="00987308"/>
    <w:rsid w:val="009878C1"/>
    <w:rsid w:val="00987CCD"/>
    <w:rsid w:val="00987F9B"/>
    <w:rsid w:val="009901B5"/>
    <w:rsid w:val="00992CD3"/>
    <w:rsid w:val="00992D5A"/>
    <w:rsid w:val="00993048"/>
    <w:rsid w:val="00993AD4"/>
    <w:rsid w:val="00994759"/>
    <w:rsid w:val="009953A9"/>
    <w:rsid w:val="00995432"/>
    <w:rsid w:val="00996B53"/>
    <w:rsid w:val="0099794E"/>
    <w:rsid w:val="0099796A"/>
    <w:rsid w:val="00997FAB"/>
    <w:rsid w:val="009A0302"/>
    <w:rsid w:val="009A031B"/>
    <w:rsid w:val="009A0420"/>
    <w:rsid w:val="009A0A90"/>
    <w:rsid w:val="009A14A2"/>
    <w:rsid w:val="009A153C"/>
    <w:rsid w:val="009A1C49"/>
    <w:rsid w:val="009A1C8B"/>
    <w:rsid w:val="009A486B"/>
    <w:rsid w:val="009A50DB"/>
    <w:rsid w:val="009A5383"/>
    <w:rsid w:val="009A53D1"/>
    <w:rsid w:val="009A543A"/>
    <w:rsid w:val="009A582F"/>
    <w:rsid w:val="009A5A13"/>
    <w:rsid w:val="009A6186"/>
    <w:rsid w:val="009A6207"/>
    <w:rsid w:val="009A76D6"/>
    <w:rsid w:val="009A78BD"/>
    <w:rsid w:val="009A7946"/>
    <w:rsid w:val="009A7BE8"/>
    <w:rsid w:val="009A7DF0"/>
    <w:rsid w:val="009B00E8"/>
    <w:rsid w:val="009B0C35"/>
    <w:rsid w:val="009B0E91"/>
    <w:rsid w:val="009B12B9"/>
    <w:rsid w:val="009B1843"/>
    <w:rsid w:val="009B25E3"/>
    <w:rsid w:val="009B2AAA"/>
    <w:rsid w:val="009B3754"/>
    <w:rsid w:val="009B3836"/>
    <w:rsid w:val="009B4CF7"/>
    <w:rsid w:val="009B61FA"/>
    <w:rsid w:val="009B62D4"/>
    <w:rsid w:val="009B66ED"/>
    <w:rsid w:val="009B682D"/>
    <w:rsid w:val="009B6A51"/>
    <w:rsid w:val="009B6C2D"/>
    <w:rsid w:val="009B6DF9"/>
    <w:rsid w:val="009B7170"/>
    <w:rsid w:val="009B762A"/>
    <w:rsid w:val="009B764C"/>
    <w:rsid w:val="009B7A46"/>
    <w:rsid w:val="009B7CA8"/>
    <w:rsid w:val="009C004F"/>
    <w:rsid w:val="009C0227"/>
    <w:rsid w:val="009C05C1"/>
    <w:rsid w:val="009C1248"/>
    <w:rsid w:val="009C1DEE"/>
    <w:rsid w:val="009C2EF5"/>
    <w:rsid w:val="009C317E"/>
    <w:rsid w:val="009C3745"/>
    <w:rsid w:val="009C4139"/>
    <w:rsid w:val="009C41D8"/>
    <w:rsid w:val="009C5BE0"/>
    <w:rsid w:val="009C5BE4"/>
    <w:rsid w:val="009C7BFE"/>
    <w:rsid w:val="009C7CB0"/>
    <w:rsid w:val="009D00AB"/>
    <w:rsid w:val="009D079F"/>
    <w:rsid w:val="009D0B17"/>
    <w:rsid w:val="009D139C"/>
    <w:rsid w:val="009D1529"/>
    <w:rsid w:val="009D2258"/>
    <w:rsid w:val="009D22C9"/>
    <w:rsid w:val="009D237A"/>
    <w:rsid w:val="009D2CF8"/>
    <w:rsid w:val="009D3474"/>
    <w:rsid w:val="009D4230"/>
    <w:rsid w:val="009D4E9F"/>
    <w:rsid w:val="009D50D3"/>
    <w:rsid w:val="009D5353"/>
    <w:rsid w:val="009D53AD"/>
    <w:rsid w:val="009D5E84"/>
    <w:rsid w:val="009D612E"/>
    <w:rsid w:val="009D61C9"/>
    <w:rsid w:val="009D6938"/>
    <w:rsid w:val="009D716B"/>
    <w:rsid w:val="009D7F9E"/>
    <w:rsid w:val="009E0BDC"/>
    <w:rsid w:val="009E0D09"/>
    <w:rsid w:val="009E1254"/>
    <w:rsid w:val="009E18C7"/>
    <w:rsid w:val="009E1979"/>
    <w:rsid w:val="009E1A04"/>
    <w:rsid w:val="009E27CF"/>
    <w:rsid w:val="009E4ECF"/>
    <w:rsid w:val="009E5053"/>
    <w:rsid w:val="009E51F9"/>
    <w:rsid w:val="009E5238"/>
    <w:rsid w:val="009E55F5"/>
    <w:rsid w:val="009E5AFB"/>
    <w:rsid w:val="009E5BD5"/>
    <w:rsid w:val="009E6185"/>
    <w:rsid w:val="009E62FC"/>
    <w:rsid w:val="009E6629"/>
    <w:rsid w:val="009E7292"/>
    <w:rsid w:val="009E774D"/>
    <w:rsid w:val="009E7D5D"/>
    <w:rsid w:val="009F00FB"/>
    <w:rsid w:val="009F01F9"/>
    <w:rsid w:val="009F0CDC"/>
    <w:rsid w:val="009F1E3B"/>
    <w:rsid w:val="009F23CC"/>
    <w:rsid w:val="009F2806"/>
    <w:rsid w:val="009F352B"/>
    <w:rsid w:val="009F3C09"/>
    <w:rsid w:val="009F40BC"/>
    <w:rsid w:val="009F43B2"/>
    <w:rsid w:val="009F58EB"/>
    <w:rsid w:val="009F66A2"/>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5E5B"/>
    <w:rsid w:val="00A06950"/>
    <w:rsid w:val="00A0719C"/>
    <w:rsid w:val="00A07672"/>
    <w:rsid w:val="00A07D4A"/>
    <w:rsid w:val="00A10FAB"/>
    <w:rsid w:val="00A11616"/>
    <w:rsid w:val="00A119F5"/>
    <w:rsid w:val="00A12151"/>
    <w:rsid w:val="00A1289C"/>
    <w:rsid w:val="00A13D27"/>
    <w:rsid w:val="00A143F7"/>
    <w:rsid w:val="00A148BE"/>
    <w:rsid w:val="00A15726"/>
    <w:rsid w:val="00A1576B"/>
    <w:rsid w:val="00A158D1"/>
    <w:rsid w:val="00A15D1A"/>
    <w:rsid w:val="00A16302"/>
    <w:rsid w:val="00A16E1E"/>
    <w:rsid w:val="00A17E6E"/>
    <w:rsid w:val="00A2039E"/>
    <w:rsid w:val="00A207F1"/>
    <w:rsid w:val="00A2211C"/>
    <w:rsid w:val="00A22135"/>
    <w:rsid w:val="00A229AF"/>
    <w:rsid w:val="00A23BE9"/>
    <w:rsid w:val="00A2433A"/>
    <w:rsid w:val="00A24453"/>
    <w:rsid w:val="00A25A69"/>
    <w:rsid w:val="00A25CF3"/>
    <w:rsid w:val="00A26070"/>
    <w:rsid w:val="00A2646D"/>
    <w:rsid w:val="00A26873"/>
    <w:rsid w:val="00A2704B"/>
    <w:rsid w:val="00A273DA"/>
    <w:rsid w:val="00A279D2"/>
    <w:rsid w:val="00A27B9F"/>
    <w:rsid w:val="00A30B6E"/>
    <w:rsid w:val="00A30E06"/>
    <w:rsid w:val="00A31023"/>
    <w:rsid w:val="00A3129A"/>
    <w:rsid w:val="00A312BE"/>
    <w:rsid w:val="00A3145B"/>
    <w:rsid w:val="00A322D5"/>
    <w:rsid w:val="00A3264A"/>
    <w:rsid w:val="00A32F9C"/>
    <w:rsid w:val="00A341A0"/>
    <w:rsid w:val="00A344A7"/>
    <w:rsid w:val="00A34C71"/>
    <w:rsid w:val="00A351E5"/>
    <w:rsid w:val="00A3614E"/>
    <w:rsid w:val="00A36266"/>
    <w:rsid w:val="00A3694E"/>
    <w:rsid w:val="00A37078"/>
    <w:rsid w:val="00A3764A"/>
    <w:rsid w:val="00A37842"/>
    <w:rsid w:val="00A404DB"/>
    <w:rsid w:val="00A4067F"/>
    <w:rsid w:val="00A40DAB"/>
    <w:rsid w:val="00A41CB5"/>
    <w:rsid w:val="00A41D77"/>
    <w:rsid w:val="00A42A82"/>
    <w:rsid w:val="00A43080"/>
    <w:rsid w:val="00A43C64"/>
    <w:rsid w:val="00A43E28"/>
    <w:rsid w:val="00A43E35"/>
    <w:rsid w:val="00A47250"/>
    <w:rsid w:val="00A478F8"/>
    <w:rsid w:val="00A51291"/>
    <w:rsid w:val="00A51D68"/>
    <w:rsid w:val="00A520CB"/>
    <w:rsid w:val="00A5357C"/>
    <w:rsid w:val="00A546B3"/>
    <w:rsid w:val="00A5487E"/>
    <w:rsid w:val="00A5498D"/>
    <w:rsid w:val="00A5627D"/>
    <w:rsid w:val="00A564B1"/>
    <w:rsid w:val="00A566EB"/>
    <w:rsid w:val="00A56FBD"/>
    <w:rsid w:val="00A576F0"/>
    <w:rsid w:val="00A60BD4"/>
    <w:rsid w:val="00A6120F"/>
    <w:rsid w:val="00A61A41"/>
    <w:rsid w:val="00A6216F"/>
    <w:rsid w:val="00A6271F"/>
    <w:rsid w:val="00A62AEB"/>
    <w:rsid w:val="00A62DC3"/>
    <w:rsid w:val="00A62E4E"/>
    <w:rsid w:val="00A64153"/>
    <w:rsid w:val="00A642AF"/>
    <w:rsid w:val="00A64748"/>
    <w:rsid w:val="00A650B1"/>
    <w:rsid w:val="00A65507"/>
    <w:rsid w:val="00A66281"/>
    <w:rsid w:val="00A66BB9"/>
    <w:rsid w:val="00A6702E"/>
    <w:rsid w:val="00A67CF0"/>
    <w:rsid w:val="00A67DA0"/>
    <w:rsid w:val="00A700A3"/>
    <w:rsid w:val="00A70FB7"/>
    <w:rsid w:val="00A71321"/>
    <w:rsid w:val="00A71351"/>
    <w:rsid w:val="00A71457"/>
    <w:rsid w:val="00A715E2"/>
    <w:rsid w:val="00A71DE3"/>
    <w:rsid w:val="00A71E76"/>
    <w:rsid w:val="00A72629"/>
    <w:rsid w:val="00A73A44"/>
    <w:rsid w:val="00A7426A"/>
    <w:rsid w:val="00A7476C"/>
    <w:rsid w:val="00A74CD1"/>
    <w:rsid w:val="00A75683"/>
    <w:rsid w:val="00A75B92"/>
    <w:rsid w:val="00A76295"/>
    <w:rsid w:val="00A76934"/>
    <w:rsid w:val="00A76B3E"/>
    <w:rsid w:val="00A76F8F"/>
    <w:rsid w:val="00A7799F"/>
    <w:rsid w:val="00A80291"/>
    <w:rsid w:val="00A809B2"/>
    <w:rsid w:val="00A80DB0"/>
    <w:rsid w:val="00A8191D"/>
    <w:rsid w:val="00A81FDC"/>
    <w:rsid w:val="00A827E3"/>
    <w:rsid w:val="00A8338D"/>
    <w:rsid w:val="00A843EE"/>
    <w:rsid w:val="00A84564"/>
    <w:rsid w:val="00A84662"/>
    <w:rsid w:val="00A84D80"/>
    <w:rsid w:val="00A84E97"/>
    <w:rsid w:val="00A85A46"/>
    <w:rsid w:val="00A85C85"/>
    <w:rsid w:val="00A85C9C"/>
    <w:rsid w:val="00A8631E"/>
    <w:rsid w:val="00A86694"/>
    <w:rsid w:val="00A86DEE"/>
    <w:rsid w:val="00A87031"/>
    <w:rsid w:val="00A87C01"/>
    <w:rsid w:val="00A903E0"/>
    <w:rsid w:val="00A90C11"/>
    <w:rsid w:val="00A90D82"/>
    <w:rsid w:val="00A90E20"/>
    <w:rsid w:val="00A917EE"/>
    <w:rsid w:val="00A92E7B"/>
    <w:rsid w:val="00A92F16"/>
    <w:rsid w:val="00A93235"/>
    <w:rsid w:val="00A93418"/>
    <w:rsid w:val="00A93880"/>
    <w:rsid w:val="00A94152"/>
    <w:rsid w:val="00A94993"/>
    <w:rsid w:val="00A950A6"/>
    <w:rsid w:val="00A95AB5"/>
    <w:rsid w:val="00A96426"/>
    <w:rsid w:val="00A96B42"/>
    <w:rsid w:val="00AA01E0"/>
    <w:rsid w:val="00AA08BA"/>
    <w:rsid w:val="00AA095E"/>
    <w:rsid w:val="00AA13FC"/>
    <w:rsid w:val="00AA1ACE"/>
    <w:rsid w:val="00AA23DD"/>
    <w:rsid w:val="00AA2926"/>
    <w:rsid w:val="00AA2A43"/>
    <w:rsid w:val="00AA34FA"/>
    <w:rsid w:val="00AA371B"/>
    <w:rsid w:val="00AA3D72"/>
    <w:rsid w:val="00AA4410"/>
    <w:rsid w:val="00AA4B29"/>
    <w:rsid w:val="00AA5017"/>
    <w:rsid w:val="00AA550D"/>
    <w:rsid w:val="00AA6804"/>
    <w:rsid w:val="00AA6B0A"/>
    <w:rsid w:val="00AA6D1E"/>
    <w:rsid w:val="00AA7A86"/>
    <w:rsid w:val="00AA7EC0"/>
    <w:rsid w:val="00AB0BEC"/>
    <w:rsid w:val="00AB0DE6"/>
    <w:rsid w:val="00AB0FE6"/>
    <w:rsid w:val="00AB14AC"/>
    <w:rsid w:val="00AB273D"/>
    <w:rsid w:val="00AB2855"/>
    <w:rsid w:val="00AB2D54"/>
    <w:rsid w:val="00AB3137"/>
    <w:rsid w:val="00AB3BD3"/>
    <w:rsid w:val="00AB41D1"/>
    <w:rsid w:val="00AB5054"/>
    <w:rsid w:val="00AB52FC"/>
    <w:rsid w:val="00AB5D89"/>
    <w:rsid w:val="00AB5DF1"/>
    <w:rsid w:val="00AB6EF4"/>
    <w:rsid w:val="00AB6F21"/>
    <w:rsid w:val="00AB71DA"/>
    <w:rsid w:val="00AB751C"/>
    <w:rsid w:val="00AB76BE"/>
    <w:rsid w:val="00AB7D33"/>
    <w:rsid w:val="00AC35CC"/>
    <w:rsid w:val="00AC3EDE"/>
    <w:rsid w:val="00AC3F05"/>
    <w:rsid w:val="00AC45E6"/>
    <w:rsid w:val="00AC5775"/>
    <w:rsid w:val="00AC5BEE"/>
    <w:rsid w:val="00AC63D0"/>
    <w:rsid w:val="00AC728A"/>
    <w:rsid w:val="00AC737F"/>
    <w:rsid w:val="00AC739B"/>
    <w:rsid w:val="00AD29B6"/>
    <w:rsid w:val="00AD2D9B"/>
    <w:rsid w:val="00AD32C5"/>
    <w:rsid w:val="00AD33A0"/>
    <w:rsid w:val="00AD3810"/>
    <w:rsid w:val="00AD4625"/>
    <w:rsid w:val="00AD5082"/>
    <w:rsid w:val="00AD52B6"/>
    <w:rsid w:val="00AD5336"/>
    <w:rsid w:val="00AD5488"/>
    <w:rsid w:val="00AD649D"/>
    <w:rsid w:val="00AD6BE1"/>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A1F"/>
    <w:rsid w:val="00AF4C23"/>
    <w:rsid w:val="00AF71CF"/>
    <w:rsid w:val="00AF7293"/>
    <w:rsid w:val="00AF75E0"/>
    <w:rsid w:val="00AF797B"/>
    <w:rsid w:val="00AF7FBC"/>
    <w:rsid w:val="00AF7FF5"/>
    <w:rsid w:val="00B0039A"/>
    <w:rsid w:val="00B013CE"/>
    <w:rsid w:val="00B01B56"/>
    <w:rsid w:val="00B021FE"/>
    <w:rsid w:val="00B0298F"/>
    <w:rsid w:val="00B03143"/>
    <w:rsid w:val="00B035CE"/>
    <w:rsid w:val="00B03BCB"/>
    <w:rsid w:val="00B03D8F"/>
    <w:rsid w:val="00B040F9"/>
    <w:rsid w:val="00B04290"/>
    <w:rsid w:val="00B04EB9"/>
    <w:rsid w:val="00B04F99"/>
    <w:rsid w:val="00B063A7"/>
    <w:rsid w:val="00B0662B"/>
    <w:rsid w:val="00B073FD"/>
    <w:rsid w:val="00B078BF"/>
    <w:rsid w:val="00B07F5C"/>
    <w:rsid w:val="00B1003D"/>
    <w:rsid w:val="00B10869"/>
    <w:rsid w:val="00B10EA9"/>
    <w:rsid w:val="00B11CCF"/>
    <w:rsid w:val="00B132E8"/>
    <w:rsid w:val="00B138D7"/>
    <w:rsid w:val="00B13A5F"/>
    <w:rsid w:val="00B13F77"/>
    <w:rsid w:val="00B14214"/>
    <w:rsid w:val="00B1569B"/>
    <w:rsid w:val="00B1593E"/>
    <w:rsid w:val="00B1599A"/>
    <w:rsid w:val="00B15C24"/>
    <w:rsid w:val="00B16E0A"/>
    <w:rsid w:val="00B17635"/>
    <w:rsid w:val="00B177D6"/>
    <w:rsid w:val="00B178B0"/>
    <w:rsid w:val="00B200D8"/>
    <w:rsid w:val="00B20340"/>
    <w:rsid w:val="00B208A4"/>
    <w:rsid w:val="00B21A85"/>
    <w:rsid w:val="00B22DF9"/>
    <w:rsid w:val="00B23459"/>
    <w:rsid w:val="00B2354E"/>
    <w:rsid w:val="00B2368E"/>
    <w:rsid w:val="00B23ADA"/>
    <w:rsid w:val="00B242C9"/>
    <w:rsid w:val="00B24691"/>
    <w:rsid w:val="00B24763"/>
    <w:rsid w:val="00B248BA"/>
    <w:rsid w:val="00B25A1C"/>
    <w:rsid w:val="00B2602B"/>
    <w:rsid w:val="00B26219"/>
    <w:rsid w:val="00B27057"/>
    <w:rsid w:val="00B27AC0"/>
    <w:rsid w:val="00B27B62"/>
    <w:rsid w:val="00B3070E"/>
    <w:rsid w:val="00B3094B"/>
    <w:rsid w:val="00B30ADE"/>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7A"/>
    <w:rsid w:val="00B355CC"/>
    <w:rsid w:val="00B35E43"/>
    <w:rsid w:val="00B36091"/>
    <w:rsid w:val="00B3692E"/>
    <w:rsid w:val="00B36C36"/>
    <w:rsid w:val="00B37ABB"/>
    <w:rsid w:val="00B37FFD"/>
    <w:rsid w:val="00B41428"/>
    <w:rsid w:val="00B4245C"/>
    <w:rsid w:val="00B428B5"/>
    <w:rsid w:val="00B436BC"/>
    <w:rsid w:val="00B43FED"/>
    <w:rsid w:val="00B4442F"/>
    <w:rsid w:val="00B44977"/>
    <w:rsid w:val="00B44A21"/>
    <w:rsid w:val="00B45DE8"/>
    <w:rsid w:val="00B46D45"/>
    <w:rsid w:val="00B476B3"/>
    <w:rsid w:val="00B47B93"/>
    <w:rsid w:val="00B5005A"/>
    <w:rsid w:val="00B50787"/>
    <w:rsid w:val="00B51754"/>
    <w:rsid w:val="00B51A3B"/>
    <w:rsid w:val="00B53043"/>
    <w:rsid w:val="00B53BA7"/>
    <w:rsid w:val="00B543CE"/>
    <w:rsid w:val="00B55A83"/>
    <w:rsid w:val="00B55EB4"/>
    <w:rsid w:val="00B5680C"/>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AAC"/>
    <w:rsid w:val="00B66C4E"/>
    <w:rsid w:val="00B671D1"/>
    <w:rsid w:val="00B67810"/>
    <w:rsid w:val="00B6782F"/>
    <w:rsid w:val="00B711DA"/>
    <w:rsid w:val="00B71B0A"/>
    <w:rsid w:val="00B71F01"/>
    <w:rsid w:val="00B722F9"/>
    <w:rsid w:val="00B72658"/>
    <w:rsid w:val="00B72AED"/>
    <w:rsid w:val="00B72BA7"/>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E72"/>
    <w:rsid w:val="00B8465F"/>
    <w:rsid w:val="00B8504F"/>
    <w:rsid w:val="00B85094"/>
    <w:rsid w:val="00B853A5"/>
    <w:rsid w:val="00B85B07"/>
    <w:rsid w:val="00B85DB8"/>
    <w:rsid w:val="00B85F55"/>
    <w:rsid w:val="00B865A3"/>
    <w:rsid w:val="00B865F6"/>
    <w:rsid w:val="00B8678B"/>
    <w:rsid w:val="00B869A8"/>
    <w:rsid w:val="00B86D36"/>
    <w:rsid w:val="00B8743C"/>
    <w:rsid w:val="00B875E2"/>
    <w:rsid w:val="00B9038C"/>
    <w:rsid w:val="00B91542"/>
    <w:rsid w:val="00B91B1D"/>
    <w:rsid w:val="00B91E36"/>
    <w:rsid w:val="00B92BE4"/>
    <w:rsid w:val="00B93C90"/>
    <w:rsid w:val="00B942FB"/>
    <w:rsid w:val="00B9479C"/>
    <w:rsid w:val="00B94BDB"/>
    <w:rsid w:val="00B951A4"/>
    <w:rsid w:val="00B955E8"/>
    <w:rsid w:val="00B9584E"/>
    <w:rsid w:val="00B962CF"/>
    <w:rsid w:val="00B9651F"/>
    <w:rsid w:val="00B96B25"/>
    <w:rsid w:val="00B96D4B"/>
    <w:rsid w:val="00B96D6B"/>
    <w:rsid w:val="00B974B1"/>
    <w:rsid w:val="00B9752F"/>
    <w:rsid w:val="00BA087F"/>
    <w:rsid w:val="00BA0A72"/>
    <w:rsid w:val="00BA1342"/>
    <w:rsid w:val="00BA13CB"/>
    <w:rsid w:val="00BA2529"/>
    <w:rsid w:val="00BA255A"/>
    <w:rsid w:val="00BA3D10"/>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905"/>
    <w:rsid w:val="00BB0DF2"/>
    <w:rsid w:val="00BB1105"/>
    <w:rsid w:val="00BB1175"/>
    <w:rsid w:val="00BB1726"/>
    <w:rsid w:val="00BB1791"/>
    <w:rsid w:val="00BB2274"/>
    <w:rsid w:val="00BB22F8"/>
    <w:rsid w:val="00BB2589"/>
    <w:rsid w:val="00BB3734"/>
    <w:rsid w:val="00BB4934"/>
    <w:rsid w:val="00BB4C61"/>
    <w:rsid w:val="00BB5834"/>
    <w:rsid w:val="00BB5D9B"/>
    <w:rsid w:val="00BB5E30"/>
    <w:rsid w:val="00BB6B4E"/>
    <w:rsid w:val="00BB718C"/>
    <w:rsid w:val="00BB7546"/>
    <w:rsid w:val="00BB7950"/>
    <w:rsid w:val="00BB7C06"/>
    <w:rsid w:val="00BB7DE9"/>
    <w:rsid w:val="00BC02C4"/>
    <w:rsid w:val="00BC0398"/>
    <w:rsid w:val="00BC05BC"/>
    <w:rsid w:val="00BC0F8F"/>
    <w:rsid w:val="00BC101C"/>
    <w:rsid w:val="00BC1D3B"/>
    <w:rsid w:val="00BC397B"/>
    <w:rsid w:val="00BC3E6B"/>
    <w:rsid w:val="00BC441D"/>
    <w:rsid w:val="00BC4B0E"/>
    <w:rsid w:val="00BC5157"/>
    <w:rsid w:val="00BC5D4E"/>
    <w:rsid w:val="00BC5DE5"/>
    <w:rsid w:val="00BC63D8"/>
    <w:rsid w:val="00BC649E"/>
    <w:rsid w:val="00BC6D91"/>
    <w:rsid w:val="00BC72DF"/>
    <w:rsid w:val="00BC77BE"/>
    <w:rsid w:val="00BC7906"/>
    <w:rsid w:val="00BC7FC8"/>
    <w:rsid w:val="00BC7FF0"/>
    <w:rsid w:val="00BD0758"/>
    <w:rsid w:val="00BD149C"/>
    <w:rsid w:val="00BD15DC"/>
    <w:rsid w:val="00BD1A71"/>
    <w:rsid w:val="00BD232A"/>
    <w:rsid w:val="00BD2E1F"/>
    <w:rsid w:val="00BD4EB0"/>
    <w:rsid w:val="00BD5391"/>
    <w:rsid w:val="00BD6362"/>
    <w:rsid w:val="00BD6706"/>
    <w:rsid w:val="00BD6830"/>
    <w:rsid w:val="00BD7407"/>
    <w:rsid w:val="00BD74FA"/>
    <w:rsid w:val="00BE02C2"/>
    <w:rsid w:val="00BE07FD"/>
    <w:rsid w:val="00BE09E4"/>
    <w:rsid w:val="00BE10D6"/>
    <w:rsid w:val="00BE116B"/>
    <w:rsid w:val="00BE1383"/>
    <w:rsid w:val="00BE1465"/>
    <w:rsid w:val="00BE198A"/>
    <w:rsid w:val="00BE1DED"/>
    <w:rsid w:val="00BE1F14"/>
    <w:rsid w:val="00BE214B"/>
    <w:rsid w:val="00BE2163"/>
    <w:rsid w:val="00BE259A"/>
    <w:rsid w:val="00BE293F"/>
    <w:rsid w:val="00BE306C"/>
    <w:rsid w:val="00BE4128"/>
    <w:rsid w:val="00BE44F7"/>
    <w:rsid w:val="00BE48AD"/>
    <w:rsid w:val="00BE4ABC"/>
    <w:rsid w:val="00BE4CD1"/>
    <w:rsid w:val="00BE4FB0"/>
    <w:rsid w:val="00BE55CB"/>
    <w:rsid w:val="00BE5A02"/>
    <w:rsid w:val="00BE5B02"/>
    <w:rsid w:val="00BE62F5"/>
    <w:rsid w:val="00BE67C7"/>
    <w:rsid w:val="00BE7DC9"/>
    <w:rsid w:val="00BF0D02"/>
    <w:rsid w:val="00BF1357"/>
    <w:rsid w:val="00BF18A7"/>
    <w:rsid w:val="00BF1F1D"/>
    <w:rsid w:val="00BF3326"/>
    <w:rsid w:val="00BF3739"/>
    <w:rsid w:val="00BF3BDC"/>
    <w:rsid w:val="00BF3F27"/>
    <w:rsid w:val="00BF4AA6"/>
    <w:rsid w:val="00BF59CA"/>
    <w:rsid w:val="00BF6025"/>
    <w:rsid w:val="00BF6260"/>
    <w:rsid w:val="00BF6421"/>
    <w:rsid w:val="00BF68F1"/>
    <w:rsid w:val="00BF6E57"/>
    <w:rsid w:val="00BF70EA"/>
    <w:rsid w:val="00BF723E"/>
    <w:rsid w:val="00BF7528"/>
    <w:rsid w:val="00BF752D"/>
    <w:rsid w:val="00C010C2"/>
    <w:rsid w:val="00C01116"/>
    <w:rsid w:val="00C027BD"/>
    <w:rsid w:val="00C02934"/>
    <w:rsid w:val="00C030FF"/>
    <w:rsid w:val="00C03103"/>
    <w:rsid w:val="00C043A8"/>
    <w:rsid w:val="00C0487E"/>
    <w:rsid w:val="00C05733"/>
    <w:rsid w:val="00C05F93"/>
    <w:rsid w:val="00C06088"/>
    <w:rsid w:val="00C061D6"/>
    <w:rsid w:val="00C06C66"/>
    <w:rsid w:val="00C06D5A"/>
    <w:rsid w:val="00C06E8A"/>
    <w:rsid w:val="00C07D8F"/>
    <w:rsid w:val="00C07E17"/>
    <w:rsid w:val="00C1001A"/>
    <w:rsid w:val="00C10586"/>
    <w:rsid w:val="00C10AD8"/>
    <w:rsid w:val="00C10C9D"/>
    <w:rsid w:val="00C11E48"/>
    <w:rsid w:val="00C11EF1"/>
    <w:rsid w:val="00C11FE5"/>
    <w:rsid w:val="00C12267"/>
    <w:rsid w:val="00C129FA"/>
    <w:rsid w:val="00C12A29"/>
    <w:rsid w:val="00C12FE7"/>
    <w:rsid w:val="00C13528"/>
    <w:rsid w:val="00C13538"/>
    <w:rsid w:val="00C13BB1"/>
    <w:rsid w:val="00C13CC3"/>
    <w:rsid w:val="00C1471C"/>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C"/>
    <w:rsid w:val="00C22B68"/>
    <w:rsid w:val="00C24843"/>
    <w:rsid w:val="00C248B7"/>
    <w:rsid w:val="00C27055"/>
    <w:rsid w:val="00C3131D"/>
    <w:rsid w:val="00C31D11"/>
    <w:rsid w:val="00C31FC8"/>
    <w:rsid w:val="00C322B5"/>
    <w:rsid w:val="00C331C3"/>
    <w:rsid w:val="00C3454B"/>
    <w:rsid w:val="00C34DE9"/>
    <w:rsid w:val="00C352C8"/>
    <w:rsid w:val="00C3655C"/>
    <w:rsid w:val="00C36BCD"/>
    <w:rsid w:val="00C36D49"/>
    <w:rsid w:val="00C37BD5"/>
    <w:rsid w:val="00C37FE4"/>
    <w:rsid w:val="00C40783"/>
    <w:rsid w:val="00C40A54"/>
    <w:rsid w:val="00C41CA2"/>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8FF"/>
    <w:rsid w:val="00C4793D"/>
    <w:rsid w:val="00C47E6A"/>
    <w:rsid w:val="00C50116"/>
    <w:rsid w:val="00C50406"/>
    <w:rsid w:val="00C50931"/>
    <w:rsid w:val="00C50F30"/>
    <w:rsid w:val="00C51343"/>
    <w:rsid w:val="00C51E84"/>
    <w:rsid w:val="00C52991"/>
    <w:rsid w:val="00C52F53"/>
    <w:rsid w:val="00C52FDE"/>
    <w:rsid w:val="00C53187"/>
    <w:rsid w:val="00C5369F"/>
    <w:rsid w:val="00C53C66"/>
    <w:rsid w:val="00C5414E"/>
    <w:rsid w:val="00C541EE"/>
    <w:rsid w:val="00C54686"/>
    <w:rsid w:val="00C54C02"/>
    <w:rsid w:val="00C550E8"/>
    <w:rsid w:val="00C55892"/>
    <w:rsid w:val="00C55C0A"/>
    <w:rsid w:val="00C55FE3"/>
    <w:rsid w:val="00C56329"/>
    <w:rsid w:val="00C56366"/>
    <w:rsid w:val="00C56CAE"/>
    <w:rsid w:val="00C56EE7"/>
    <w:rsid w:val="00C57254"/>
    <w:rsid w:val="00C57402"/>
    <w:rsid w:val="00C577CA"/>
    <w:rsid w:val="00C604CE"/>
    <w:rsid w:val="00C6055D"/>
    <w:rsid w:val="00C60E1E"/>
    <w:rsid w:val="00C60F62"/>
    <w:rsid w:val="00C61689"/>
    <w:rsid w:val="00C61836"/>
    <w:rsid w:val="00C61D46"/>
    <w:rsid w:val="00C62C4F"/>
    <w:rsid w:val="00C62DE7"/>
    <w:rsid w:val="00C62F34"/>
    <w:rsid w:val="00C6305E"/>
    <w:rsid w:val="00C63142"/>
    <w:rsid w:val="00C637A3"/>
    <w:rsid w:val="00C64009"/>
    <w:rsid w:val="00C64181"/>
    <w:rsid w:val="00C6495D"/>
    <w:rsid w:val="00C65099"/>
    <w:rsid w:val="00C65223"/>
    <w:rsid w:val="00C65775"/>
    <w:rsid w:val="00C65931"/>
    <w:rsid w:val="00C65979"/>
    <w:rsid w:val="00C65E26"/>
    <w:rsid w:val="00C663A0"/>
    <w:rsid w:val="00C6649B"/>
    <w:rsid w:val="00C701EE"/>
    <w:rsid w:val="00C71E08"/>
    <w:rsid w:val="00C72936"/>
    <w:rsid w:val="00C72C82"/>
    <w:rsid w:val="00C7333A"/>
    <w:rsid w:val="00C73951"/>
    <w:rsid w:val="00C739E5"/>
    <w:rsid w:val="00C74445"/>
    <w:rsid w:val="00C74F6C"/>
    <w:rsid w:val="00C74FCA"/>
    <w:rsid w:val="00C74FE7"/>
    <w:rsid w:val="00C7545D"/>
    <w:rsid w:val="00C755C9"/>
    <w:rsid w:val="00C75628"/>
    <w:rsid w:val="00C75A46"/>
    <w:rsid w:val="00C75F64"/>
    <w:rsid w:val="00C76789"/>
    <w:rsid w:val="00C76FBC"/>
    <w:rsid w:val="00C77571"/>
    <w:rsid w:val="00C7772B"/>
    <w:rsid w:val="00C77C22"/>
    <w:rsid w:val="00C77CFC"/>
    <w:rsid w:val="00C77DE6"/>
    <w:rsid w:val="00C77E81"/>
    <w:rsid w:val="00C8003D"/>
    <w:rsid w:val="00C80824"/>
    <w:rsid w:val="00C8104F"/>
    <w:rsid w:val="00C81302"/>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460"/>
    <w:rsid w:val="00C918A6"/>
    <w:rsid w:val="00C925A8"/>
    <w:rsid w:val="00C92C88"/>
    <w:rsid w:val="00C932D7"/>
    <w:rsid w:val="00C934CC"/>
    <w:rsid w:val="00C9351F"/>
    <w:rsid w:val="00C94312"/>
    <w:rsid w:val="00C94701"/>
    <w:rsid w:val="00C94B2A"/>
    <w:rsid w:val="00C94BB1"/>
    <w:rsid w:val="00C94FD3"/>
    <w:rsid w:val="00C95154"/>
    <w:rsid w:val="00C95A5C"/>
    <w:rsid w:val="00C95A6D"/>
    <w:rsid w:val="00C96153"/>
    <w:rsid w:val="00C9651B"/>
    <w:rsid w:val="00C9663E"/>
    <w:rsid w:val="00C96998"/>
    <w:rsid w:val="00C96CE4"/>
    <w:rsid w:val="00CA02C2"/>
    <w:rsid w:val="00CA047F"/>
    <w:rsid w:val="00CA0669"/>
    <w:rsid w:val="00CA0791"/>
    <w:rsid w:val="00CA17D6"/>
    <w:rsid w:val="00CA1A71"/>
    <w:rsid w:val="00CA2479"/>
    <w:rsid w:val="00CA34C4"/>
    <w:rsid w:val="00CA3DC4"/>
    <w:rsid w:val="00CA42CD"/>
    <w:rsid w:val="00CA4B24"/>
    <w:rsid w:val="00CA54B4"/>
    <w:rsid w:val="00CA55A0"/>
    <w:rsid w:val="00CA60AF"/>
    <w:rsid w:val="00CA7606"/>
    <w:rsid w:val="00CB0BDA"/>
    <w:rsid w:val="00CB1112"/>
    <w:rsid w:val="00CB11D5"/>
    <w:rsid w:val="00CB1A0E"/>
    <w:rsid w:val="00CB1F32"/>
    <w:rsid w:val="00CB24F5"/>
    <w:rsid w:val="00CB252B"/>
    <w:rsid w:val="00CB298E"/>
    <w:rsid w:val="00CB350E"/>
    <w:rsid w:val="00CB3B71"/>
    <w:rsid w:val="00CB3E56"/>
    <w:rsid w:val="00CB3FC5"/>
    <w:rsid w:val="00CB5E95"/>
    <w:rsid w:val="00CB68F9"/>
    <w:rsid w:val="00CB6C7B"/>
    <w:rsid w:val="00CB79CE"/>
    <w:rsid w:val="00CC00F1"/>
    <w:rsid w:val="00CC04E2"/>
    <w:rsid w:val="00CC0ECD"/>
    <w:rsid w:val="00CC1024"/>
    <w:rsid w:val="00CC13EE"/>
    <w:rsid w:val="00CC162D"/>
    <w:rsid w:val="00CC16ED"/>
    <w:rsid w:val="00CC1B7D"/>
    <w:rsid w:val="00CC26CA"/>
    <w:rsid w:val="00CC2BA5"/>
    <w:rsid w:val="00CC31AC"/>
    <w:rsid w:val="00CC331B"/>
    <w:rsid w:val="00CC3FE7"/>
    <w:rsid w:val="00CC4689"/>
    <w:rsid w:val="00CC4D6F"/>
    <w:rsid w:val="00CC6068"/>
    <w:rsid w:val="00CC62E7"/>
    <w:rsid w:val="00CC69F7"/>
    <w:rsid w:val="00CC6AC9"/>
    <w:rsid w:val="00CC758D"/>
    <w:rsid w:val="00CC7E8B"/>
    <w:rsid w:val="00CD04AB"/>
    <w:rsid w:val="00CD13BD"/>
    <w:rsid w:val="00CD1CE1"/>
    <w:rsid w:val="00CD2020"/>
    <w:rsid w:val="00CD2029"/>
    <w:rsid w:val="00CD20BA"/>
    <w:rsid w:val="00CD23BD"/>
    <w:rsid w:val="00CD2D01"/>
    <w:rsid w:val="00CD3521"/>
    <w:rsid w:val="00CD47B1"/>
    <w:rsid w:val="00CD4F03"/>
    <w:rsid w:val="00CD5182"/>
    <w:rsid w:val="00CD52E7"/>
    <w:rsid w:val="00CD5C79"/>
    <w:rsid w:val="00CD631A"/>
    <w:rsid w:val="00CD69B8"/>
    <w:rsid w:val="00CD6A50"/>
    <w:rsid w:val="00CD7C5F"/>
    <w:rsid w:val="00CE0290"/>
    <w:rsid w:val="00CE036A"/>
    <w:rsid w:val="00CE0E4E"/>
    <w:rsid w:val="00CE0F5E"/>
    <w:rsid w:val="00CE1759"/>
    <w:rsid w:val="00CE35B6"/>
    <w:rsid w:val="00CE3A3E"/>
    <w:rsid w:val="00CE3C94"/>
    <w:rsid w:val="00CE4264"/>
    <w:rsid w:val="00CE4933"/>
    <w:rsid w:val="00CE4946"/>
    <w:rsid w:val="00CE588F"/>
    <w:rsid w:val="00CE5A7C"/>
    <w:rsid w:val="00CE5E96"/>
    <w:rsid w:val="00CE70F0"/>
    <w:rsid w:val="00CE7157"/>
    <w:rsid w:val="00CE71DE"/>
    <w:rsid w:val="00CF02EF"/>
    <w:rsid w:val="00CF0384"/>
    <w:rsid w:val="00CF04A5"/>
    <w:rsid w:val="00CF117D"/>
    <w:rsid w:val="00CF200B"/>
    <w:rsid w:val="00CF2CBE"/>
    <w:rsid w:val="00CF3220"/>
    <w:rsid w:val="00CF39C4"/>
    <w:rsid w:val="00CF3BF3"/>
    <w:rsid w:val="00CF3DD2"/>
    <w:rsid w:val="00CF3DF6"/>
    <w:rsid w:val="00CF57D4"/>
    <w:rsid w:val="00CF5CDF"/>
    <w:rsid w:val="00CF636C"/>
    <w:rsid w:val="00D00603"/>
    <w:rsid w:val="00D00A3A"/>
    <w:rsid w:val="00D00DBD"/>
    <w:rsid w:val="00D01B1B"/>
    <w:rsid w:val="00D021E5"/>
    <w:rsid w:val="00D0253D"/>
    <w:rsid w:val="00D0430B"/>
    <w:rsid w:val="00D045F9"/>
    <w:rsid w:val="00D04758"/>
    <w:rsid w:val="00D04C30"/>
    <w:rsid w:val="00D05583"/>
    <w:rsid w:val="00D05698"/>
    <w:rsid w:val="00D060A3"/>
    <w:rsid w:val="00D07227"/>
    <w:rsid w:val="00D074C0"/>
    <w:rsid w:val="00D077FE"/>
    <w:rsid w:val="00D079F6"/>
    <w:rsid w:val="00D10105"/>
    <w:rsid w:val="00D103AE"/>
    <w:rsid w:val="00D12B8E"/>
    <w:rsid w:val="00D134E5"/>
    <w:rsid w:val="00D1416C"/>
    <w:rsid w:val="00D1484D"/>
    <w:rsid w:val="00D149D7"/>
    <w:rsid w:val="00D150DC"/>
    <w:rsid w:val="00D1672D"/>
    <w:rsid w:val="00D167A0"/>
    <w:rsid w:val="00D16CAB"/>
    <w:rsid w:val="00D172FD"/>
    <w:rsid w:val="00D17341"/>
    <w:rsid w:val="00D173A3"/>
    <w:rsid w:val="00D17C82"/>
    <w:rsid w:val="00D17F94"/>
    <w:rsid w:val="00D2018A"/>
    <w:rsid w:val="00D215D3"/>
    <w:rsid w:val="00D21C66"/>
    <w:rsid w:val="00D22019"/>
    <w:rsid w:val="00D2226D"/>
    <w:rsid w:val="00D22E4F"/>
    <w:rsid w:val="00D23A65"/>
    <w:rsid w:val="00D25654"/>
    <w:rsid w:val="00D25C60"/>
    <w:rsid w:val="00D25FC0"/>
    <w:rsid w:val="00D27908"/>
    <w:rsid w:val="00D27C04"/>
    <w:rsid w:val="00D30083"/>
    <w:rsid w:val="00D30492"/>
    <w:rsid w:val="00D3055F"/>
    <w:rsid w:val="00D30886"/>
    <w:rsid w:val="00D311AD"/>
    <w:rsid w:val="00D3150B"/>
    <w:rsid w:val="00D3184A"/>
    <w:rsid w:val="00D32751"/>
    <w:rsid w:val="00D32C21"/>
    <w:rsid w:val="00D32C37"/>
    <w:rsid w:val="00D33431"/>
    <w:rsid w:val="00D33DCD"/>
    <w:rsid w:val="00D341F5"/>
    <w:rsid w:val="00D34395"/>
    <w:rsid w:val="00D34B6C"/>
    <w:rsid w:val="00D34F5F"/>
    <w:rsid w:val="00D3500E"/>
    <w:rsid w:val="00D350BE"/>
    <w:rsid w:val="00D3512C"/>
    <w:rsid w:val="00D40149"/>
    <w:rsid w:val="00D4081D"/>
    <w:rsid w:val="00D40984"/>
    <w:rsid w:val="00D40DA7"/>
    <w:rsid w:val="00D434F3"/>
    <w:rsid w:val="00D4375B"/>
    <w:rsid w:val="00D4376C"/>
    <w:rsid w:val="00D43B88"/>
    <w:rsid w:val="00D442CC"/>
    <w:rsid w:val="00D467FE"/>
    <w:rsid w:val="00D46BAC"/>
    <w:rsid w:val="00D46F90"/>
    <w:rsid w:val="00D47185"/>
    <w:rsid w:val="00D476A4"/>
    <w:rsid w:val="00D50B17"/>
    <w:rsid w:val="00D50F81"/>
    <w:rsid w:val="00D51DD1"/>
    <w:rsid w:val="00D52810"/>
    <w:rsid w:val="00D52CD5"/>
    <w:rsid w:val="00D52E30"/>
    <w:rsid w:val="00D536B5"/>
    <w:rsid w:val="00D537F2"/>
    <w:rsid w:val="00D539C0"/>
    <w:rsid w:val="00D53DF1"/>
    <w:rsid w:val="00D55188"/>
    <w:rsid w:val="00D557B2"/>
    <w:rsid w:val="00D557B4"/>
    <w:rsid w:val="00D55A61"/>
    <w:rsid w:val="00D5734B"/>
    <w:rsid w:val="00D57544"/>
    <w:rsid w:val="00D5778D"/>
    <w:rsid w:val="00D602F5"/>
    <w:rsid w:val="00D61855"/>
    <w:rsid w:val="00D61B71"/>
    <w:rsid w:val="00D61F31"/>
    <w:rsid w:val="00D62B77"/>
    <w:rsid w:val="00D630B2"/>
    <w:rsid w:val="00D63AF9"/>
    <w:rsid w:val="00D63C5C"/>
    <w:rsid w:val="00D649ED"/>
    <w:rsid w:val="00D65D4E"/>
    <w:rsid w:val="00D65F88"/>
    <w:rsid w:val="00D66B4D"/>
    <w:rsid w:val="00D67173"/>
    <w:rsid w:val="00D70F7F"/>
    <w:rsid w:val="00D725C7"/>
    <w:rsid w:val="00D7261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F0"/>
    <w:rsid w:val="00D81F06"/>
    <w:rsid w:val="00D8231F"/>
    <w:rsid w:val="00D8240F"/>
    <w:rsid w:val="00D82661"/>
    <w:rsid w:val="00D8272D"/>
    <w:rsid w:val="00D83174"/>
    <w:rsid w:val="00D832D4"/>
    <w:rsid w:val="00D83AC7"/>
    <w:rsid w:val="00D83CF8"/>
    <w:rsid w:val="00D8524B"/>
    <w:rsid w:val="00D86E6A"/>
    <w:rsid w:val="00D870C8"/>
    <w:rsid w:val="00D87596"/>
    <w:rsid w:val="00D8784D"/>
    <w:rsid w:val="00D878D7"/>
    <w:rsid w:val="00D878E9"/>
    <w:rsid w:val="00D87BF3"/>
    <w:rsid w:val="00D9013E"/>
    <w:rsid w:val="00D9016E"/>
    <w:rsid w:val="00D90829"/>
    <w:rsid w:val="00D9134B"/>
    <w:rsid w:val="00D914CB"/>
    <w:rsid w:val="00D91579"/>
    <w:rsid w:val="00D91B1F"/>
    <w:rsid w:val="00D92488"/>
    <w:rsid w:val="00D92AE5"/>
    <w:rsid w:val="00D94218"/>
    <w:rsid w:val="00D94219"/>
    <w:rsid w:val="00D942E5"/>
    <w:rsid w:val="00D94E13"/>
    <w:rsid w:val="00D955BB"/>
    <w:rsid w:val="00D9688B"/>
    <w:rsid w:val="00D9785F"/>
    <w:rsid w:val="00DA0A2E"/>
    <w:rsid w:val="00DA0C08"/>
    <w:rsid w:val="00DA0E3D"/>
    <w:rsid w:val="00DA1126"/>
    <w:rsid w:val="00DA164B"/>
    <w:rsid w:val="00DA1EBD"/>
    <w:rsid w:val="00DA2694"/>
    <w:rsid w:val="00DA3B62"/>
    <w:rsid w:val="00DA417D"/>
    <w:rsid w:val="00DA41EF"/>
    <w:rsid w:val="00DA4641"/>
    <w:rsid w:val="00DA46C0"/>
    <w:rsid w:val="00DA491E"/>
    <w:rsid w:val="00DA5527"/>
    <w:rsid w:val="00DA55AD"/>
    <w:rsid w:val="00DA5EF4"/>
    <w:rsid w:val="00DA6191"/>
    <w:rsid w:val="00DA666E"/>
    <w:rsid w:val="00DA6723"/>
    <w:rsid w:val="00DA6CAD"/>
    <w:rsid w:val="00DA71AE"/>
    <w:rsid w:val="00DB02E6"/>
    <w:rsid w:val="00DB1132"/>
    <w:rsid w:val="00DB1281"/>
    <w:rsid w:val="00DB1E33"/>
    <w:rsid w:val="00DB2149"/>
    <w:rsid w:val="00DB397C"/>
    <w:rsid w:val="00DB4DED"/>
    <w:rsid w:val="00DB4E52"/>
    <w:rsid w:val="00DB78A0"/>
    <w:rsid w:val="00DC0B17"/>
    <w:rsid w:val="00DC1739"/>
    <w:rsid w:val="00DC1DA1"/>
    <w:rsid w:val="00DC2854"/>
    <w:rsid w:val="00DC2A1F"/>
    <w:rsid w:val="00DC2B56"/>
    <w:rsid w:val="00DC2D99"/>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D039F"/>
    <w:rsid w:val="00DD05EC"/>
    <w:rsid w:val="00DD07BA"/>
    <w:rsid w:val="00DD0D2F"/>
    <w:rsid w:val="00DD2160"/>
    <w:rsid w:val="00DD2C8E"/>
    <w:rsid w:val="00DD37A5"/>
    <w:rsid w:val="00DD3B00"/>
    <w:rsid w:val="00DD4102"/>
    <w:rsid w:val="00DD4EC6"/>
    <w:rsid w:val="00DD5A3D"/>
    <w:rsid w:val="00DD5BE0"/>
    <w:rsid w:val="00DD5F09"/>
    <w:rsid w:val="00DD61C8"/>
    <w:rsid w:val="00DD674A"/>
    <w:rsid w:val="00DD6773"/>
    <w:rsid w:val="00DD68CA"/>
    <w:rsid w:val="00DD73BD"/>
    <w:rsid w:val="00DD7C73"/>
    <w:rsid w:val="00DE0385"/>
    <w:rsid w:val="00DE0D63"/>
    <w:rsid w:val="00DE1625"/>
    <w:rsid w:val="00DE19AF"/>
    <w:rsid w:val="00DE19DB"/>
    <w:rsid w:val="00DE2ACB"/>
    <w:rsid w:val="00DE35A8"/>
    <w:rsid w:val="00DE5224"/>
    <w:rsid w:val="00DE555A"/>
    <w:rsid w:val="00DE5643"/>
    <w:rsid w:val="00DE5862"/>
    <w:rsid w:val="00DE5F75"/>
    <w:rsid w:val="00DE6B56"/>
    <w:rsid w:val="00DE6EBC"/>
    <w:rsid w:val="00DE717E"/>
    <w:rsid w:val="00DE74C7"/>
    <w:rsid w:val="00DE7DA0"/>
    <w:rsid w:val="00DF051D"/>
    <w:rsid w:val="00DF0B1A"/>
    <w:rsid w:val="00DF11BD"/>
    <w:rsid w:val="00DF14C5"/>
    <w:rsid w:val="00DF178D"/>
    <w:rsid w:val="00DF2163"/>
    <w:rsid w:val="00DF265D"/>
    <w:rsid w:val="00DF40D9"/>
    <w:rsid w:val="00DF4EC8"/>
    <w:rsid w:val="00DF55A8"/>
    <w:rsid w:val="00DF5CDB"/>
    <w:rsid w:val="00DF63A6"/>
    <w:rsid w:val="00DF6CDF"/>
    <w:rsid w:val="00DF711A"/>
    <w:rsid w:val="00DF7644"/>
    <w:rsid w:val="00E00382"/>
    <w:rsid w:val="00E00ADA"/>
    <w:rsid w:val="00E01EA7"/>
    <w:rsid w:val="00E01EC7"/>
    <w:rsid w:val="00E027BC"/>
    <w:rsid w:val="00E02935"/>
    <w:rsid w:val="00E02EF1"/>
    <w:rsid w:val="00E0317D"/>
    <w:rsid w:val="00E03996"/>
    <w:rsid w:val="00E03FA1"/>
    <w:rsid w:val="00E04F1F"/>
    <w:rsid w:val="00E05728"/>
    <w:rsid w:val="00E05E19"/>
    <w:rsid w:val="00E06608"/>
    <w:rsid w:val="00E06DAB"/>
    <w:rsid w:val="00E071F8"/>
    <w:rsid w:val="00E073D8"/>
    <w:rsid w:val="00E073DE"/>
    <w:rsid w:val="00E07C01"/>
    <w:rsid w:val="00E11277"/>
    <w:rsid w:val="00E112F3"/>
    <w:rsid w:val="00E118A1"/>
    <w:rsid w:val="00E12973"/>
    <w:rsid w:val="00E12B0D"/>
    <w:rsid w:val="00E12F11"/>
    <w:rsid w:val="00E130AC"/>
    <w:rsid w:val="00E133EA"/>
    <w:rsid w:val="00E14396"/>
    <w:rsid w:val="00E143EF"/>
    <w:rsid w:val="00E14424"/>
    <w:rsid w:val="00E14524"/>
    <w:rsid w:val="00E1463B"/>
    <w:rsid w:val="00E1529B"/>
    <w:rsid w:val="00E15495"/>
    <w:rsid w:val="00E15523"/>
    <w:rsid w:val="00E15C98"/>
    <w:rsid w:val="00E17BEA"/>
    <w:rsid w:val="00E201AC"/>
    <w:rsid w:val="00E202ED"/>
    <w:rsid w:val="00E2091E"/>
    <w:rsid w:val="00E20CA5"/>
    <w:rsid w:val="00E21376"/>
    <w:rsid w:val="00E2152A"/>
    <w:rsid w:val="00E21A47"/>
    <w:rsid w:val="00E2311B"/>
    <w:rsid w:val="00E23177"/>
    <w:rsid w:val="00E23766"/>
    <w:rsid w:val="00E237E2"/>
    <w:rsid w:val="00E23EC2"/>
    <w:rsid w:val="00E250F6"/>
    <w:rsid w:val="00E2594B"/>
    <w:rsid w:val="00E269A8"/>
    <w:rsid w:val="00E27430"/>
    <w:rsid w:val="00E3075D"/>
    <w:rsid w:val="00E30D67"/>
    <w:rsid w:val="00E30F5B"/>
    <w:rsid w:val="00E311B4"/>
    <w:rsid w:val="00E3196A"/>
    <w:rsid w:val="00E3259A"/>
    <w:rsid w:val="00E3286B"/>
    <w:rsid w:val="00E331BD"/>
    <w:rsid w:val="00E3325F"/>
    <w:rsid w:val="00E333AD"/>
    <w:rsid w:val="00E33A8C"/>
    <w:rsid w:val="00E34315"/>
    <w:rsid w:val="00E3441E"/>
    <w:rsid w:val="00E34526"/>
    <w:rsid w:val="00E34A5D"/>
    <w:rsid w:val="00E34FD9"/>
    <w:rsid w:val="00E35065"/>
    <w:rsid w:val="00E35553"/>
    <w:rsid w:val="00E35704"/>
    <w:rsid w:val="00E35CB9"/>
    <w:rsid w:val="00E35D10"/>
    <w:rsid w:val="00E375F5"/>
    <w:rsid w:val="00E37C64"/>
    <w:rsid w:val="00E37D8F"/>
    <w:rsid w:val="00E37FA1"/>
    <w:rsid w:val="00E40C44"/>
    <w:rsid w:val="00E40DF8"/>
    <w:rsid w:val="00E41069"/>
    <w:rsid w:val="00E4113A"/>
    <w:rsid w:val="00E4228E"/>
    <w:rsid w:val="00E42D63"/>
    <w:rsid w:val="00E42D87"/>
    <w:rsid w:val="00E435DB"/>
    <w:rsid w:val="00E439A2"/>
    <w:rsid w:val="00E43E89"/>
    <w:rsid w:val="00E45097"/>
    <w:rsid w:val="00E45209"/>
    <w:rsid w:val="00E4539E"/>
    <w:rsid w:val="00E455AE"/>
    <w:rsid w:val="00E46976"/>
    <w:rsid w:val="00E471BA"/>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30A5"/>
    <w:rsid w:val="00E54E95"/>
    <w:rsid w:val="00E5578D"/>
    <w:rsid w:val="00E55A08"/>
    <w:rsid w:val="00E55EFE"/>
    <w:rsid w:val="00E5668C"/>
    <w:rsid w:val="00E56CE8"/>
    <w:rsid w:val="00E57337"/>
    <w:rsid w:val="00E575E2"/>
    <w:rsid w:val="00E600B1"/>
    <w:rsid w:val="00E600F9"/>
    <w:rsid w:val="00E602CA"/>
    <w:rsid w:val="00E6174E"/>
    <w:rsid w:val="00E62471"/>
    <w:rsid w:val="00E649E0"/>
    <w:rsid w:val="00E64C9D"/>
    <w:rsid w:val="00E65AEA"/>
    <w:rsid w:val="00E65D75"/>
    <w:rsid w:val="00E66B6E"/>
    <w:rsid w:val="00E677B7"/>
    <w:rsid w:val="00E67A2C"/>
    <w:rsid w:val="00E67AAD"/>
    <w:rsid w:val="00E70D89"/>
    <w:rsid w:val="00E725FE"/>
    <w:rsid w:val="00E72B14"/>
    <w:rsid w:val="00E72F55"/>
    <w:rsid w:val="00E72F9D"/>
    <w:rsid w:val="00E73586"/>
    <w:rsid w:val="00E73E00"/>
    <w:rsid w:val="00E73E20"/>
    <w:rsid w:val="00E74049"/>
    <w:rsid w:val="00E7486B"/>
    <w:rsid w:val="00E74925"/>
    <w:rsid w:val="00E74AC7"/>
    <w:rsid w:val="00E75284"/>
    <w:rsid w:val="00E75C27"/>
    <w:rsid w:val="00E765DE"/>
    <w:rsid w:val="00E77216"/>
    <w:rsid w:val="00E77AE2"/>
    <w:rsid w:val="00E77C8C"/>
    <w:rsid w:val="00E80342"/>
    <w:rsid w:val="00E80731"/>
    <w:rsid w:val="00E80DE6"/>
    <w:rsid w:val="00E8145B"/>
    <w:rsid w:val="00E822AA"/>
    <w:rsid w:val="00E824DD"/>
    <w:rsid w:val="00E8311D"/>
    <w:rsid w:val="00E83DD6"/>
    <w:rsid w:val="00E840C9"/>
    <w:rsid w:val="00E84189"/>
    <w:rsid w:val="00E8500E"/>
    <w:rsid w:val="00E86682"/>
    <w:rsid w:val="00E90009"/>
    <w:rsid w:val="00E9022A"/>
    <w:rsid w:val="00E904F3"/>
    <w:rsid w:val="00E906FF"/>
    <w:rsid w:val="00E9089B"/>
    <w:rsid w:val="00E90964"/>
    <w:rsid w:val="00E91660"/>
    <w:rsid w:val="00E91D2E"/>
    <w:rsid w:val="00E92087"/>
    <w:rsid w:val="00E92CCD"/>
    <w:rsid w:val="00E92D8E"/>
    <w:rsid w:val="00E941B5"/>
    <w:rsid w:val="00E947D3"/>
    <w:rsid w:val="00E94B93"/>
    <w:rsid w:val="00E96E63"/>
    <w:rsid w:val="00E97243"/>
    <w:rsid w:val="00E97B0D"/>
    <w:rsid w:val="00E97C1B"/>
    <w:rsid w:val="00EA0E35"/>
    <w:rsid w:val="00EA11F5"/>
    <w:rsid w:val="00EA1BDA"/>
    <w:rsid w:val="00EA270A"/>
    <w:rsid w:val="00EA2FD1"/>
    <w:rsid w:val="00EA3E80"/>
    <w:rsid w:val="00EA44AE"/>
    <w:rsid w:val="00EA61D1"/>
    <w:rsid w:val="00EA6B4D"/>
    <w:rsid w:val="00EA727F"/>
    <w:rsid w:val="00EA777A"/>
    <w:rsid w:val="00EA7B9F"/>
    <w:rsid w:val="00EB0066"/>
    <w:rsid w:val="00EB0935"/>
    <w:rsid w:val="00EB0FE4"/>
    <w:rsid w:val="00EB1841"/>
    <w:rsid w:val="00EB1C68"/>
    <w:rsid w:val="00EB2054"/>
    <w:rsid w:val="00EB249A"/>
    <w:rsid w:val="00EB2C43"/>
    <w:rsid w:val="00EB2C85"/>
    <w:rsid w:val="00EB3093"/>
    <w:rsid w:val="00EB3B99"/>
    <w:rsid w:val="00EB4602"/>
    <w:rsid w:val="00EB53F0"/>
    <w:rsid w:val="00EB5869"/>
    <w:rsid w:val="00EB645C"/>
    <w:rsid w:val="00EB67AB"/>
    <w:rsid w:val="00EB6973"/>
    <w:rsid w:val="00EB6B4D"/>
    <w:rsid w:val="00EC0851"/>
    <w:rsid w:val="00EC1011"/>
    <w:rsid w:val="00EC1475"/>
    <w:rsid w:val="00EC16AA"/>
    <w:rsid w:val="00EC1853"/>
    <w:rsid w:val="00EC1BFC"/>
    <w:rsid w:val="00EC203E"/>
    <w:rsid w:val="00EC2162"/>
    <w:rsid w:val="00EC2179"/>
    <w:rsid w:val="00EC22B0"/>
    <w:rsid w:val="00EC2451"/>
    <w:rsid w:val="00EC410B"/>
    <w:rsid w:val="00EC4F14"/>
    <w:rsid w:val="00EC5CC8"/>
    <w:rsid w:val="00EC68F3"/>
    <w:rsid w:val="00EC7699"/>
    <w:rsid w:val="00ED00FB"/>
    <w:rsid w:val="00ED03B9"/>
    <w:rsid w:val="00ED19A5"/>
    <w:rsid w:val="00ED318E"/>
    <w:rsid w:val="00ED354F"/>
    <w:rsid w:val="00ED39E7"/>
    <w:rsid w:val="00ED3BA0"/>
    <w:rsid w:val="00ED3D5A"/>
    <w:rsid w:val="00ED48C8"/>
    <w:rsid w:val="00ED4CCF"/>
    <w:rsid w:val="00ED50B1"/>
    <w:rsid w:val="00ED59DB"/>
    <w:rsid w:val="00ED60AC"/>
    <w:rsid w:val="00ED6FD3"/>
    <w:rsid w:val="00ED7982"/>
    <w:rsid w:val="00ED7A44"/>
    <w:rsid w:val="00ED7B1F"/>
    <w:rsid w:val="00EE00CF"/>
    <w:rsid w:val="00EE04ED"/>
    <w:rsid w:val="00EE0F55"/>
    <w:rsid w:val="00EE10A7"/>
    <w:rsid w:val="00EE1FD3"/>
    <w:rsid w:val="00EE25E3"/>
    <w:rsid w:val="00EE270B"/>
    <w:rsid w:val="00EE3550"/>
    <w:rsid w:val="00EE384C"/>
    <w:rsid w:val="00EE3ACB"/>
    <w:rsid w:val="00EE3D19"/>
    <w:rsid w:val="00EE4E0F"/>
    <w:rsid w:val="00EE640D"/>
    <w:rsid w:val="00EE7387"/>
    <w:rsid w:val="00EF0469"/>
    <w:rsid w:val="00EF15B9"/>
    <w:rsid w:val="00EF167F"/>
    <w:rsid w:val="00EF18E6"/>
    <w:rsid w:val="00EF22BE"/>
    <w:rsid w:val="00EF294A"/>
    <w:rsid w:val="00EF2F56"/>
    <w:rsid w:val="00EF349D"/>
    <w:rsid w:val="00EF4238"/>
    <w:rsid w:val="00EF4ADA"/>
    <w:rsid w:val="00EF4EE7"/>
    <w:rsid w:val="00EF5841"/>
    <w:rsid w:val="00EF598B"/>
    <w:rsid w:val="00EF5EE6"/>
    <w:rsid w:val="00EF7077"/>
    <w:rsid w:val="00EF7AD6"/>
    <w:rsid w:val="00EF7B52"/>
    <w:rsid w:val="00EF7BA2"/>
    <w:rsid w:val="00EF7E0F"/>
    <w:rsid w:val="00EF7F9E"/>
    <w:rsid w:val="00F0000F"/>
    <w:rsid w:val="00F006A3"/>
    <w:rsid w:val="00F00B1B"/>
    <w:rsid w:val="00F00C2C"/>
    <w:rsid w:val="00F00C6D"/>
    <w:rsid w:val="00F00D0D"/>
    <w:rsid w:val="00F00E99"/>
    <w:rsid w:val="00F00F71"/>
    <w:rsid w:val="00F0203F"/>
    <w:rsid w:val="00F05D70"/>
    <w:rsid w:val="00F077AD"/>
    <w:rsid w:val="00F07C9B"/>
    <w:rsid w:val="00F10084"/>
    <w:rsid w:val="00F1010B"/>
    <w:rsid w:val="00F10223"/>
    <w:rsid w:val="00F10B33"/>
    <w:rsid w:val="00F114D3"/>
    <w:rsid w:val="00F11B80"/>
    <w:rsid w:val="00F12F26"/>
    <w:rsid w:val="00F14460"/>
    <w:rsid w:val="00F147E7"/>
    <w:rsid w:val="00F14F3D"/>
    <w:rsid w:val="00F160E0"/>
    <w:rsid w:val="00F168DC"/>
    <w:rsid w:val="00F16A31"/>
    <w:rsid w:val="00F201E8"/>
    <w:rsid w:val="00F20220"/>
    <w:rsid w:val="00F21428"/>
    <w:rsid w:val="00F217A0"/>
    <w:rsid w:val="00F22179"/>
    <w:rsid w:val="00F22A2C"/>
    <w:rsid w:val="00F23273"/>
    <w:rsid w:val="00F23327"/>
    <w:rsid w:val="00F23781"/>
    <w:rsid w:val="00F24220"/>
    <w:rsid w:val="00F255D6"/>
    <w:rsid w:val="00F25C5A"/>
    <w:rsid w:val="00F272FF"/>
    <w:rsid w:val="00F27754"/>
    <w:rsid w:val="00F277CA"/>
    <w:rsid w:val="00F27B44"/>
    <w:rsid w:val="00F30E79"/>
    <w:rsid w:val="00F3102E"/>
    <w:rsid w:val="00F31062"/>
    <w:rsid w:val="00F31611"/>
    <w:rsid w:val="00F3176A"/>
    <w:rsid w:val="00F31AF5"/>
    <w:rsid w:val="00F323D5"/>
    <w:rsid w:val="00F326B9"/>
    <w:rsid w:val="00F331DE"/>
    <w:rsid w:val="00F334EF"/>
    <w:rsid w:val="00F33AFA"/>
    <w:rsid w:val="00F33C26"/>
    <w:rsid w:val="00F34905"/>
    <w:rsid w:val="00F349F8"/>
    <w:rsid w:val="00F34D53"/>
    <w:rsid w:val="00F3549E"/>
    <w:rsid w:val="00F35791"/>
    <w:rsid w:val="00F363CE"/>
    <w:rsid w:val="00F36618"/>
    <w:rsid w:val="00F36E7E"/>
    <w:rsid w:val="00F36F66"/>
    <w:rsid w:val="00F37A87"/>
    <w:rsid w:val="00F37B78"/>
    <w:rsid w:val="00F37D1D"/>
    <w:rsid w:val="00F40037"/>
    <w:rsid w:val="00F416EA"/>
    <w:rsid w:val="00F419CB"/>
    <w:rsid w:val="00F4205D"/>
    <w:rsid w:val="00F42388"/>
    <w:rsid w:val="00F4288D"/>
    <w:rsid w:val="00F4299F"/>
    <w:rsid w:val="00F4324E"/>
    <w:rsid w:val="00F43641"/>
    <w:rsid w:val="00F43730"/>
    <w:rsid w:val="00F4374B"/>
    <w:rsid w:val="00F44331"/>
    <w:rsid w:val="00F452AF"/>
    <w:rsid w:val="00F455FE"/>
    <w:rsid w:val="00F456EE"/>
    <w:rsid w:val="00F4583C"/>
    <w:rsid w:val="00F4682A"/>
    <w:rsid w:val="00F4705D"/>
    <w:rsid w:val="00F477F8"/>
    <w:rsid w:val="00F5029F"/>
    <w:rsid w:val="00F50E82"/>
    <w:rsid w:val="00F5110C"/>
    <w:rsid w:val="00F52398"/>
    <w:rsid w:val="00F52D0E"/>
    <w:rsid w:val="00F52FBA"/>
    <w:rsid w:val="00F533F3"/>
    <w:rsid w:val="00F53467"/>
    <w:rsid w:val="00F53836"/>
    <w:rsid w:val="00F53CE0"/>
    <w:rsid w:val="00F540D6"/>
    <w:rsid w:val="00F54474"/>
    <w:rsid w:val="00F552B0"/>
    <w:rsid w:val="00F5588F"/>
    <w:rsid w:val="00F55CA5"/>
    <w:rsid w:val="00F5657B"/>
    <w:rsid w:val="00F56A0F"/>
    <w:rsid w:val="00F56C1D"/>
    <w:rsid w:val="00F57760"/>
    <w:rsid w:val="00F604F8"/>
    <w:rsid w:val="00F605E2"/>
    <w:rsid w:val="00F60792"/>
    <w:rsid w:val="00F60CE6"/>
    <w:rsid w:val="00F60ECB"/>
    <w:rsid w:val="00F61D57"/>
    <w:rsid w:val="00F6213A"/>
    <w:rsid w:val="00F62455"/>
    <w:rsid w:val="00F62556"/>
    <w:rsid w:val="00F6268D"/>
    <w:rsid w:val="00F640F0"/>
    <w:rsid w:val="00F658D5"/>
    <w:rsid w:val="00F65D8B"/>
    <w:rsid w:val="00F67001"/>
    <w:rsid w:val="00F703D9"/>
    <w:rsid w:val="00F714DC"/>
    <w:rsid w:val="00F71686"/>
    <w:rsid w:val="00F72203"/>
    <w:rsid w:val="00F72536"/>
    <w:rsid w:val="00F725F3"/>
    <w:rsid w:val="00F72F33"/>
    <w:rsid w:val="00F73221"/>
    <w:rsid w:val="00F73435"/>
    <w:rsid w:val="00F738DD"/>
    <w:rsid w:val="00F743F8"/>
    <w:rsid w:val="00F74C33"/>
    <w:rsid w:val="00F74C43"/>
    <w:rsid w:val="00F74F14"/>
    <w:rsid w:val="00F7505D"/>
    <w:rsid w:val="00F753A1"/>
    <w:rsid w:val="00F75A29"/>
    <w:rsid w:val="00F75B61"/>
    <w:rsid w:val="00F76779"/>
    <w:rsid w:val="00F76A0B"/>
    <w:rsid w:val="00F80DD2"/>
    <w:rsid w:val="00F80FD9"/>
    <w:rsid w:val="00F81129"/>
    <w:rsid w:val="00F8147F"/>
    <w:rsid w:val="00F81A38"/>
    <w:rsid w:val="00F81AEE"/>
    <w:rsid w:val="00F81FC5"/>
    <w:rsid w:val="00F8223E"/>
    <w:rsid w:val="00F82D46"/>
    <w:rsid w:val="00F83CC1"/>
    <w:rsid w:val="00F845C2"/>
    <w:rsid w:val="00F8464F"/>
    <w:rsid w:val="00F846DD"/>
    <w:rsid w:val="00F847D8"/>
    <w:rsid w:val="00F84B97"/>
    <w:rsid w:val="00F84FAD"/>
    <w:rsid w:val="00F850E0"/>
    <w:rsid w:val="00F851C0"/>
    <w:rsid w:val="00F85438"/>
    <w:rsid w:val="00F8571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F51"/>
    <w:rsid w:val="00FB13F1"/>
    <w:rsid w:val="00FB1922"/>
    <w:rsid w:val="00FB1926"/>
    <w:rsid w:val="00FB2569"/>
    <w:rsid w:val="00FB2EFA"/>
    <w:rsid w:val="00FB37A7"/>
    <w:rsid w:val="00FB3D54"/>
    <w:rsid w:val="00FB3F34"/>
    <w:rsid w:val="00FB44F8"/>
    <w:rsid w:val="00FB4D3B"/>
    <w:rsid w:val="00FB5911"/>
    <w:rsid w:val="00FB5D53"/>
    <w:rsid w:val="00FB627C"/>
    <w:rsid w:val="00FB6762"/>
    <w:rsid w:val="00FC0177"/>
    <w:rsid w:val="00FC0341"/>
    <w:rsid w:val="00FC1946"/>
    <w:rsid w:val="00FC2461"/>
    <w:rsid w:val="00FC4213"/>
    <w:rsid w:val="00FC44D5"/>
    <w:rsid w:val="00FC58BA"/>
    <w:rsid w:val="00FC58FC"/>
    <w:rsid w:val="00FC6145"/>
    <w:rsid w:val="00FC6279"/>
    <w:rsid w:val="00FC6928"/>
    <w:rsid w:val="00FC6E54"/>
    <w:rsid w:val="00FC6EB3"/>
    <w:rsid w:val="00FC799E"/>
    <w:rsid w:val="00FD0083"/>
    <w:rsid w:val="00FD0699"/>
    <w:rsid w:val="00FD0BB5"/>
    <w:rsid w:val="00FD1325"/>
    <w:rsid w:val="00FD1F40"/>
    <w:rsid w:val="00FD3400"/>
    <w:rsid w:val="00FD4F2E"/>
    <w:rsid w:val="00FD6591"/>
    <w:rsid w:val="00FD6A91"/>
    <w:rsid w:val="00FD751F"/>
    <w:rsid w:val="00FD7CC0"/>
    <w:rsid w:val="00FE0FAE"/>
    <w:rsid w:val="00FE102B"/>
    <w:rsid w:val="00FE12A3"/>
    <w:rsid w:val="00FE1EB1"/>
    <w:rsid w:val="00FE21C8"/>
    <w:rsid w:val="00FE2384"/>
    <w:rsid w:val="00FE2A00"/>
    <w:rsid w:val="00FE2A13"/>
    <w:rsid w:val="00FE2EB3"/>
    <w:rsid w:val="00FE32BF"/>
    <w:rsid w:val="00FE3D4D"/>
    <w:rsid w:val="00FE3E8F"/>
    <w:rsid w:val="00FE49C6"/>
    <w:rsid w:val="00FE4CBD"/>
    <w:rsid w:val="00FF03CA"/>
    <w:rsid w:val="00FF061F"/>
    <w:rsid w:val="00FF0C29"/>
    <w:rsid w:val="00FF2508"/>
    <w:rsid w:val="00FF2AB9"/>
    <w:rsid w:val="00FF2E92"/>
    <w:rsid w:val="00FF3797"/>
    <w:rsid w:val="00FF3929"/>
    <w:rsid w:val="00FF3CD9"/>
    <w:rsid w:val="00FF3E20"/>
    <w:rsid w:val="00FF3E90"/>
    <w:rsid w:val="00FF5232"/>
    <w:rsid w:val="00FF6161"/>
    <w:rsid w:val="00FF63D9"/>
    <w:rsid w:val="00FF6471"/>
    <w:rsid w:val="00FF6B60"/>
    <w:rsid w:val="00FF6F00"/>
    <w:rsid w:val="00FF7085"/>
    <w:rsid w:val="00FF720B"/>
    <w:rsid w:val="00FF728B"/>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36373F-FAA1-40BE-B5C4-67A0DE1F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basedOn w:val="Normlny"/>
    <w:next w:val="Normlny"/>
    <w:link w:val="Nadpis1Char"/>
    <w:autoRedefine/>
    <w:uiPriority w:val="99"/>
    <w:qFormat/>
    <w:rsid w:val="002247B9"/>
    <w:pPr>
      <w:keepNext/>
      <w:pageBreakBefore/>
      <w:numPr>
        <w:numId w:val="18"/>
      </w:numPr>
      <w:tabs>
        <w:tab w:val="left" w:pos="960"/>
      </w:tabs>
      <w:spacing w:beforeLines="20" w:afterLines="20" w:line="240" w:lineRule="auto"/>
      <w:ind w:right="-1"/>
      <w:outlineLvl w:val="0"/>
    </w:pPr>
    <w:rPr>
      <w:b/>
      <w:caps/>
      <w:spacing w:val="6"/>
      <w:kern w:val="28"/>
      <w:sz w:val="24"/>
      <w:szCs w:val="24"/>
      <w:lang w:eastAsia="cs-CZ"/>
    </w:rPr>
  </w:style>
  <w:style w:type="paragraph" w:styleId="Nadpis2">
    <w:name w:val="heading 2"/>
    <w:basedOn w:val="Normlny"/>
    <w:next w:val="Normlny"/>
    <w:link w:val="Nadpis2Char"/>
    <w:uiPriority w:val="99"/>
    <w:qFormat/>
    <w:rsid w:val="001B4321"/>
    <w:pPr>
      <w:keepNext/>
      <w:numPr>
        <w:ilvl w:val="1"/>
        <w:numId w:val="18"/>
      </w:numPr>
      <w:tabs>
        <w:tab w:val="left" w:pos="851"/>
      </w:tabs>
      <w:spacing w:before="180" w:after="180" w:line="240" w:lineRule="auto"/>
      <w:outlineLvl w:val="1"/>
    </w:pPr>
    <w:rPr>
      <w:b/>
      <w:bCs/>
      <w:iCs/>
      <w:caps/>
      <w:spacing w:val="6"/>
    </w:rPr>
  </w:style>
  <w:style w:type="paragraph" w:styleId="Nadpis3">
    <w:name w:val="heading 3"/>
    <w:basedOn w:val="Nadpis2"/>
    <w:next w:val="Normlny"/>
    <w:link w:val="Nadpis3Char"/>
    <w:autoRedefine/>
    <w:uiPriority w:val="99"/>
    <w:qFormat/>
    <w:rsid w:val="00725835"/>
    <w:pPr>
      <w:numPr>
        <w:ilvl w:val="2"/>
      </w:numPr>
      <w:spacing w:before="120"/>
      <w:outlineLvl w:val="2"/>
    </w:pPr>
    <w:rPr>
      <w:caps w:val="0"/>
      <w:lang w:eastAsia="sk-SK"/>
    </w:rPr>
  </w:style>
  <w:style w:type="paragraph" w:styleId="Nadpis4">
    <w:name w:val="heading 4"/>
    <w:basedOn w:val="Nadpis3"/>
    <w:next w:val="Normlny"/>
    <w:link w:val="Nadpis4Char"/>
    <w:autoRedefine/>
    <w:uiPriority w:val="99"/>
    <w:qFormat/>
    <w:rsid w:val="004F4F06"/>
    <w:pPr>
      <w:keepNext w:val="0"/>
      <w:numPr>
        <w:ilvl w:val="0"/>
        <w:numId w:val="0"/>
      </w:numPr>
      <w:spacing w:before="240" w:after="0"/>
      <w:outlineLvl w:val="3"/>
    </w:pPr>
    <w:rPr>
      <w:b w:val="0"/>
      <w:bCs w:val="0"/>
      <w:iCs w:val="0"/>
      <w:u w:val="single"/>
    </w:rPr>
  </w:style>
  <w:style w:type="paragraph" w:styleId="Nadpis5">
    <w:name w:val="heading 5"/>
    <w:basedOn w:val="Nadpis4"/>
    <w:next w:val="Normlny"/>
    <w:link w:val="Nadpis5Char"/>
    <w:uiPriority w:val="99"/>
    <w:qFormat/>
    <w:rsid w:val="003B08D2"/>
    <w:pPr>
      <w:numPr>
        <w:ilvl w:val="4"/>
      </w:numPr>
      <w:outlineLvl w:val="4"/>
    </w:pPr>
  </w:style>
  <w:style w:type="paragraph" w:styleId="Nadpis6">
    <w:name w:val="heading 6"/>
    <w:basedOn w:val="Nadpis5"/>
    <w:next w:val="Normlny"/>
    <w:link w:val="Nadpis6Char"/>
    <w:uiPriority w:val="99"/>
    <w:qFormat/>
    <w:rsid w:val="003B08D2"/>
    <w:pPr>
      <w:numPr>
        <w:ilvl w:val="5"/>
      </w:numPr>
      <w:outlineLvl w:val="5"/>
    </w:pPr>
  </w:style>
  <w:style w:type="paragraph" w:styleId="Nadpis7">
    <w:name w:val="heading 7"/>
    <w:basedOn w:val="Nadpis6"/>
    <w:next w:val="Normlny"/>
    <w:link w:val="Nadpis7Char"/>
    <w:uiPriority w:val="99"/>
    <w:qFormat/>
    <w:rsid w:val="003B08D2"/>
    <w:pPr>
      <w:numPr>
        <w:ilvl w:val="6"/>
      </w:numPr>
      <w:outlineLvl w:val="6"/>
    </w:pPr>
  </w:style>
  <w:style w:type="paragraph" w:styleId="Nadpis8">
    <w:name w:val="heading 8"/>
    <w:basedOn w:val="Nadpis7"/>
    <w:next w:val="Normlny"/>
    <w:link w:val="Nadpis8Char"/>
    <w:uiPriority w:val="99"/>
    <w:qFormat/>
    <w:rsid w:val="003B08D2"/>
    <w:pPr>
      <w:numPr>
        <w:ilvl w:val="7"/>
      </w:numPr>
      <w:outlineLvl w:val="7"/>
    </w:pPr>
  </w:style>
  <w:style w:type="paragraph" w:styleId="Nadpis9">
    <w:name w:val="heading 9"/>
    <w:basedOn w:val="Nadpis8"/>
    <w:next w:val="Normlny"/>
    <w:link w:val="Nadpis9Char"/>
    <w:uiPriority w:val="99"/>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2247B9"/>
    <w:rPr>
      <w:rFonts w:ascii="Arial" w:hAnsi="Arial"/>
      <w:b/>
      <w:caps/>
      <w:spacing w:val="6"/>
      <w:kern w:val="28"/>
      <w:sz w:val="24"/>
      <w:szCs w:val="24"/>
      <w:lang w:val="sk-SK"/>
    </w:rPr>
  </w:style>
  <w:style w:type="character" w:customStyle="1" w:styleId="Nadpis2Char">
    <w:name w:val="Nadpis 2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basedOn w:val="Predvolenpsmoodseku"/>
    <w:link w:val="Nadpis3"/>
    <w:uiPriority w:val="99"/>
    <w:locked/>
    <w:rsid w:val="00725835"/>
    <w:rPr>
      <w:rFonts w:ascii="Arial" w:hAnsi="Arial"/>
      <w:b/>
      <w:bCs/>
      <w:iCs/>
      <w:spacing w:val="6"/>
      <w:lang w:val="sk-SK" w:eastAsia="sk-SK"/>
    </w:rPr>
  </w:style>
  <w:style w:type="character" w:customStyle="1" w:styleId="Nadpis4Char">
    <w:name w:val="Nadpis 4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uiPriority w:val="99"/>
    <w:semiHidden/>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uiPriority w:val="99"/>
    <w:semiHidden/>
    <w:locked/>
    <w:rsid w:val="00220AC8"/>
    <w:rPr>
      <w:rFonts w:ascii="Tahoma" w:hAnsi="Tahoma" w:cs="Times New Roman"/>
      <w:sz w:val="16"/>
      <w:lang w:eastAsia="en-US"/>
    </w:rPr>
  </w:style>
  <w:style w:type="paragraph" w:customStyle="1" w:styleId="Odsekzoznamu1">
    <w:name w:val="Odsek zoznamu1"/>
    <w:basedOn w:val="Normlny"/>
    <w:uiPriority w:val="99"/>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uiPriority w:val="99"/>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uiPriority w:val="99"/>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uiPriority w:val="99"/>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uiPriority w:val="99"/>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basedOn w:val="Normlny"/>
    <w:uiPriority w:val="99"/>
    <w:qFormat/>
    <w:rsid w:val="009C05C1"/>
    <w:pPr>
      <w:ind w:left="720"/>
      <w:contextualSpacing/>
    </w:pPr>
  </w:style>
  <w:style w:type="paragraph" w:styleId="Hlavika">
    <w:name w:val="heade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uiPriority w:val="99"/>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uiPriority w:val="99"/>
    <w:semiHidden/>
    <w:locked/>
    <w:rsid w:val="004C2CCE"/>
    <w:pPr>
      <w:spacing w:after="120"/>
    </w:pPr>
  </w:style>
  <w:style w:type="character" w:customStyle="1" w:styleId="ZkladntextChar">
    <w:name w:val="Základný text Char"/>
    <w:basedOn w:val="Predvolenpsmoodseku"/>
    <w:link w:val="Zkladntext"/>
    <w:uiPriority w:val="99"/>
    <w:semiHidden/>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basedOn w:val="Normlny"/>
    <w:next w:val="Normlny"/>
    <w:link w:val="NzovChar"/>
    <w:uiPriority w:val="99"/>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98F79-D705-41F6-ADC7-472D44A7B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60</Pages>
  <Words>21803</Words>
  <Characters>124281</Characters>
  <Application>Microsoft Office Word</Application>
  <DocSecurity>0</DocSecurity>
  <Lines>1035</Lines>
  <Paragraphs>291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lpstr> </vt:lpstr>
    </vt:vector>
  </TitlesOfParts>
  <Company>Alfa04 spol. s r.o.</Company>
  <LinksUpToDate>false</LinksUpToDate>
  <CharactersWithSpaces>145793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Jurkovic</dc:creator>
  <cp:keywords/>
  <dc:description/>
  <cp:lastModifiedBy>Sobolová Viera</cp:lastModifiedBy>
  <cp:revision>11</cp:revision>
  <cp:lastPrinted>2015-01-19T13:50:00Z</cp:lastPrinted>
  <dcterms:created xsi:type="dcterms:W3CDTF">2018-06-28T08:17:00Z</dcterms:created>
  <dcterms:modified xsi:type="dcterms:W3CDTF">2018-07-20T12:23:00Z</dcterms:modified>
</cp:coreProperties>
</file>